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after="0" w:line="240" w:lineRule="auto"/>
        <w:ind w:left="0" w:leftChars="0"/>
        <w:jc w:val="right"/>
        <w:rPr>
          <w:rFonts w:ascii="Arial" w:hAnsi="Arial" w:cs="Arial"/>
          <w:sz w:val="84"/>
          <w:szCs w:val="84"/>
        </w:rPr>
      </w:pPr>
      <w:r>
        <w:drawing>
          <wp:inline distT="0" distB="0" distL="0" distR="0">
            <wp:extent cx="1857375" cy="828675"/>
            <wp:effectExtent l="19050" t="0" r="9525" b="0"/>
            <wp:docPr id="19" name="图片 19"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7ae779013415e90a1541f6088b01d14"/>
                    <pic:cNvPicPr>
                      <a:picLocks noChangeAspect="1" noChangeArrowheads="1"/>
                    </pic:cNvPicPr>
                  </pic:nvPicPr>
                  <pic:blipFill>
                    <a:blip r:embed="rId13" cstate="print"/>
                    <a:srcRect l="64519" t="9979" r="10962" b="63341"/>
                    <a:stretch>
                      <a:fillRect/>
                    </a:stretch>
                  </pic:blipFill>
                  <pic:spPr>
                    <a:xfrm>
                      <a:off x="0" y="0"/>
                      <a:ext cx="1857375" cy="828675"/>
                    </a:xfrm>
                    <a:prstGeom prst="rect">
                      <a:avLst/>
                    </a:prstGeom>
                    <a:noFill/>
                    <a:ln w="9525">
                      <a:noFill/>
                      <a:miter lim="800000"/>
                      <a:headEnd/>
                      <a:tailEnd/>
                    </a:ln>
                  </pic:spPr>
                </pic:pic>
              </a:graphicData>
            </a:graphic>
          </wp:inline>
        </w:drawing>
      </w:r>
    </w:p>
    <w:p>
      <w:pPr>
        <w:autoSpaceDE w:val="0"/>
        <w:autoSpaceDN w:val="0"/>
        <w:adjustRightInd w:val="0"/>
        <w:snapToGrid w:val="0"/>
        <w:spacing w:before="312" w:beforeLines="100"/>
        <w:jc w:val="center"/>
        <w:rPr>
          <w:rFonts w:ascii="方正小标宋简体" w:hAnsi="方正小标宋简体" w:eastAsia="方正小标宋简体" w:cs="方正小标宋简体"/>
          <w:bCs/>
          <w:kern w:val="0"/>
          <w:sz w:val="48"/>
          <w:szCs w:val="48"/>
        </w:rPr>
      </w:pPr>
      <w:r>
        <w:rPr>
          <w:rFonts w:ascii="方正小标宋简体" w:hAnsi="方正小标宋简体" w:eastAsia="方正小标宋简体" w:cs="方正小标宋简体"/>
          <w:bCs/>
          <w:kern w:val="0"/>
          <w:sz w:val="48"/>
          <w:szCs w:val="48"/>
        </w:rPr>
        <w:pict>
          <v:shape id="_x0000_i1025" o:spt="136" type="#_x0000_t136" style="height:26.25pt;width:439.5pt;" fillcolor="#000000" filled="t" coordsize="21600,21600">
            <v:path/>
            <v:fill on="t" focussize="0,0"/>
            <v:stroke/>
            <v:imagedata o:title=""/>
            <o:lock v:ext="edit"/>
            <v:textpath on="t" fitshape="t" fitpath="t" trim="t" xscale="f" string="中华人民共和国工业和信息化部" style="font-family:方正小标宋简体;font-size:36pt;v-text-align:center;"/>
            <w10:wrap type="none"/>
            <w10:anchorlock/>
          </v:shape>
        </w:pict>
      </w:r>
    </w:p>
    <w:p>
      <w:pPr>
        <w:autoSpaceDE w:val="0"/>
        <w:autoSpaceDN w:val="0"/>
        <w:adjustRightInd w:val="0"/>
        <w:snapToGrid w:val="0"/>
        <w:spacing w:after="156" w:afterLines="50"/>
        <w:jc w:val="center"/>
        <w:rPr>
          <w:rFonts w:ascii="方正小标宋简体" w:hAnsi="方正小标宋简体" w:eastAsia="方正小标宋简体" w:cs="方正小标宋简体"/>
          <w:bCs/>
          <w:kern w:val="0"/>
          <w:sz w:val="48"/>
          <w:szCs w:val="48"/>
        </w:rPr>
      </w:pPr>
      <w:r>
        <w:rPr>
          <w:rFonts w:ascii="方正小标宋简体" w:hAnsi="方正小标宋简体" w:eastAsia="方正小标宋简体" w:cs="方正小标宋简体"/>
          <w:bCs/>
          <w:kern w:val="0"/>
          <w:sz w:val="48"/>
          <w:szCs w:val="48"/>
        </w:rPr>
        <w:pict>
          <v:shape id="_x0000_i1026" o:spt="136" type="#_x0000_t136" style="height:26.25pt;width:255pt;" fillcolor="#000000" filled="t" coordsize="21600,21600">
            <v:path/>
            <v:fill on="t" focussize="0,0"/>
            <v:stroke/>
            <v:imagedata o:title=""/>
            <o:lock v:ext="edit"/>
            <v:textpath on="t" fitshape="t" fitpath="t" trim="t" xscale="f" string="纺织计量技术规范" style="font-family:方正小标宋简体;font-size:32pt;v-text-align:center;"/>
            <w10:wrap type="none"/>
            <w10:anchorlock/>
          </v:shape>
        </w:pict>
      </w:r>
    </w:p>
    <w:p>
      <w:pPr>
        <w:tabs>
          <w:tab w:val="left" w:pos="6120"/>
          <w:tab w:val="left" w:pos="8400"/>
        </w:tabs>
        <w:ind w:left="3640" w:right="304" w:hanging="3640" w:hangingChars="1300"/>
        <w:jc w:val="center"/>
        <w:outlineLvl w:val="0"/>
        <w:rPr>
          <w:rFonts w:ascii="黑体" w:hAnsi="黑体" w:eastAsia="黑体" w:cs="Arial"/>
          <w:sz w:val="28"/>
          <w:szCs w:val="28"/>
        </w:rPr>
      </w:pPr>
      <w:r>
        <w:rPr>
          <w:rFonts w:ascii="Arial" w:hAnsi="Arial" w:cs="Arial"/>
          <w:sz w:val="28"/>
          <w:szCs w:val="28"/>
        </w:rPr>
        <w:t xml:space="preserve">                                 </w:t>
      </w:r>
      <w:r>
        <w:rPr>
          <w:rFonts w:hint="eastAsia" w:ascii="Arial" w:hAnsi="Arial" w:cs="Arial"/>
          <w:sz w:val="28"/>
          <w:szCs w:val="28"/>
        </w:rPr>
        <w:t xml:space="preserve"> </w:t>
      </w:r>
      <w:r>
        <w:rPr>
          <w:rFonts w:ascii="Arial" w:hAnsi="Arial" w:cs="Arial"/>
          <w:sz w:val="28"/>
          <w:szCs w:val="28"/>
        </w:rPr>
        <w:t xml:space="preserve">   </w:t>
      </w:r>
      <w:r>
        <w:rPr>
          <w:rFonts w:ascii="黑体" w:hAnsi="黑体" w:eastAsia="黑体" w:cs="Arial"/>
          <w:sz w:val="28"/>
          <w:szCs w:val="28"/>
        </w:rPr>
        <w:t>JJF（纺织）</w:t>
      </w:r>
      <w:r>
        <w:rPr>
          <w:rFonts w:hint="eastAsia" w:ascii="黑体" w:hAnsi="黑体" w:eastAsia="黑体" w:cs="Arial"/>
          <w:sz w:val="28"/>
          <w:szCs w:val="28"/>
        </w:rPr>
        <w:t>093</w:t>
      </w:r>
      <w:r>
        <w:rPr>
          <w:rFonts w:ascii="黑体" w:hAnsi="黑体" w:eastAsia="黑体" w:cs="Arial"/>
          <w:sz w:val="28"/>
          <w:szCs w:val="28"/>
        </w:rPr>
        <w:t>-20</w:t>
      </w:r>
      <w:r>
        <w:rPr>
          <w:rFonts w:hint="eastAsia" w:ascii="黑体" w:hAnsi="黑体" w:eastAsia="黑体" w:cs="Arial"/>
          <w:sz w:val="28"/>
          <w:szCs w:val="28"/>
        </w:rPr>
        <w:t>20</w:t>
      </w:r>
    </w:p>
    <w:p>
      <w:pPr>
        <w:pStyle w:val="9"/>
        <w:spacing w:line="800" w:lineRule="exact"/>
        <w:ind w:left="5250"/>
        <w:rPr>
          <w:rFonts w:ascii="Arial" w:hAnsi="Arial" w:cs="Arial"/>
          <w:sz w:val="30"/>
        </w:rPr>
      </w:pPr>
      <w:r>
        <w:rPr>
          <w:rFonts w:ascii="Arial" w:hAnsi="Arial" w:cs="Arial"/>
        </w:rPr>
        <w:pict>
          <v:line id="Line 57" o:spid="_x0000_s1026" o:spt="20" style="position:absolute;left:0pt;margin-left:-7.5pt;margin-top:10.8pt;height:0pt;width:441pt;z-index:2516367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VJy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">
            <v:path arrowok="t"/>
            <v:fill focussize="0,0"/>
            <v:stroke weight="1.5pt"/>
            <v:imagedata o:title=""/>
            <o:lock v:ext="edit"/>
          </v:line>
        </w:pict>
      </w:r>
    </w:p>
    <w:p>
      <w:pPr>
        <w:spacing w:line="800" w:lineRule="exact"/>
        <w:rPr>
          <w:rFonts w:ascii="Arial" w:hAnsi="Arial" w:cs="Arial"/>
          <w:b/>
          <w:sz w:val="30"/>
        </w:rPr>
      </w:pPr>
    </w:p>
    <w:p>
      <w:pPr>
        <w:jc w:val="center"/>
        <w:rPr>
          <w:rFonts w:ascii="Arial" w:hAnsi="Arial" w:eastAsia="黑体" w:cs="Arial"/>
          <w:bCs/>
          <w:sz w:val="52"/>
          <w:szCs w:val="52"/>
        </w:rPr>
      </w:pPr>
      <w:r>
        <w:rPr>
          <w:rFonts w:ascii="Arial" w:hAnsi="Arial" w:eastAsia="黑体" w:cs="Arial"/>
          <w:bCs/>
          <w:sz w:val="52"/>
          <w:szCs w:val="52"/>
        </w:rPr>
        <w:t>水平喷射淋雨</w:t>
      </w:r>
      <w:r>
        <w:rPr>
          <w:rFonts w:hint="eastAsia" w:ascii="Arial" w:hAnsi="Arial" w:eastAsia="黑体" w:cs="Arial"/>
          <w:bCs/>
          <w:sz w:val="52"/>
          <w:szCs w:val="52"/>
        </w:rPr>
        <w:t>测试</w:t>
      </w:r>
      <w:ins w:id="0" w:author="acer" w:date="2020-06-30T15:49:07Z">
        <w:r>
          <w:rPr>
            <w:rFonts w:ascii="Arial" w:hAnsi="Arial" w:eastAsia="黑体" w:cs="Arial"/>
            <w:bCs/>
            <w:sz w:val="52"/>
            <w:szCs w:val="52"/>
          </w:rPr>
          <w:t>仪</w:t>
        </w:r>
      </w:ins>
      <w:r>
        <w:rPr>
          <w:rFonts w:ascii="Arial" w:hAnsi="Arial" w:eastAsia="黑体" w:cs="Arial"/>
          <w:bCs/>
          <w:sz w:val="52"/>
          <w:szCs w:val="52"/>
        </w:rPr>
        <w:t>校准规范</w:t>
      </w:r>
    </w:p>
    <w:p>
      <w:pPr>
        <w:jc w:val="center"/>
        <w:rPr>
          <w:rFonts w:eastAsia="黑体" w:cs="Arial" w:asciiTheme="minorHAnsi" w:hAnsiTheme="minorHAnsi"/>
          <w:b/>
          <w:sz w:val="28"/>
          <w:szCs w:val="28"/>
        </w:rPr>
      </w:pPr>
      <w:r>
        <w:rPr>
          <w:rFonts w:eastAsia="黑体" w:cs="Arial" w:asciiTheme="minorHAnsi" w:hAnsiTheme="minorHAnsi"/>
          <w:b/>
          <w:sz w:val="28"/>
          <w:szCs w:val="28"/>
        </w:rPr>
        <w:t>Calibration Specification for horizontal water spray Tester</w:t>
      </w:r>
      <w:r>
        <w:rPr>
          <w:rFonts w:hint="eastAsia" w:eastAsia="黑体" w:cs="Arial" w:asciiTheme="minorHAnsi" w:hAnsiTheme="minorHAnsi"/>
          <w:b/>
          <w:sz w:val="28"/>
          <w:szCs w:val="28"/>
        </w:rPr>
        <w:t>s</w:t>
      </w:r>
    </w:p>
    <w:p>
      <w:pPr>
        <w:jc w:val="center"/>
        <w:rPr>
          <w:rFonts w:ascii="Arial" w:hAnsi="Arial" w:eastAsia="Arial Unicode MS" w:cs="Arial"/>
          <w:b/>
          <w:sz w:val="28"/>
          <w:szCs w:val="28"/>
        </w:rPr>
      </w:pPr>
      <w:bookmarkStart w:id="0" w:name="_GoBack"/>
      <w:bookmarkEnd w:id="0"/>
    </w:p>
    <w:p>
      <w:pPr>
        <w:jc w:val="center"/>
        <w:rPr>
          <w:rFonts w:cs="Arial" w:asciiTheme="minorEastAsia" w:hAnsiTheme="minorEastAsia" w:eastAsiaTheme="minorEastAsia"/>
          <w:kern w:val="0"/>
          <w:sz w:val="24"/>
        </w:rPr>
      </w:pPr>
      <w:r>
        <w:rPr>
          <w:rFonts w:cs="Arial" w:asciiTheme="minorEastAsia" w:hAnsiTheme="minorEastAsia" w:eastAsiaTheme="minorEastAsia"/>
          <w:kern w:val="0"/>
          <w:sz w:val="24"/>
        </w:rPr>
        <w:t>(</w:t>
      </w:r>
      <w:r>
        <w:rPr>
          <w:rFonts w:hint="eastAsia" w:cs="Arial" w:asciiTheme="minorEastAsia" w:hAnsiTheme="minorEastAsia" w:eastAsiaTheme="minorEastAsia"/>
          <w:kern w:val="0"/>
          <w:sz w:val="24"/>
        </w:rPr>
        <w:t>报批稿</w:t>
      </w:r>
      <w:r>
        <w:rPr>
          <w:rFonts w:cs="Arial" w:asciiTheme="minorEastAsia" w:hAnsiTheme="minorEastAsia" w:eastAsiaTheme="minorEastAsia"/>
          <w:kern w:val="0"/>
          <w:sz w:val="24"/>
        </w:rPr>
        <w:t>）</w:t>
      </w:r>
    </w:p>
    <w:p>
      <w:pPr>
        <w:rPr>
          <w:rFonts w:ascii="Arial" w:hAnsi="Arial" w:cs="Arial"/>
          <w:b/>
          <w:sz w:val="30"/>
          <w:szCs w:val="20"/>
        </w:rPr>
      </w:pPr>
    </w:p>
    <w:p>
      <w:pPr>
        <w:rPr>
          <w:rFonts w:ascii="Arial" w:hAnsi="Arial" w:cs="Arial"/>
          <w:b/>
          <w:sz w:val="30"/>
          <w:szCs w:val="20"/>
        </w:rPr>
      </w:pPr>
    </w:p>
    <w:p>
      <w:pPr>
        <w:rPr>
          <w:rFonts w:ascii="Arial" w:hAnsi="Arial" w:cs="Arial"/>
          <w:b/>
          <w:sz w:val="30"/>
          <w:szCs w:val="20"/>
        </w:rPr>
      </w:pPr>
    </w:p>
    <w:p>
      <w:pPr>
        <w:rPr>
          <w:rFonts w:ascii="Arial" w:hAnsi="Arial" w:cs="Arial"/>
          <w:b/>
          <w:sz w:val="30"/>
          <w:szCs w:val="20"/>
        </w:rPr>
      </w:pPr>
    </w:p>
    <w:p>
      <w:pPr>
        <w:rPr>
          <w:rFonts w:ascii="Arial" w:hAnsi="Arial" w:cs="Arial"/>
          <w:b/>
          <w:sz w:val="30"/>
          <w:szCs w:val="20"/>
        </w:rPr>
      </w:pPr>
    </w:p>
    <w:p>
      <w:pPr>
        <w:rPr>
          <w:rFonts w:ascii="Arial" w:hAnsi="Arial" w:cs="Arial"/>
          <w:b/>
          <w:sz w:val="30"/>
          <w:szCs w:val="20"/>
        </w:rPr>
      </w:pPr>
      <w:r>
        <w:rPr>
          <w:rFonts w:ascii="Arial" w:hAnsi="Arial" w:cs="Arial"/>
          <w:b/>
          <w:sz w:val="30"/>
          <w:szCs w:val="20"/>
        </w:rPr>
        <w:pict>
          <v:line id="Line 59" o:spid="_x0000_s1037" o:spt="20" style="position:absolute;left:0pt;margin-left:-1.5pt;margin-top:20.75pt;height:0pt;width:441pt;z-index:25163776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Xf6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">
            <v:path arrowok="t"/>
            <v:fill focussize="0,0"/>
            <v:stroke weight="1.5pt"/>
            <v:imagedata o:title=""/>
            <o:lock v:ext="edit"/>
          </v:line>
        </w:pict>
      </w:r>
    </w:p>
    <w:p>
      <w:pPr>
        <w:rPr>
          <w:rFonts w:ascii="方正小标宋简体" w:eastAsia="方正小标宋简体"/>
          <w:sz w:val="44"/>
          <w:szCs w:val="44"/>
        </w:rPr>
      </w:pPr>
      <w:r>
        <w:rPr>
          <w:rFonts w:ascii="黑体" w:hAnsi="黑体" w:eastAsia="黑体" w:cs="Arial"/>
          <w:sz w:val="28"/>
        </w:rPr>
        <w:t>201X-XX-XX发布                                201X-XX-XX实施</w:t>
      </w:r>
    </w:p>
    <w:p>
      <w:pPr>
        <w:spacing w:line="240" w:lineRule="exact"/>
        <w:jc w:val="center"/>
        <w:rPr>
          <w:rFonts w:ascii="方正小标宋简体" w:eastAsia="方正小标宋简体"/>
          <w:szCs w:val="21"/>
        </w:rPr>
      </w:pPr>
    </w:p>
    <w:p>
      <w:pPr>
        <w:spacing w:line="480" w:lineRule="exact"/>
        <w:jc w:val="center"/>
        <w:rPr>
          <w:rFonts w:ascii="Arial" w:hAnsi="Arial" w:eastAsia="黑体" w:cs="Arial"/>
          <w:bCs/>
          <w:sz w:val="28"/>
          <w:szCs w:val="28"/>
        </w:rPr>
      </w:pPr>
      <w:r>
        <w:rPr>
          <w:rFonts w:hint="eastAsia" w:ascii="方正小标宋简体" w:eastAsia="方正小标宋简体"/>
          <w:sz w:val="44"/>
          <w:szCs w:val="44"/>
        </w:rPr>
        <w:t>中华人民共和国工业和信息化部</w:t>
      </w:r>
      <w:r>
        <w:rPr>
          <w:rFonts w:ascii="Arial" w:hAnsi="Arial" w:cs="Arial"/>
          <w:b/>
          <w:spacing w:val="40"/>
          <w:sz w:val="52"/>
          <w:szCs w:val="52"/>
        </w:rPr>
        <w:t xml:space="preserve"> </w:t>
      </w:r>
      <w:r>
        <w:rPr>
          <w:rFonts w:ascii="Arial" w:hAnsi="宋体" w:cs="Arial"/>
          <w:b/>
          <w:spacing w:val="40"/>
          <w:sz w:val="24"/>
        </w:rPr>
        <w:t>发布</w:t>
      </w:r>
    </w:p>
    <w:p>
      <w:pPr>
        <w:pBdr>
          <w:bottom w:val="single" w:color="auto" w:sz="12" w:space="1"/>
        </w:pBdr>
        <w:spacing w:line="240" w:lineRule="atLeast"/>
        <w:jc w:val="center"/>
        <w:rPr>
          <w:rFonts w:ascii="Arial" w:hAnsi="Arial" w:eastAsia="黑体" w:cs="Arial"/>
          <w:bCs/>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701" w:bottom="1440" w:left="1701" w:header="851" w:footer="992" w:gutter="0"/>
          <w:pgNumType w:start="1"/>
          <w:cols w:space="0" w:num="1"/>
          <w:titlePg/>
          <w:docGrid w:type="lines" w:linePitch="312" w:charSpace="0"/>
        </w:sectPr>
      </w:pPr>
    </w:p>
    <w:p>
      <w:pPr>
        <w:spacing w:line="360" w:lineRule="auto"/>
        <w:ind w:firstLine="565" w:firstLineChars="128"/>
        <w:rPr>
          <w:rFonts w:ascii="Arial" w:hAnsi="Arial" w:eastAsia="黑体" w:cs="Arial"/>
          <w:b/>
          <w:sz w:val="44"/>
          <w:szCs w:val="44"/>
        </w:rPr>
      </w:pPr>
      <w:r>
        <w:rPr>
          <w:rFonts w:ascii="Arial" w:hAnsi="Arial" w:eastAsia="黑体" w:cs="Arial"/>
          <w:b/>
          <w:sz w:val="44"/>
          <w:szCs w:val="44"/>
        </w:rPr>
        <w:pict>
          <v:shape id="AutoShape 61" o:spid="_x0000_s1036" o:spt="176" type="#_x0000_t176" style="position:absolute;left:0pt;margin-left:260.5pt;margin-top:13.45pt;height:46.15pt;width:164.1pt;z-index:25163878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">
            <v:path/>
            <v:fill focussize="0,0"/>
            <v:stroke dashstyle="dashDot"/>
            <v:imagedata o:title=""/>
            <o:lock v:ext="edit"/>
            <v:textbox>
              <w:txbxContent>
                <w:p>
                  <w:pPr>
                    <w:rPr>
                      <w:sz w:val="24"/>
                    </w:rPr>
                  </w:pPr>
                  <w:r>
                    <w:rPr>
                      <w:rFonts w:ascii="Arial" w:hAnsi="Arial" w:cs="Arial"/>
                      <w:sz w:val="28"/>
                      <w:szCs w:val="28"/>
                    </w:rPr>
                    <w:t>J</w:t>
                  </w:r>
                  <w:r>
                    <w:rPr>
                      <w:rFonts w:ascii="Arial" w:hAnsi="Arial" w:cs="Arial"/>
                      <w:sz w:val="30"/>
                      <w:szCs w:val="30"/>
                    </w:rPr>
                    <w:t>JF（纺织）</w:t>
                  </w:r>
                  <w:r>
                    <w:rPr>
                      <w:rFonts w:hint="eastAsia" w:ascii="Arial" w:hAnsi="Arial" w:cs="Arial"/>
                      <w:sz w:val="30"/>
                      <w:szCs w:val="30"/>
                    </w:rPr>
                    <w:t>093</w:t>
                  </w:r>
                  <w:r>
                    <w:rPr>
                      <w:rFonts w:ascii="Arial" w:hAnsi="Arial" w:cs="Arial"/>
                      <w:sz w:val="30"/>
                      <w:szCs w:val="30"/>
                    </w:rPr>
                    <w:t>-20</w:t>
                  </w:r>
                  <w:r>
                    <w:rPr>
                      <w:rFonts w:hint="eastAsia" w:ascii="Arial" w:hAnsi="Arial" w:cs="Arial"/>
                      <w:sz w:val="30"/>
                      <w:szCs w:val="30"/>
                    </w:rPr>
                    <w:t>20</w:t>
                  </w:r>
                </w:p>
              </w:txbxContent>
            </v:textbox>
          </v:shape>
        </w:pict>
      </w:r>
      <w:r>
        <w:rPr>
          <w:rFonts w:ascii="Arial" w:hAnsi="Arial" w:eastAsia="黑体" w:cs="Arial"/>
          <w:b/>
          <w:sz w:val="44"/>
          <w:szCs w:val="44"/>
        </w:rPr>
        <w:t>水平喷射淋雨</w:t>
      </w:r>
      <w:r>
        <w:rPr>
          <w:rFonts w:hint="eastAsia" w:ascii="Arial" w:hAnsi="Arial" w:eastAsia="黑体" w:cs="Arial"/>
          <w:b/>
          <w:sz w:val="44"/>
          <w:szCs w:val="44"/>
        </w:rPr>
        <w:t>测试</w:t>
      </w:r>
      <w:r>
        <w:rPr>
          <w:rFonts w:ascii="Arial" w:hAnsi="Arial" w:eastAsia="黑体" w:cs="Arial"/>
          <w:b/>
          <w:sz w:val="44"/>
          <w:szCs w:val="44"/>
        </w:rPr>
        <w:t>仪</w:t>
      </w:r>
    </w:p>
    <w:p>
      <w:pPr>
        <w:spacing w:line="360" w:lineRule="auto"/>
        <w:ind w:firstLine="1696" w:firstLineChars="384"/>
        <w:rPr>
          <w:rFonts w:ascii="Arial" w:hAnsi="Arial" w:eastAsia="黑体" w:cs="Arial"/>
          <w:b/>
          <w:bCs/>
          <w:sz w:val="36"/>
          <w:szCs w:val="36"/>
        </w:rPr>
      </w:pPr>
      <w:r>
        <w:rPr>
          <w:rFonts w:ascii="Arial" w:hAnsi="Arial" w:eastAsia="黑体" w:cs="Arial"/>
          <w:b/>
          <w:sz w:val="44"/>
          <w:szCs w:val="44"/>
        </w:rPr>
        <w:t>校准规范</w:t>
      </w:r>
    </w:p>
    <w:p>
      <w:pPr>
        <w:spacing w:line="440" w:lineRule="exact"/>
        <w:ind w:firstLine="562" w:firstLineChars="200"/>
        <w:outlineLvl w:val="0"/>
        <w:rPr>
          <w:rFonts w:eastAsia="Arial Unicode MS" w:cs="Arial" w:asciiTheme="minorHAnsi" w:hAnsiTheme="minorHAnsi"/>
          <w:b/>
          <w:sz w:val="28"/>
          <w:szCs w:val="28"/>
        </w:rPr>
      </w:pPr>
      <w:r>
        <w:rPr>
          <w:rFonts w:eastAsia="Arial Unicode MS" w:cs="Arial" w:asciiTheme="minorHAnsi" w:hAnsiTheme="minorHAnsi"/>
          <w:b/>
          <w:sz w:val="28"/>
          <w:szCs w:val="28"/>
        </w:rPr>
        <w:t xml:space="preserve">Calibration specification for </w:t>
      </w:r>
    </w:p>
    <w:p>
      <w:pPr>
        <w:pBdr>
          <w:bottom w:val="single" w:color="auto" w:sz="6" w:space="1"/>
        </w:pBdr>
        <w:spacing w:line="440" w:lineRule="exact"/>
        <w:ind w:firstLine="562" w:firstLineChars="200"/>
        <w:rPr>
          <w:rFonts w:ascii="Arial" w:hAnsi="Arial" w:eastAsia="Arial Unicode MS" w:cs="Arial"/>
          <w:b/>
          <w:bCs/>
          <w:sz w:val="28"/>
          <w:szCs w:val="28"/>
        </w:rPr>
      </w:pPr>
      <w:r>
        <w:rPr>
          <w:rFonts w:eastAsia="Arial Unicode MS" w:cs="Arial" w:asciiTheme="minorHAnsi" w:hAnsiTheme="minorHAnsi"/>
          <w:b/>
          <w:sz w:val="28"/>
          <w:szCs w:val="28"/>
        </w:rPr>
        <w:t>horizontal water spray Tester</w:t>
      </w:r>
      <w:r>
        <w:rPr>
          <w:rFonts w:hint="eastAsia" w:eastAsia="Arial Unicode MS" w:cs="Arial" w:asciiTheme="minorHAnsi" w:hAnsiTheme="minorHAnsi"/>
          <w:b/>
          <w:sz w:val="28"/>
          <w:szCs w:val="28"/>
        </w:rPr>
        <w:t>s</w:t>
      </w:r>
    </w:p>
    <w:p>
      <w:pPr>
        <w:rPr>
          <w:rFonts w:ascii="Arial" w:hAnsi="Arial" w:eastAsia="黑体" w:cs="Arial"/>
          <w:b/>
          <w:bCs/>
          <w:spacing w:val="30"/>
          <w:sz w:val="28"/>
          <w:szCs w:val="28"/>
        </w:rPr>
      </w:pPr>
    </w:p>
    <w:p>
      <w:pPr>
        <w:tabs>
          <w:tab w:val="left" w:pos="7740"/>
        </w:tabs>
        <w:rPr>
          <w:rFonts w:ascii="Arial" w:hAnsi="Arial" w:eastAsia="黑体" w:cs="Arial"/>
          <w:b/>
          <w:bCs/>
          <w:spacing w:val="30"/>
          <w:sz w:val="28"/>
          <w:szCs w:val="28"/>
        </w:rPr>
      </w:pPr>
      <w:r>
        <w:rPr>
          <w:rFonts w:ascii="Arial" w:hAnsi="Arial" w:eastAsia="黑体" w:cs="Arial"/>
          <w:b/>
          <w:bCs/>
          <w:spacing w:val="30"/>
          <w:sz w:val="28"/>
          <w:szCs w:val="28"/>
        </w:rPr>
        <w:tab/>
      </w:r>
    </w:p>
    <w:p>
      <w:pPr>
        <w:rPr>
          <w:rFonts w:ascii="Arial" w:hAnsi="Arial" w:eastAsia="黑体" w:cs="Arial"/>
          <w:b/>
          <w:bCs/>
          <w:spacing w:val="30"/>
          <w:sz w:val="28"/>
          <w:szCs w:val="28"/>
        </w:rPr>
      </w:pPr>
    </w:p>
    <w:p>
      <w:pPr>
        <w:ind w:firstLine="1003" w:firstLineChars="295"/>
        <w:rPr>
          <w:rFonts w:ascii="黑体" w:hAnsi="黑体" w:eastAsia="黑体" w:cs="Arial"/>
          <w:sz w:val="28"/>
          <w:szCs w:val="28"/>
        </w:rPr>
      </w:pPr>
      <w:r>
        <w:rPr>
          <w:rFonts w:ascii="黑体" w:hAnsi="黑体" w:eastAsia="黑体" w:cs="Arial"/>
          <w:spacing w:val="30"/>
          <w:sz w:val="28"/>
          <w:szCs w:val="28"/>
        </w:rPr>
        <w:t>归口单位：</w:t>
      </w:r>
      <w:r>
        <w:rPr>
          <w:rFonts w:hint="eastAsia" w:asciiTheme="minorEastAsia" w:hAnsiTheme="minorEastAsia" w:eastAsiaTheme="minorEastAsia" w:cstheme="minorEastAsia"/>
          <w:sz w:val="28"/>
        </w:rPr>
        <w:t>中国纺织工业联合会</w:t>
      </w:r>
    </w:p>
    <w:p>
      <w:pPr>
        <w:spacing w:line="240" w:lineRule="auto"/>
        <w:ind w:firstLine="1003" w:firstLineChars="295"/>
        <w:rPr>
          <w:rFonts w:hint="eastAsia" w:asciiTheme="minorEastAsia" w:hAnsiTheme="minorEastAsia" w:eastAsiaTheme="minorEastAsia" w:cstheme="minorEastAsia"/>
          <w:sz w:val="28"/>
          <w:szCs w:val="24"/>
        </w:rPr>
      </w:pPr>
      <w:r>
        <w:rPr>
          <w:rFonts w:ascii="黑体" w:hAnsi="黑体" w:eastAsia="黑体" w:cs="Arial"/>
          <w:spacing w:val="30"/>
          <w:sz w:val="28"/>
          <w:szCs w:val="28"/>
        </w:rPr>
        <w:t>起草单位：</w:t>
      </w:r>
      <w:r>
        <w:rPr>
          <w:rFonts w:hint="eastAsia" w:asciiTheme="minorEastAsia" w:hAnsiTheme="minorEastAsia" w:eastAsiaTheme="minorEastAsia" w:cstheme="minorEastAsia"/>
          <w:sz w:val="28"/>
          <w:szCs w:val="24"/>
        </w:rPr>
        <w:t>四川省纤维检验局</w:t>
      </w:r>
    </w:p>
    <w:p>
      <w:pPr>
        <w:spacing w:line="240" w:lineRule="auto"/>
        <w:ind w:firstLine="2738" w:firstLineChars="978"/>
        <w:rPr>
          <w:rFonts w:hint="default" w:asciiTheme="minorEastAsia" w:hAnsiTheme="minorEastAsia" w:eastAsiaTheme="minorEastAsia" w:cstheme="minorEastAsia"/>
          <w:sz w:val="28"/>
          <w:szCs w:val="24"/>
        </w:rPr>
      </w:pPr>
      <w:r>
        <w:rPr>
          <w:rFonts w:hint="default" w:asciiTheme="minorEastAsia" w:hAnsiTheme="minorEastAsia" w:eastAsiaTheme="minorEastAsia" w:cstheme="minorEastAsia"/>
          <w:sz w:val="28"/>
          <w:szCs w:val="24"/>
        </w:rPr>
        <w:t>南通宏大实验仪器有限公司</w:t>
      </w:r>
    </w:p>
    <w:p>
      <w:pPr>
        <w:ind w:firstLine="2738" w:firstLineChars="978"/>
        <w:rPr>
          <w:rFonts w:hint="eastAsia" w:asciiTheme="minorEastAsia" w:hAnsiTheme="minorEastAsia" w:eastAsiaTheme="minorEastAsia" w:cstheme="minorEastAsia"/>
          <w:sz w:val="28"/>
        </w:rPr>
      </w:pPr>
      <w:r>
        <w:rPr>
          <w:rFonts w:hint="eastAsia" w:asciiTheme="minorEastAsia" w:hAnsiTheme="minorEastAsia" w:eastAsiaTheme="minorEastAsia" w:cstheme="minorEastAsia"/>
          <w:sz w:val="28"/>
        </w:rPr>
        <w:t>山西省纤维质量监测中心</w:t>
      </w:r>
    </w:p>
    <w:p>
      <w:pPr>
        <w:ind w:firstLine="2738" w:firstLineChars="978"/>
        <w:rPr>
          <w:rFonts w:hint="eastAsia" w:asciiTheme="minorEastAsia" w:hAnsiTheme="minorEastAsia" w:eastAsiaTheme="minorEastAsia" w:cstheme="minorEastAsia"/>
          <w:sz w:val="28"/>
        </w:rPr>
      </w:pPr>
      <w:r>
        <w:rPr>
          <w:rFonts w:hint="eastAsia" w:asciiTheme="minorEastAsia" w:hAnsiTheme="minorEastAsia" w:eastAsiaTheme="minorEastAsia" w:cstheme="minorEastAsia"/>
          <w:sz w:val="28"/>
        </w:rPr>
        <w:t>南通三思机电科技有限公司</w:t>
      </w:r>
    </w:p>
    <w:p>
      <w:pPr>
        <w:spacing w:line="240" w:lineRule="auto"/>
        <w:ind w:firstLine="2738" w:firstLineChars="978"/>
        <w:rPr>
          <w:rFonts w:hint="eastAsia" w:asciiTheme="minorEastAsia" w:hAnsiTheme="minorEastAsia" w:eastAsiaTheme="minorEastAsia" w:cstheme="minorEastAsia"/>
          <w:bCs w:val="0"/>
          <w:sz w:val="28"/>
        </w:rPr>
      </w:pPr>
      <w:r>
        <w:rPr>
          <w:rFonts w:hint="eastAsia" w:asciiTheme="minorEastAsia" w:hAnsiTheme="minorEastAsia" w:eastAsiaTheme="minorEastAsia" w:cstheme="minorEastAsia"/>
          <w:sz w:val="28"/>
        </w:rPr>
        <w:t>温州市大荣纺织仪器有限公司</w:t>
      </w:r>
    </w:p>
    <w:p>
      <w:pPr>
        <w:spacing w:line="480" w:lineRule="exact"/>
        <w:rPr>
          <w:rFonts w:ascii="Arial" w:hAnsi="Arial" w:cs="Arial"/>
          <w:bCs/>
          <w:sz w:val="28"/>
        </w:rPr>
      </w:pPr>
    </w:p>
    <w:p>
      <w:pPr>
        <w:spacing w:line="480" w:lineRule="exact"/>
        <w:rPr>
          <w:rFonts w:ascii="Arial" w:hAnsi="Arial" w:cs="Arial"/>
          <w:bCs/>
          <w:sz w:val="28"/>
        </w:rPr>
      </w:pPr>
    </w:p>
    <w:p>
      <w:pPr>
        <w:spacing w:line="480" w:lineRule="exact"/>
        <w:rPr>
          <w:rFonts w:ascii="Arial" w:hAnsi="Arial" w:cs="Arial"/>
          <w:bCs/>
          <w:sz w:val="28"/>
        </w:rPr>
      </w:pPr>
    </w:p>
    <w:p>
      <w:pPr>
        <w:spacing w:line="480" w:lineRule="exact"/>
        <w:rPr>
          <w:rFonts w:ascii="Arial" w:hAnsi="Arial" w:cs="Arial"/>
          <w:bCs/>
          <w:sz w:val="28"/>
        </w:rPr>
      </w:pPr>
    </w:p>
    <w:p>
      <w:pPr>
        <w:spacing w:line="480" w:lineRule="exact"/>
        <w:rPr>
          <w:rFonts w:ascii="Arial" w:hAnsi="Arial" w:cs="Arial"/>
          <w:bCs/>
          <w:sz w:val="28"/>
        </w:rPr>
      </w:pPr>
    </w:p>
    <w:p>
      <w:pPr>
        <w:spacing w:line="480" w:lineRule="exact"/>
        <w:rPr>
          <w:rFonts w:ascii="Arial" w:hAnsi="Arial" w:cs="Arial"/>
          <w:bCs/>
          <w:sz w:val="28"/>
        </w:rPr>
      </w:pPr>
    </w:p>
    <w:p>
      <w:pPr>
        <w:spacing w:line="480" w:lineRule="exact"/>
        <w:rPr>
          <w:rFonts w:ascii="Arial" w:hAnsi="Arial" w:cs="Arial"/>
          <w:bCs/>
          <w:sz w:val="28"/>
        </w:rPr>
      </w:pPr>
    </w:p>
    <w:p>
      <w:pPr>
        <w:spacing w:line="480" w:lineRule="exact"/>
        <w:rPr>
          <w:rFonts w:ascii="Arial" w:hAnsi="Arial" w:cs="Arial"/>
          <w:bCs/>
          <w:sz w:val="28"/>
        </w:rPr>
      </w:pPr>
    </w:p>
    <w:p>
      <w:pPr>
        <w:spacing w:line="480" w:lineRule="exact"/>
        <w:rPr>
          <w:rFonts w:ascii="Arial" w:hAnsi="Arial" w:cs="Arial"/>
          <w:bCs/>
          <w:sz w:val="28"/>
        </w:rPr>
      </w:pPr>
    </w:p>
    <w:p>
      <w:pPr>
        <w:spacing w:line="480" w:lineRule="exact"/>
        <w:ind w:firstLine="420" w:firstLineChars="150"/>
        <w:rPr>
          <w:rFonts w:ascii="Arial" w:hAnsi="Arial" w:cs="Arial"/>
          <w:bCs/>
          <w:sz w:val="28"/>
        </w:rPr>
      </w:pPr>
      <w:r>
        <w:rPr>
          <w:rFonts w:ascii="Arial" w:hAnsi="宋体" w:cs="Arial"/>
          <w:bCs/>
          <w:sz w:val="28"/>
        </w:rPr>
        <w:t>本规范委托</w:t>
      </w:r>
      <w:r>
        <w:rPr>
          <w:rFonts w:hint="eastAsia" w:ascii="Arial" w:hAnsi="宋体" w:cs="Arial"/>
          <w:bCs/>
          <w:sz w:val="28"/>
        </w:rPr>
        <w:t>全国</w:t>
      </w:r>
      <w:r>
        <w:rPr>
          <w:rFonts w:ascii="Arial" w:hAnsi="宋体" w:cs="Arial"/>
          <w:bCs/>
          <w:sz w:val="28"/>
        </w:rPr>
        <w:t>纺织计量技术委员会负责解释</w:t>
      </w:r>
    </w:p>
    <w:p>
      <w:pPr>
        <w:spacing w:line="480" w:lineRule="exact"/>
        <w:ind w:firstLine="420" w:firstLineChars="150"/>
        <w:rPr>
          <w:rFonts w:ascii="Arial" w:hAnsi="Arial" w:cs="Arial"/>
          <w:bCs/>
          <w:sz w:val="28"/>
        </w:rPr>
      </w:pPr>
      <w:r>
        <w:rPr>
          <w:rFonts w:ascii="Arial" w:hAnsi="Arial" w:cs="Arial"/>
          <w:bCs/>
          <w:sz w:val="28"/>
        </w:rPr>
        <w:br w:type="page"/>
      </w:r>
    </w:p>
    <w:p>
      <w:pPr>
        <w:spacing w:line="480" w:lineRule="exact"/>
        <w:ind w:firstLine="413" w:firstLineChars="147"/>
        <w:rPr>
          <w:rFonts w:ascii="Arial" w:hAnsi="Arial" w:cs="Arial"/>
          <w:b/>
          <w:bCs/>
          <w:sz w:val="28"/>
        </w:rPr>
      </w:pPr>
    </w:p>
    <w:p>
      <w:pPr>
        <w:ind w:firstLine="1006" w:firstLineChars="295"/>
        <w:rPr>
          <w:rFonts w:ascii="黑体" w:hAnsi="黑体" w:eastAsia="黑体" w:cs="Arial"/>
          <w:b/>
          <w:bCs/>
          <w:spacing w:val="30"/>
          <w:sz w:val="28"/>
          <w:szCs w:val="28"/>
        </w:rPr>
      </w:pPr>
    </w:p>
    <w:p>
      <w:pPr>
        <w:ind w:firstLine="1003" w:firstLineChars="295"/>
        <w:rPr>
          <w:rFonts w:ascii="黑体" w:hAnsi="黑体" w:eastAsia="黑体" w:cs="Arial"/>
          <w:spacing w:val="30"/>
          <w:sz w:val="28"/>
          <w:szCs w:val="28"/>
        </w:rPr>
      </w:pPr>
      <w:r>
        <w:rPr>
          <w:rFonts w:hint="eastAsia" w:ascii="黑体" w:hAnsi="黑体" w:eastAsia="黑体" w:cs="Arial"/>
          <w:spacing w:val="30"/>
          <w:sz w:val="28"/>
          <w:szCs w:val="28"/>
        </w:rPr>
        <w:t>本规范起草人：</w:t>
      </w:r>
    </w:p>
    <w:p>
      <w:pPr>
        <w:spacing w:line="240" w:lineRule="auto"/>
        <w:ind w:firstLine="2520" w:firstLineChars="900"/>
        <w:rPr>
          <w:rFonts w:hint="default" w:asciiTheme="minorEastAsia" w:hAnsiTheme="minorEastAsia" w:eastAsiaTheme="minorEastAsia" w:cstheme="minorEastAsia"/>
          <w:sz w:val="28"/>
          <w:szCs w:val="24"/>
        </w:rPr>
      </w:pPr>
      <w:r>
        <w:rPr>
          <w:rFonts w:hint="default" w:asciiTheme="minorEastAsia" w:hAnsiTheme="minorEastAsia" w:eastAsiaTheme="minorEastAsia" w:cstheme="minorEastAsia"/>
          <w:sz w:val="28"/>
          <w:szCs w:val="24"/>
        </w:rPr>
        <w:t>朱福忠（四川省纤维检验局）</w:t>
      </w:r>
    </w:p>
    <w:p>
      <w:pPr>
        <w:spacing w:line="240" w:lineRule="auto"/>
        <w:ind w:firstLine="2520" w:firstLineChars="900"/>
        <w:rPr>
          <w:rFonts w:hint="default" w:asciiTheme="minorEastAsia" w:hAnsiTheme="minorEastAsia" w:eastAsiaTheme="minorEastAsia" w:cstheme="minorEastAsia"/>
          <w:sz w:val="28"/>
          <w:szCs w:val="24"/>
        </w:rPr>
      </w:pPr>
      <w:r>
        <w:rPr>
          <w:rFonts w:hint="default" w:asciiTheme="minorEastAsia" w:hAnsiTheme="minorEastAsia" w:eastAsiaTheme="minorEastAsia" w:cstheme="minorEastAsia"/>
          <w:sz w:val="28"/>
          <w:szCs w:val="24"/>
        </w:rPr>
        <w:t>杨卫林（南通宏大实验仪器有限公司）</w:t>
      </w:r>
    </w:p>
    <w:p>
      <w:pPr>
        <w:spacing w:line="240" w:lineRule="auto"/>
        <w:ind w:firstLine="2520" w:firstLineChars="900"/>
        <w:rPr>
          <w:rFonts w:hint="default" w:asciiTheme="minorEastAsia" w:hAnsiTheme="minorEastAsia" w:eastAsiaTheme="minorEastAsia" w:cstheme="minorEastAsia"/>
          <w:sz w:val="28"/>
          <w:szCs w:val="24"/>
        </w:rPr>
      </w:pPr>
      <w:r>
        <w:rPr>
          <w:rFonts w:hint="default" w:asciiTheme="minorEastAsia" w:hAnsiTheme="minorEastAsia" w:eastAsiaTheme="minorEastAsia" w:cstheme="minorEastAsia"/>
          <w:sz w:val="28"/>
          <w:szCs w:val="24"/>
        </w:rPr>
        <w:t>陈</w:t>
      </w:r>
      <w:r>
        <w:rPr>
          <w:rFonts w:hint="eastAsia" w:asciiTheme="minorEastAsia" w:hAnsiTheme="minorEastAsia" w:eastAsiaTheme="minorEastAsia" w:cstheme="minorEastAsia"/>
          <w:sz w:val="28"/>
          <w:szCs w:val="24"/>
          <w:lang w:val="en-US" w:eastAsia="zh-CN"/>
        </w:rPr>
        <w:t xml:space="preserve">  </w:t>
      </w:r>
      <w:r>
        <w:rPr>
          <w:rFonts w:hint="default" w:asciiTheme="minorEastAsia" w:hAnsiTheme="minorEastAsia" w:eastAsiaTheme="minorEastAsia" w:cstheme="minorEastAsia"/>
          <w:sz w:val="28"/>
          <w:szCs w:val="24"/>
        </w:rPr>
        <w:t>勇（四川省纤维纺织计量站）</w:t>
      </w:r>
    </w:p>
    <w:p>
      <w:pPr>
        <w:spacing w:line="240" w:lineRule="auto"/>
        <w:ind w:firstLine="2520" w:firstLineChars="900"/>
        <w:rPr>
          <w:rFonts w:asciiTheme="minorEastAsia" w:hAnsiTheme="minorEastAsia" w:eastAsiaTheme="minorEastAsia" w:cstheme="minorEastAsia"/>
          <w:sz w:val="28"/>
          <w:szCs w:val="24"/>
        </w:rPr>
      </w:pPr>
      <w:r>
        <w:rPr>
          <w:rFonts w:hint="default" w:asciiTheme="minorEastAsia" w:hAnsiTheme="minorEastAsia" w:eastAsiaTheme="minorEastAsia" w:cstheme="minorEastAsia"/>
          <w:sz w:val="28"/>
          <w:szCs w:val="24"/>
        </w:rPr>
        <w:t>冯</w:t>
      </w:r>
      <w:r>
        <w:rPr>
          <w:rFonts w:hint="eastAsia" w:asciiTheme="minorEastAsia" w:hAnsiTheme="minorEastAsia" w:eastAsiaTheme="minorEastAsia" w:cstheme="minorEastAsia"/>
          <w:sz w:val="28"/>
          <w:szCs w:val="24"/>
          <w:lang w:val="en-US" w:eastAsia="zh-CN"/>
        </w:rPr>
        <w:t xml:space="preserve">  </w:t>
      </w:r>
      <w:r>
        <w:rPr>
          <w:rFonts w:hint="default" w:asciiTheme="minorEastAsia" w:hAnsiTheme="minorEastAsia" w:eastAsiaTheme="minorEastAsia" w:cstheme="minorEastAsia"/>
          <w:sz w:val="28"/>
          <w:szCs w:val="24"/>
        </w:rPr>
        <w:t>烨（四川省纤维检验局）</w:t>
      </w:r>
    </w:p>
    <w:p>
      <w:pPr>
        <w:ind w:firstLine="2520" w:firstLineChars="900"/>
        <w:rPr>
          <w:rFonts w:hint="default" w:asciiTheme="minorEastAsia" w:hAnsiTheme="minorEastAsia" w:eastAsiaTheme="minorEastAsia" w:cstheme="minorEastAsia"/>
          <w:sz w:val="28"/>
          <w:lang w:eastAsia="zh-CN"/>
        </w:rPr>
      </w:pPr>
      <w:r>
        <w:rPr>
          <w:rFonts w:hint="default" w:asciiTheme="minorEastAsia" w:hAnsiTheme="minorEastAsia" w:eastAsiaTheme="minorEastAsia" w:cstheme="minorEastAsia"/>
          <w:sz w:val="28"/>
        </w:rPr>
        <w:t>王安耀</w:t>
      </w:r>
      <w:r>
        <w:rPr>
          <w:rFonts w:hint="default" w:asciiTheme="minorEastAsia" w:hAnsiTheme="minorEastAsia" w:eastAsiaTheme="minorEastAsia" w:cstheme="minorEastAsia"/>
          <w:sz w:val="28"/>
          <w:lang w:eastAsia="zh-CN"/>
        </w:rPr>
        <w:t>（</w:t>
      </w:r>
      <w:r>
        <w:rPr>
          <w:rFonts w:hint="default" w:asciiTheme="minorEastAsia" w:hAnsiTheme="minorEastAsia" w:eastAsiaTheme="minorEastAsia" w:cstheme="minorEastAsia"/>
          <w:sz w:val="28"/>
        </w:rPr>
        <w:t>山西省纤维质量监测中心</w:t>
      </w:r>
      <w:r>
        <w:rPr>
          <w:rFonts w:hint="default" w:asciiTheme="minorEastAsia" w:hAnsiTheme="minorEastAsia" w:eastAsiaTheme="minorEastAsia" w:cstheme="minorEastAsia"/>
          <w:sz w:val="28"/>
          <w:lang w:eastAsia="zh-CN"/>
        </w:rPr>
        <w:t>）</w:t>
      </w:r>
    </w:p>
    <w:p>
      <w:pPr>
        <w:ind w:firstLine="2520" w:firstLineChars="900"/>
        <w:rPr>
          <w:rFonts w:hint="default" w:asciiTheme="minorEastAsia" w:hAnsiTheme="minorEastAsia" w:eastAsiaTheme="minorEastAsia" w:cstheme="minorEastAsia"/>
          <w:sz w:val="28"/>
          <w:lang w:eastAsia="zh-CN"/>
        </w:rPr>
      </w:pPr>
      <w:r>
        <w:rPr>
          <w:rFonts w:hint="default" w:asciiTheme="minorEastAsia" w:hAnsiTheme="minorEastAsia" w:eastAsiaTheme="minorEastAsia" w:cstheme="minorEastAsia"/>
          <w:sz w:val="28"/>
        </w:rPr>
        <w:t>袁春雷</w:t>
      </w:r>
      <w:r>
        <w:rPr>
          <w:rFonts w:hint="default" w:asciiTheme="minorEastAsia" w:hAnsiTheme="minorEastAsia" w:eastAsiaTheme="minorEastAsia" w:cstheme="minorEastAsia"/>
          <w:sz w:val="28"/>
          <w:lang w:eastAsia="zh-CN"/>
        </w:rPr>
        <w:t>（</w:t>
      </w:r>
      <w:r>
        <w:rPr>
          <w:rFonts w:hint="default" w:asciiTheme="minorEastAsia" w:hAnsiTheme="minorEastAsia" w:eastAsiaTheme="minorEastAsia" w:cstheme="minorEastAsia"/>
          <w:sz w:val="28"/>
        </w:rPr>
        <w:t>南通三思机电科技有限公司</w:t>
      </w:r>
      <w:r>
        <w:rPr>
          <w:rFonts w:hint="default" w:asciiTheme="minorEastAsia" w:hAnsiTheme="minorEastAsia" w:eastAsiaTheme="minorEastAsia" w:cstheme="minorEastAsia"/>
          <w:sz w:val="28"/>
          <w:lang w:eastAsia="zh-CN"/>
        </w:rPr>
        <w:t>）</w:t>
      </w:r>
    </w:p>
    <w:p>
      <w:pPr>
        <w:spacing w:line="240" w:lineRule="auto"/>
        <w:ind w:firstLine="2520" w:firstLineChars="900"/>
        <w:rPr>
          <w:rFonts w:hint="default" w:asciiTheme="minorEastAsia" w:hAnsiTheme="minorEastAsia" w:eastAsiaTheme="minorEastAsia" w:cstheme="minorEastAsia"/>
          <w:bCs w:val="0"/>
          <w:sz w:val="28"/>
          <w:lang w:eastAsia="zh-CN"/>
        </w:rPr>
      </w:pPr>
      <w:r>
        <w:rPr>
          <w:rFonts w:hint="default" w:asciiTheme="minorEastAsia" w:hAnsiTheme="minorEastAsia" w:eastAsiaTheme="minorEastAsia" w:cstheme="minorEastAsia"/>
          <w:sz w:val="28"/>
        </w:rPr>
        <w:t>张孟胜</w:t>
      </w:r>
      <w:r>
        <w:rPr>
          <w:rFonts w:hint="default" w:asciiTheme="minorEastAsia" w:hAnsiTheme="minorEastAsia" w:eastAsiaTheme="minorEastAsia" w:cstheme="minorEastAsia"/>
          <w:sz w:val="28"/>
          <w:lang w:eastAsia="zh-CN"/>
        </w:rPr>
        <w:t>（</w:t>
      </w:r>
      <w:r>
        <w:rPr>
          <w:rFonts w:hint="default" w:asciiTheme="minorEastAsia" w:hAnsiTheme="minorEastAsia" w:eastAsiaTheme="minorEastAsia" w:cstheme="minorEastAsia"/>
          <w:sz w:val="28"/>
        </w:rPr>
        <w:t>温州市大荣纺织仪器有限公司</w:t>
      </w:r>
      <w:r>
        <w:rPr>
          <w:rFonts w:hint="default" w:asciiTheme="minorEastAsia" w:hAnsiTheme="minorEastAsia" w:eastAsiaTheme="minorEastAsia" w:cstheme="minorEastAsia"/>
          <w:sz w:val="28"/>
          <w:lang w:eastAsia="zh-CN"/>
        </w:rPr>
        <w:t>）</w:t>
      </w:r>
    </w:p>
    <w:p>
      <w:pPr>
        <w:spacing w:line="400" w:lineRule="exact"/>
        <w:rPr>
          <w:rFonts w:ascii="Arial" w:hAnsi="Arial" w:eastAsia="黑体" w:cs="Arial"/>
          <w:sz w:val="28"/>
          <w:szCs w:val="28"/>
        </w:rPr>
      </w:pPr>
    </w:p>
    <w:p>
      <w:pPr>
        <w:spacing w:line="400" w:lineRule="exact"/>
        <w:rPr>
          <w:rFonts w:ascii="Arial" w:hAnsi="Arial" w:eastAsia="黑体" w:cs="Arial"/>
          <w:sz w:val="28"/>
          <w:szCs w:val="28"/>
        </w:rPr>
      </w:pPr>
    </w:p>
    <w:p>
      <w:pPr>
        <w:spacing w:line="400" w:lineRule="exact"/>
        <w:rPr>
          <w:rFonts w:ascii="Arial" w:hAnsi="Arial" w:cs="Arial"/>
        </w:rPr>
        <w:sectPr>
          <w:footerReference r:id="rId9" w:type="default"/>
          <w:pgSz w:w="11906" w:h="16838"/>
          <w:pgMar w:top="1440" w:right="1701" w:bottom="1440" w:left="1701" w:header="851" w:footer="992" w:gutter="0"/>
          <w:pgNumType w:start="1"/>
          <w:cols w:space="0" w:num="1"/>
          <w:docGrid w:type="lines" w:linePitch="312" w:charSpace="0"/>
        </w:sectPr>
      </w:pPr>
      <w:r>
        <w:rPr>
          <w:rFonts w:ascii="Arial" w:hAnsi="Arial" w:eastAsia="黑体" w:cs="Arial"/>
          <w:sz w:val="28"/>
          <w:szCs w:val="28"/>
        </w:rPr>
        <w:tab/>
      </w:r>
      <w:r>
        <w:rPr>
          <w:rFonts w:ascii="Arial" w:hAnsi="Arial" w:eastAsia="黑体" w:cs="Arial"/>
          <w:sz w:val="28"/>
          <w:szCs w:val="28"/>
        </w:rPr>
        <w:tab/>
      </w:r>
      <w:r>
        <w:rPr>
          <w:rFonts w:ascii="Arial" w:hAnsi="Arial" w:eastAsia="黑体" w:cs="Arial"/>
          <w:sz w:val="28"/>
          <w:szCs w:val="28"/>
        </w:rPr>
        <w:tab/>
      </w:r>
      <w:r>
        <w:rPr>
          <w:rFonts w:ascii="Arial" w:hAnsi="Arial" w:eastAsia="黑体" w:cs="Arial"/>
          <w:sz w:val="28"/>
          <w:szCs w:val="28"/>
        </w:rPr>
        <w:tab/>
      </w:r>
      <w:r>
        <w:rPr>
          <w:rFonts w:ascii="Arial" w:hAnsi="Arial" w:eastAsia="黑体" w:cs="Arial"/>
          <w:sz w:val="28"/>
          <w:szCs w:val="28"/>
        </w:rPr>
        <w:t xml:space="preserve"> </w:t>
      </w:r>
    </w:p>
    <w:p>
      <w:pPr>
        <w:spacing w:line="480" w:lineRule="exact"/>
        <w:ind w:firstLine="413" w:firstLineChars="147"/>
        <w:rPr>
          <w:rFonts w:ascii="Arial" w:hAnsi="Arial" w:cs="Arial"/>
          <w:b/>
          <w:bCs/>
          <w:sz w:val="28"/>
        </w:rPr>
      </w:pPr>
    </w:p>
    <w:p>
      <w:pPr>
        <w:jc w:val="center"/>
        <w:rPr>
          <w:rFonts w:ascii="Arial" w:hAnsi="Arial" w:eastAsia="黑体" w:cs="Arial"/>
          <w:sz w:val="44"/>
          <w:szCs w:val="44"/>
        </w:rPr>
      </w:pPr>
      <w:r>
        <w:rPr>
          <w:rFonts w:ascii="Arial" w:hAnsi="Arial" w:eastAsia="黑体" w:cs="Arial"/>
          <w:sz w:val="44"/>
          <w:szCs w:val="44"/>
        </w:rPr>
        <w:t>目  录</w:t>
      </w:r>
    </w:p>
    <w:p>
      <w:pPr>
        <w:spacing w:line="500" w:lineRule="exact"/>
        <w:jc w:val="distribute"/>
        <w:rPr>
          <w:rFonts w:ascii="Arial" w:hAnsi="Arial" w:cs="Arial"/>
          <w:sz w:val="24"/>
        </w:rPr>
      </w:pPr>
      <w:r>
        <w:rPr>
          <w:rFonts w:ascii="Arial" w:cs="Arial"/>
          <w:sz w:val="24"/>
        </w:rPr>
        <w:t>引言</w:t>
      </w:r>
      <w:r>
        <w:rPr>
          <w:rFonts w:ascii="Arial" w:hAnsi="Arial" w:cs="Arial"/>
          <w:sz w:val="24"/>
        </w:rPr>
        <w:t>…………………………………………………………………………………</w:t>
      </w:r>
      <w:r>
        <w:rPr>
          <w:rFonts w:ascii="Arial" w:cs="Arial"/>
          <w:sz w:val="24"/>
        </w:rPr>
        <w:t>（Ⅱ）</w:t>
      </w:r>
    </w:p>
    <w:p>
      <w:pPr>
        <w:spacing w:line="500" w:lineRule="exact"/>
        <w:jc w:val="distribute"/>
        <w:outlineLvl w:val="0"/>
        <w:rPr>
          <w:rFonts w:ascii="Arial" w:hAnsi="Arial" w:cs="Arial"/>
          <w:sz w:val="24"/>
        </w:rPr>
      </w:pPr>
      <w:r>
        <w:rPr>
          <w:rFonts w:ascii="Arial" w:hAnsi="Arial" w:cs="Arial"/>
          <w:sz w:val="24"/>
        </w:rPr>
        <w:t xml:space="preserve">1  </w:t>
      </w:r>
      <w:r>
        <w:rPr>
          <w:rFonts w:ascii="Arial" w:hAnsi="宋体" w:cs="Arial"/>
          <w:sz w:val="24"/>
        </w:rPr>
        <w:t>范围</w:t>
      </w:r>
      <w:r>
        <w:rPr>
          <w:rFonts w:ascii="Arial" w:hAnsi="Arial" w:cs="Arial"/>
          <w:sz w:val="24"/>
        </w:rPr>
        <w:t xml:space="preserve"> ……………………………………………………………………………</w:t>
      </w:r>
      <w:r>
        <w:rPr>
          <w:rFonts w:ascii="Arial" w:hAnsi="宋体" w:cs="Arial"/>
          <w:sz w:val="24"/>
        </w:rPr>
        <w:t>（</w:t>
      </w:r>
      <w:r>
        <w:rPr>
          <w:rFonts w:ascii="Arial" w:hAnsi="Arial" w:cs="Arial"/>
          <w:sz w:val="24"/>
        </w:rPr>
        <w:t>1</w:t>
      </w:r>
      <w:r>
        <w:rPr>
          <w:rFonts w:ascii="Arial" w:hAnsi="宋体" w:cs="Arial"/>
          <w:sz w:val="24"/>
        </w:rPr>
        <w:t>）</w:t>
      </w:r>
    </w:p>
    <w:p>
      <w:pPr>
        <w:spacing w:line="500" w:lineRule="exact"/>
        <w:jc w:val="distribute"/>
        <w:rPr>
          <w:rFonts w:ascii="Arial" w:hAnsi="Arial" w:cs="Arial"/>
          <w:sz w:val="24"/>
        </w:rPr>
      </w:pPr>
      <w:r>
        <w:rPr>
          <w:rFonts w:ascii="Arial" w:hAnsi="Arial" w:cs="Arial"/>
          <w:sz w:val="24"/>
        </w:rPr>
        <w:t xml:space="preserve">2  </w:t>
      </w:r>
      <w:r>
        <w:rPr>
          <w:rFonts w:ascii="Arial" w:hAnsi="宋体" w:cs="Arial"/>
          <w:sz w:val="24"/>
        </w:rPr>
        <w:t>引用</w:t>
      </w:r>
      <w:r>
        <w:rPr>
          <w:rFonts w:ascii="宋体" w:hAnsi="宋体"/>
          <w:sz w:val="24"/>
        </w:rPr>
        <w:t>文</w:t>
      </w:r>
      <w:r>
        <w:rPr>
          <w:rFonts w:hint="eastAsia" w:ascii="宋体" w:hAnsi="宋体"/>
          <w:sz w:val="24"/>
        </w:rPr>
        <w:t>件</w:t>
      </w:r>
      <w:r>
        <w:rPr>
          <w:rFonts w:ascii="Arial" w:hAnsi="Arial" w:cs="Arial"/>
          <w:sz w:val="24"/>
        </w:rPr>
        <w:t>…………………………………………………………………………</w:t>
      </w:r>
      <w:r>
        <w:rPr>
          <w:rFonts w:ascii="Arial" w:hAnsi="宋体" w:cs="Arial"/>
          <w:sz w:val="24"/>
        </w:rPr>
        <w:t>（</w:t>
      </w:r>
      <w:r>
        <w:rPr>
          <w:rFonts w:ascii="Arial" w:hAnsi="Arial" w:cs="Arial"/>
          <w:sz w:val="24"/>
        </w:rPr>
        <w:t>1</w:t>
      </w:r>
      <w:r>
        <w:rPr>
          <w:rFonts w:ascii="Arial" w:hAnsi="宋体" w:cs="Arial"/>
          <w:sz w:val="24"/>
        </w:rPr>
        <w:t>）</w:t>
      </w:r>
    </w:p>
    <w:p>
      <w:pPr>
        <w:spacing w:line="500" w:lineRule="exact"/>
        <w:jc w:val="distribute"/>
        <w:outlineLvl w:val="0"/>
        <w:rPr>
          <w:rFonts w:ascii="宋体" w:hAnsi="宋体"/>
          <w:sz w:val="24"/>
        </w:rPr>
      </w:pPr>
      <w:r>
        <w:rPr>
          <w:rFonts w:ascii="Arial" w:hAnsi="Arial" w:cs="Arial"/>
          <w:sz w:val="24"/>
        </w:rPr>
        <w:t xml:space="preserve">3  </w:t>
      </w:r>
      <w:r>
        <w:rPr>
          <w:rFonts w:ascii="宋体" w:hAnsi="宋体"/>
          <w:sz w:val="24"/>
        </w:rPr>
        <w:t>术语</w:t>
      </w:r>
      <w:r>
        <w:rPr>
          <w:rFonts w:ascii="Arial" w:hAnsi="Arial" w:cs="Arial"/>
          <w:sz w:val="24"/>
        </w:rPr>
        <w:t>………………………………………………………………………………</w:t>
      </w:r>
      <w:r>
        <w:rPr>
          <w:rFonts w:ascii="Arial" w:hAnsi="宋体" w:cs="Arial"/>
          <w:sz w:val="24"/>
        </w:rPr>
        <w:t>（</w:t>
      </w:r>
      <w:r>
        <w:rPr>
          <w:rFonts w:ascii="Arial" w:hAnsi="Arial" w:cs="Arial"/>
          <w:sz w:val="24"/>
        </w:rPr>
        <w:t>1</w:t>
      </w:r>
      <w:r>
        <w:rPr>
          <w:rFonts w:ascii="Arial" w:hAnsi="宋体" w:cs="Arial"/>
          <w:sz w:val="24"/>
        </w:rPr>
        <w:t>）</w:t>
      </w:r>
    </w:p>
    <w:p>
      <w:pPr>
        <w:spacing w:line="500" w:lineRule="exact"/>
        <w:jc w:val="distribute"/>
        <w:outlineLvl w:val="0"/>
        <w:rPr>
          <w:rFonts w:ascii="Arial" w:hAnsi="Arial" w:cs="Arial"/>
          <w:sz w:val="24"/>
        </w:rPr>
      </w:pPr>
      <w:r>
        <w:rPr>
          <w:rFonts w:ascii="Arial" w:hAnsi="Arial" w:cs="Arial"/>
          <w:sz w:val="24"/>
        </w:rPr>
        <w:t>4</w:t>
      </w:r>
      <w:r>
        <w:rPr>
          <w:rFonts w:hint="eastAsia" w:ascii="Arial" w:hAnsi="Arial" w:cs="Arial"/>
          <w:sz w:val="24"/>
        </w:rPr>
        <w:t xml:space="preserve">  </w:t>
      </w:r>
      <w:r>
        <w:rPr>
          <w:rFonts w:ascii="Arial" w:hAnsi="宋体" w:cs="Arial"/>
          <w:sz w:val="24"/>
        </w:rPr>
        <w:t>概述</w:t>
      </w:r>
      <w:r>
        <w:rPr>
          <w:rFonts w:ascii="Arial" w:hAnsi="Arial" w:cs="Arial"/>
          <w:sz w:val="24"/>
        </w:rPr>
        <w:t>………………………………………………………………………………</w:t>
      </w:r>
      <w:r>
        <w:rPr>
          <w:rFonts w:ascii="Arial" w:hAnsi="宋体" w:cs="Arial"/>
          <w:sz w:val="24"/>
        </w:rPr>
        <w:t>（</w:t>
      </w:r>
      <w:r>
        <w:rPr>
          <w:rFonts w:ascii="Arial" w:hAnsi="Arial" w:cs="Arial"/>
          <w:sz w:val="24"/>
        </w:rPr>
        <w:t>1</w:t>
      </w:r>
      <w:r>
        <w:rPr>
          <w:rFonts w:ascii="Arial" w:hAnsi="宋体" w:cs="Arial"/>
          <w:sz w:val="24"/>
        </w:rPr>
        <w:t>）</w:t>
      </w:r>
    </w:p>
    <w:p>
      <w:pPr>
        <w:spacing w:line="500" w:lineRule="exact"/>
        <w:jc w:val="distribute"/>
        <w:rPr>
          <w:rFonts w:ascii="Arial" w:hAnsi="Arial" w:cs="Arial"/>
          <w:sz w:val="24"/>
        </w:rPr>
      </w:pPr>
      <w:r>
        <w:rPr>
          <w:rFonts w:ascii="Arial" w:hAnsi="Arial" w:cs="Arial"/>
          <w:sz w:val="24"/>
        </w:rPr>
        <w:t xml:space="preserve">5  </w:t>
      </w:r>
      <w:r>
        <w:rPr>
          <w:rFonts w:ascii="Arial" w:hAnsi="宋体" w:cs="Arial"/>
          <w:sz w:val="24"/>
        </w:rPr>
        <w:t>计量特性</w:t>
      </w:r>
      <w:r>
        <w:rPr>
          <w:rFonts w:ascii="Arial" w:hAnsi="Arial" w:cs="Arial"/>
          <w:sz w:val="24"/>
        </w:rPr>
        <w:t>…………………………………………………………………………</w:t>
      </w:r>
      <w:r>
        <w:rPr>
          <w:rFonts w:ascii="Arial" w:hAnsi="宋体" w:cs="Arial"/>
          <w:sz w:val="24"/>
        </w:rPr>
        <w:t>（</w:t>
      </w:r>
      <w:r>
        <w:rPr>
          <w:rFonts w:hint="eastAsia" w:ascii="Arial" w:hAnsi="Arial" w:cs="Arial"/>
          <w:sz w:val="24"/>
        </w:rPr>
        <w:t>3</w:t>
      </w:r>
      <w:r>
        <w:rPr>
          <w:rFonts w:ascii="Arial" w:hAnsi="宋体" w:cs="Arial"/>
          <w:sz w:val="24"/>
        </w:rPr>
        <w:t>）</w:t>
      </w:r>
    </w:p>
    <w:p>
      <w:pPr>
        <w:spacing w:line="500" w:lineRule="exact"/>
        <w:jc w:val="distribute"/>
        <w:outlineLvl w:val="0"/>
        <w:rPr>
          <w:rFonts w:ascii="Arial" w:hAnsi="Arial" w:cs="Arial"/>
          <w:sz w:val="24"/>
        </w:rPr>
      </w:pPr>
      <w:r>
        <w:rPr>
          <w:rFonts w:ascii="Arial" w:hAnsi="Arial" w:cs="Arial"/>
          <w:sz w:val="24"/>
        </w:rPr>
        <w:t xml:space="preserve">6 </w:t>
      </w:r>
      <w:r>
        <w:rPr>
          <w:rFonts w:hint="eastAsia" w:ascii="Arial" w:hAnsi="Arial" w:cs="Arial"/>
          <w:sz w:val="24"/>
        </w:rPr>
        <w:t xml:space="preserve"> </w:t>
      </w:r>
      <w:r>
        <w:rPr>
          <w:rFonts w:ascii="Arial" w:hAnsi="宋体" w:cs="Arial"/>
          <w:sz w:val="24"/>
        </w:rPr>
        <w:t>校准条件</w:t>
      </w:r>
      <w:r>
        <w:rPr>
          <w:rFonts w:ascii="Arial" w:hAnsi="Arial" w:cs="Arial"/>
          <w:sz w:val="24"/>
        </w:rPr>
        <w:t>…………………………………………………………………………</w:t>
      </w:r>
      <w:r>
        <w:rPr>
          <w:rFonts w:ascii="Arial" w:hAnsi="宋体" w:cs="Arial"/>
          <w:sz w:val="24"/>
        </w:rPr>
        <w:t>（</w:t>
      </w:r>
      <w:r>
        <w:rPr>
          <w:rFonts w:ascii="Arial" w:hAnsi="Arial" w:cs="Arial"/>
          <w:sz w:val="24"/>
        </w:rPr>
        <w:t>3</w:t>
      </w:r>
      <w:r>
        <w:rPr>
          <w:rFonts w:ascii="Arial" w:hAnsi="宋体" w:cs="Arial"/>
          <w:sz w:val="24"/>
        </w:rPr>
        <w:t>）</w:t>
      </w:r>
    </w:p>
    <w:p>
      <w:pPr>
        <w:spacing w:line="500" w:lineRule="exact"/>
        <w:jc w:val="distribute"/>
        <w:outlineLvl w:val="0"/>
        <w:rPr>
          <w:rFonts w:ascii="Arial" w:hAnsi="Arial" w:cs="Arial"/>
          <w:sz w:val="24"/>
        </w:rPr>
      </w:pPr>
      <w:r>
        <w:rPr>
          <w:rFonts w:ascii="Arial" w:hAnsi="Arial" w:cs="Arial"/>
          <w:sz w:val="24"/>
        </w:rPr>
        <w:t xml:space="preserve">6.1 </w:t>
      </w:r>
      <w:r>
        <w:rPr>
          <w:rFonts w:hint="eastAsia" w:ascii="Arial" w:hAnsi="Arial" w:cs="Arial"/>
          <w:sz w:val="24"/>
        </w:rPr>
        <w:t xml:space="preserve"> </w:t>
      </w:r>
      <w:r>
        <w:rPr>
          <w:rFonts w:ascii="Arial" w:hAnsi="宋体" w:cs="Arial"/>
          <w:sz w:val="24"/>
        </w:rPr>
        <w:t>校准环境</w:t>
      </w:r>
      <w:r>
        <w:rPr>
          <w:rFonts w:ascii="Arial" w:hAnsi="Arial" w:cs="Arial"/>
          <w:sz w:val="24"/>
        </w:rPr>
        <w:t>………………………………………………………………………</w:t>
      </w:r>
      <w:r>
        <w:rPr>
          <w:rFonts w:ascii="Arial" w:hAnsi="宋体" w:cs="Arial"/>
          <w:sz w:val="24"/>
        </w:rPr>
        <w:t>（</w:t>
      </w:r>
      <w:r>
        <w:rPr>
          <w:rFonts w:ascii="Arial" w:hAnsi="Arial" w:cs="Arial"/>
          <w:sz w:val="24"/>
        </w:rPr>
        <w:t>3</w:t>
      </w:r>
      <w:r>
        <w:rPr>
          <w:rFonts w:ascii="Arial" w:hAnsi="宋体" w:cs="Arial"/>
          <w:sz w:val="24"/>
        </w:rPr>
        <w:t>）</w:t>
      </w:r>
    </w:p>
    <w:p>
      <w:pPr>
        <w:spacing w:line="500" w:lineRule="exact"/>
        <w:jc w:val="distribute"/>
        <w:rPr>
          <w:rFonts w:ascii="Arial" w:hAnsi="Arial" w:cs="Arial"/>
          <w:sz w:val="24"/>
        </w:rPr>
      </w:pPr>
      <w:r>
        <w:rPr>
          <w:rFonts w:ascii="Arial" w:hAnsi="Arial" w:cs="Arial"/>
          <w:sz w:val="24"/>
        </w:rPr>
        <w:t xml:space="preserve">6.2 </w:t>
      </w:r>
      <w:r>
        <w:rPr>
          <w:rFonts w:hint="eastAsia" w:ascii="Arial" w:hAnsi="Arial" w:cs="Arial"/>
          <w:sz w:val="24"/>
        </w:rPr>
        <w:t xml:space="preserve"> </w:t>
      </w:r>
      <w:r>
        <w:rPr>
          <w:rFonts w:ascii="Arial" w:hAnsi="宋体" w:cs="Arial"/>
          <w:sz w:val="24"/>
        </w:rPr>
        <w:t>主要标准器及配套设备</w:t>
      </w:r>
      <w:r>
        <w:rPr>
          <w:rFonts w:ascii="Arial" w:hAnsi="Arial" w:cs="Arial"/>
          <w:sz w:val="24"/>
        </w:rPr>
        <w:t>………………………………………………………</w:t>
      </w:r>
      <w:r>
        <w:rPr>
          <w:rFonts w:ascii="Arial" w:hAnsi="宋体" w:cs="Arial"/>
          <w:sz w:val="24"/>
        </w:rPr>
        <w:t>（</w:t>
      </w:r>
      <w:r>
        <w:rPr>
          <w:rFonts w:ascii="Arial" w:hAnsi="Arial" w:cs="Arial"/>
          <w:sz w:val="24"/>
        </w:rPr>
        <w:t>3</w:t>
      </w:r>
      <w:r>
        <w:rPr>
          <w:rFonts w:ascii="Arial" w:hAnsi="宋体" w:cs="Arial"/>
          <w:sz w:val="24"/>
        </w:rPr>
        <w:t>）</w:t>
      </w:r>
    </w:p>
    <w:p>
      <w:pPr>
        <w:spacing w:line="500" w:lineRule="exact"/>
        <w:jc w:val="distribute"/>
        <w:rPr>
          <w:rFonts w:ascii="Arial" w:hAnsi="Arial" w:cs="Arial"/>
          <w:sz w:val="24"/>
        </w:rPr>
      </w:pPr>
      <w:r>
        <w:rPr>
          <w:rFonts w:ascii="Arial" w:hAnsi="Arial" w:cs="Arial"/>
          <w:sz w:val="24"/>
        </w:rPr>
        <w:t xml:space="preserve">7 </w:t>
      </w:r>
      <w:r>
        <w:rPr>
          <w:rFonts w:hint="eastAsia" w:ascii="Arial" w:hAnsi="Arial" w:cs="Arial"/>
          <w:sz w:val="24"/>
        </w:rPr>
        <w:t xml:space="preserve"> </w:t>
      </w:r>
      <w:r>
        <w:rPr>
          <w:rFonts w:ascii="Arial" w:hAnsi="宋体" w:cs="Arial"/>
          <w:sz w:val="24"/>
        </w:rPr>
        <w:t>校准项目和校准方法</w:t>
      </w:r>
      <w:r>
        <w:rPr>
          <w:rFonts w:ascii="Arial" w:hAnsi="Arial" w:cs="Arial"/>
          <w:sz w:val="24"/>
        </w:rPr>
        <w:t>……………………………………………………………</w:t>
      </w:r>
      <w:r>
        <w:rPr>
          <w:rFonts w:ascii="Arial" w:hAnsi="宋体" w:cs="Arial"/>
          <w:sz w:val="24"/>
        </w:rPr>
        <w:t>（</w:t>
      </w:r>
      <w:r>
        <w:rPr>
          <w:rFonts w:hint="eastAsia" w:ascii="Arial" w:hAnsi="Arial" w:cs="Arial"/>
          <w:sz w:val="24"/>
        </w:rPr>
        <w:t>4</w:t>
      </w:r>
      <w:r>
        <w:rPr>
          <w:rFonts w:ascii="Arial" w:hAnsi="宋体" w:cs="Arial"/>
          <w:sz w:val="24"/>
        </w:rPr>
        <w:t>）</w:t>
      </w:r>
    </w:p>
    <w:p>
      <w:pPr>
        <w:spacing w:line="500" w:lineRule="exact"/>
        <w:jc w:val="distribute"/>
        <w:rPr>
          <w:rFonts w:ascii="宋体" w:hAnsi="宋体" w:cs="黑体"/>
          <w:color w:val="000000"/>
          <w:sz w:val="24"/>
        </w:rPr>
      </w:pPr>
      <w:r>
        <w:rPr>
          <w:rFonts w:ascii="Arial" w:hAnsi="Arial" w:cs="Arial"/>
          <w:color w:val="000000"/>
          <w:sz w:val="24"/>
        </w:rPr>
        <w:t>7.1</w:t>
      </w:r>
      <w:r>
        <w:rPr>
          <w:rFonts w:hint="eastAsia" w:ascii="Arial" w:hAnsi="Arial" w:cs="Arial"/>
          <w:color w:val="000000"/>
          <w:sz w:val="24"/>
        </w:rPr>
        <w:t xml:space="preserve">  </w:t>
      </w:r>
      <w:r>
        <w:rPr>
          <w:rFonts w:hint="eastAsia" w:ascii="宋体" w:hAnsi="宋体" w:cs="黑体"/>
          <w:color w:val="000000"/>
          <w:sz w:val="24"/>
        </w:rPr>
        <w:t>校准前准备</w:t>
      </w:r>
      <w:r>
        <w:rPr>
          <w:rFonts w:ascii="Arial" w:hAnsi="Arial" w:cs="Arial"/>
          <w:sz w:val="24"/>
        </w:rPr>
        <w:t>……………………………………………………………………</w:t>
      </w:r>
      <w:r>
        <w:rPr>
          <w:rFonts w:ascii="Arial" w:hAnsi="宋体" w:cs="Arial"/>
          <w:sz w:val="24"/>
        </w:rPr>
        <w:t>（</w:t>
      </w:r>
      <w:r>
        <w:rPr>
          <w:rFonts w:hint="eastAsia" w:ascii="Arial" w:hAnsi="Arial" w:cs="Arial"/>
          <w:sz w:val="24"/>
        </w:rPr>
        <w:t>4</w:t>
      </w:r>
      <w:r>
        <w:rPr>
          <w:rFonts w:ascii="Arial" w:hAnsi="宋体" w:cs="Arial"/>
          <w:sz w:val="24"/>
        </w:rPr>
        <w:t>）</w:t>
      </w:r>
    </w:p>
    <w:p>
      <w:pPr>
        <w:spacing w:line="500" w:lineRule="exact"/>
        <w:jc w:val="distribute"/>
        <w:rPr>
          <w:rFonts w:ascii="Arial" w:hAnsi="Arial" w:cs="Arial"/>
          <w:sz w:val="24"/>
        </w:rPr>
      </w:pPr>
      <w:r>
        <w:rPr>
          <w:rFonts w:ascii="Arial" w:hAnsi="Arial" w:cs="Arial"/>
          <w:sz w:val="24"/>
        </w:rPr>
        <w:t>7.</w:t>
      </w:r>
      <w:r>
        <w:rPr>
          <w:rFonts w:hint="eastAsia" w:ascii="Arial" w:hAnsi="Arial" w:cs="Arial"/>
          <w:sz w:val="24"/>
        </w:rPr>
        <w:t xml:space="preserve">2  </w:t>
      </w:r>
      <w:r>
        <w:rPr>
          <w:rFonts w:ascii="Arial" w:hAnsi="宋体" w:cs="Arial"/>
          <w:sz w:val="24"/>
        </w:rPr>
        <w:t>校准项目</w:t>
      </w:r>
      <w:r>
        <w:rPr>
          <w:rFonts w:ascii="Arial" w:hAnsi="Arial" w:cs="Arial"/>
          <w:sz w:val="24"/>
        </w:rPr>
        <w:t>………………………………………………………………………</w:t>
      </w:r>
      <w:r>
        <w:rPr>
          <w:rFonts w:ascii="Arial" w:hAnsi="宋体" w:cs="Arial"/>
          <w:sz w:val="24"/>
        </w:rPr>
        <w:t>（</w:t>
      </w:r>
      <w:r>
        <w:rPr>
          <w:rFonts w:ascii="Arial" w:hAnsi="Arial" w:cs="Arial"/>
          <w:sz w:val="24"/>
        </w:rPr>
        <w:t>4</w:t>
      </w:r>
      <w:r>
        <w:rPr>
          <w:rFonts w:ascii="Arial" w:hAnsi="宋体" w:cs="Arial"/>
          <w:sz w:val="24"/>
        </w:rPr>
        <w:t>）</w:t>
      </w:r>
    </w:p>
    <w:p>
      <w:pPr>
        <w:spacing w:line="500" w:lineRule="exact"/>
        <w:jc w:val="distribute"/>
        <w:rPr>
          <w:rFonts w:ascii="Arial" w:hAnsi="Arial" w:cs="Arial"/>
          <w:sz w:val="24"/>
        </w:rPr>
      </w:pPr>
      <w:r>
        <w:rPr>
          <w:rFonts w:ascii="Arial" w:hAnsi="Arial" w:cs="Arial"/>
          <w:sz w:val="24"/>
        </w:rPr>
        <w:t>7.</w:t>
      </w:r>
      <w:r>
        <w:rPr>
          <w:rFonts w:hint="eastAsia" w:ascii="Arial" w:hAnsi="Arial" w:cs="Arial"/>
          <w:sz w:val="24"/>
        </w:rPr>
        <w:t>3</w:t>
      </w:r>
      <w:r>
        <w:rPr>
          <w:rFonts w:ascii="Arial" w:hAnsi="Arial" w:cs="Arial"/>
          <w:sz w:val="24"/>
        </w:rPr>
        <w:t xml:space="preserve"> </w:t>
      </w:r>
      <w:r>
        <w:rPr>
          <w:rFonts w:hint="eastAsia" w:ascii="Arial" w:hAnsi="Arial" w:cs="Arial"/>
          <w:sz w:val="24"/>
        </w:rPr>
        <w:t xml:space="preserve"> </w:t>
      </w:r>
      <w:r>
        <w:rPr>
          <w:rFonts w:ascii="Arial" w:hAnsi="宋体" w:cs="Arial"/>
          <w:sz w:val="24"/>
        </w:rPr>
        <w:t>校准方法</w:t>
      </w:r>
      <w:r>
        <w:rPr>
          <w:rFonts w:ascii="Arial" w:hAnsi="Arial" w:cs="Arial"/>
          <w:sz w:val="24"/>
        </w:rPr>
        <w:t>………………………………………………………………………</w:t>
      </w:r>
      <w:r>
        <w:rPr>
          <w:rFonts w:ascii="Arial" w:hAnsi="宋体" w:cs="Arial"/>
          <w:sz w:val="24"/>
        </w:rPr>
        <w:t>（</w:t>
      </w:r>
      <w:r>
        <w:rPr>
          <w:rFonts w:ascii="Arial" w:hAnsi="Arial" w:cs="Arial"/>
          <w:sz w:val="24"/>
        </w:rPr>
        <w:t>5</w:t>
      </w:r>
      <w:r>
        <w:rPr>
          <w:rFonts w:ascii="Arial" w:hAnsi="宋体" w:cs="Arial"/>
          <w:sz w:val="24"/>
        </w:rPr>
        <w:t>）</w:t>
      </w:r>
    </w:p>
    <w:p>
      <w:pPr>
        <w:spacing w:line="500" w:lineRule="exact"/>
        <w:jc w:val="distribute"/>
        <w:rPr>
          <w:rFonts w:ascii="Arial" w:hAnsi="Arial" w:cs="Arial"/>
          <w:sz w:val="24"/>
        </w:rPr>
      </w:pPr>
      <w:r>
        <w:rPr>
          <w:rFonts w:ascii="Arial" w:hAnsi="Arial" w:cs="Arial"/>
          <w:sz w:val="24"/>
        </w:rPr>
        <w:t>8</w:t>
      </w:r>
      <w:r>
        <w:rPr>
          <w:rFonts w:hint="eastAsia" w:ascii="Arial" w:hAnsi="Arial" w:cs="Arial"/>
          <w:sz w:val="24"/>
        </w:rPr>
        <w:t xml:space="preserve">  </w:t>
      </w:r>
      <w:r>
        <w:rPr>
          <w:rFonts w:ascii="Arial" w:hAnsi="宋体" w:cs="Arial"/>
          <w:sz w:val="24"/>
        </w:rPr>
        <w:t>校准结果</w:t>
      </w:r>
      <w:r>
        <w:rPr>
          <w:rFonts w:ascii="Arial" w:hAnsi="Arial" w:cs="Arial"/>
          <w:sz w:val="24"/>
        </w:rPr>
        <w:t>表达……………………………………………………………………</w:t>
      </w:r>
      <w:r>
        <w:rPr>
          <w:rFonts w:ascii="Arial" w:hAnsi="宋体" w:cs="Arial"/>
          <w:sz w:val="24"/>
        </w:rPr>
        <w:t>（</w:t>
      </w:r>
      <w:r>
        <w:rPr>
          <w:rFonts w:hint="eastAsia" w:ascii="Arial" w:hAnsi="Arial" w:cs="Arial"/>
          <w:sz w:val="24"/>
        </w:rPr>
        <w:t>8</w:t>
      </w:r>
      <w:r>
        <w:rPr>
          <w:rFonts w:ascii="Arial" w:hAnsi="宋体" w:cs="Arial"/>
          <w:sz w:val="24"/>
        </w:rPr>
        <w:t>）</w:t>
      </w:r>
    </w:p>
    <w:p>
      <w:pPr>
        <w:spacing w:line="500" w:lineRule="exact"/>
        <w:jc w:val="distribute"/>
        <w:rPr>
          <w:rFonts w:ascii="Arial" w:hAnsi="Arial" w:cs="Arial"/>
          <w:sz w:val="24"/>
        </w:rPr>
      </w:pPr>
      <w:r>
        <w:rPr>
          <w:rFonts w:ascii="Arial" w:hAnsi="Arial" w:cs="Arial"/>
          <w:sz w:val="24"/>
        </w:rPr>
        <w:t>9</w:t>
      </w:r>
      <w:r>
        <w:rPr>
          <w:rFonts w:hint="eastAsia" w:ascii="Arial" w:hAnsi="Arial" w:cs="Arial"/>
          <w:sz w:val="24"/>
        </w:rPr>
        <w:t xml:space="preserve">  </w:t>
      </w:r>
      <w:r>
        <w:rPr>
          <w:rFonts w:ascii="Arial" w:hAnsi="宋体" w:cs="Arial"/>
          <w:sz w:val="24"/>
        </w:rPr>
        <w:t>复校时间间隔</w:t>
      </w:r>
      <w:r>
        <w:rPr>
          <w:rFonts w:ascii="Arial" w:hAnsi="Arial" w:cs="Arial"/>
          <w:sz w:val="24"/>
        </w:rPr>
        <w:t>……………………………………………………………………</w:t>
      </w:r>
      <w:r>
        <w:rPr>
          <w:rFonts w:ascii="Arial" w:hAnsi="宋体" w:cs="Arial"/>
          <w:sz w:val="24"/>
        </w:rPr>
        <w:t>（</w:t>
      </w:r>
      <w:r>
        <w:rPr>
          <w:rFonts w:hint="eastAsia" w:ascii="Arial" w:hAnsi="Arial" w:cs="Arial"/>
          <w:sz w:val="24"/>
        </w:rPr>
        <w:t>8</w:t>
      </w:r>
      <w:r>
        <w:rPr>
          <w:rFonts w:ascii="Arial" w:hAnsi="宋体" w:cs="Arial"/>
          <w:sz w:val="24"/>
        </w:rPr>
        <w:t>）</w:t>
      </w:r>
    </w:p>
    <w:p>
      <w:pPr>
        <w:spacing w:line="500" w:lineRule="exact"/>
        <w:jc w:val="distribute"/>
        <w:rPr>
          <w:rFonts w:ascii="Arial" w:hAnsi="Arial" w:cs="Arial"/>
          <w:sz w:val="24"/>
        </w:rPr>
      </w:pPr>
      <w:r>
        <w:rPr>
          <w:rFonts w:ascii="Arial" w:hAnsi="宋体" w:cs="Arial"/>
          <w:sz w:val="24"/>
        </w:rPr>
        <w:t>附录</w:t>
      </w:r>
      <w:r>
        <w:rPr>
          <w:rFonts w:hint="eastAsia" w:ascii="Arial" w:hAnsi="Arial" w:cs="Arial"/>
          <w:sz w:val="24"/>
        </w:rPr>
        <w:t>A</w:t>
      </w:r>
      <w:r>
        <w:rPr>
          <w:rFonts w:ascii="Arial" w:hAnsi="Arial" w:cs="Arial"/>
          <w:sz w:val="24"/>
        </w:rPr>
        <w:t xml:space="preserve">  </w:t>
      </w:r>
      <w:r>
        <w:rPr>
          <w:rFonts w:ascii="Arial" w:hAnsi="宋体" w:cs="Arial"/>
          <w:sz w:val="24"/>
        </w:rPr>
        <w:t>水平喷射淋雨仪校准记录参考格式</w:t>
      </w:r>
      <w:r>
        <w:rPr>
          <w:rFonts w:ascii="Arial" w:hAnsi="Arial" w:cs="Arial"/>
          <w:sz w:val="24"/>
        </w:rPr>
        <w:t>……………………………………(</w:t>
      </w:r>
      <w:r>
        <w:rPr>
          <w:rFonts w:hint="eastAsia" w:ascii="Arial" w:hAnsi="Arial" w:cs="Arial"/>
          <w:sz w:val="24"/>
          <w:lang w:val="en-US" w:eastAsia="zh-CN"/>
        </w:rPr>
        <w:t>10</w:t>
      </w:r>
      <w:r>
        <w:rPr>
          <w:rFonts w:ascii="Arial" w:hAnsi="Arial" w:cs="Arial"/>
          <w:sz w:val="24"/>
        </w:rPr>
        <w:t>)</w:t>
      </w:r>
    </w:p>
    <w:p>
      <w:pPr>
        <w:spacing w:line="500" w:lineRule="exact"/>
        <w:jc w:val="distribute"/>
        <w:rPr>
          <w:rFonts w:ascii="Arial" w:hAnsi="Arial" w:cs="Arial"/>
          <w:sz w:val="24"/>
        </w:rPr>
      </w:pPr>
      <w:r>
        <w:rPr>
          <w:rFonts w:ascii="Arial" w:hAnsi="宋体" w:cs="Arial"/>
          <w:sz w:val="24"/>
        </w:rPr>
        <w:t>附录</w:t>
      </w:r>
      <w:r>
        <w:rPr>
          <w:rFonts w:ascii="Arial" w:hAnsi="Arial" w:cs="Arial"/>
          <w:sz w:val="24"/>
        </w:rPr>
        <w:t xml:space="preserve">B  </w:t>
      </w:r>
      <w:r>
        <w:rPr>
          <w:rFonts w:ascii="Arial" w:hAnsi="宋体" w:cs="Arial"/>
          <w:sz w:val="24"/>
        </w:rPr>
        <w:t>水平喷射淋雨仪校准证书（内页）参考格式</w:t>
      </w:r>
      <w:r>
        <w:rPr>
          <w:rFonts w:ascii="Arial" w:hAnsi="Arial" w:cs="Arial"/>
          <w:sz w:val="24"/>
        </w:rPr>
        <w:t>……………………………(1</w:t>
      </w:r>
      <w:r>
        <w:rPr>
          <w:rFonts w:hint="eastAsia" w:ascii="Arial" w:hAnsi="Arial" w:cs="Arial"/>
          <w:sz w:val="24"/>
          <w:lang w:val="en-US" w:eastAsia="zh-CN"/>
        </w:rPr>
        <w:t>1</w:t>
      </w:r>
      <w:r>
        <w:rPr>
          <w:rFonts w:ascii="Arial" w:hAnsi="Arial" w:cs="Arial"/>
          <w:sz w:val="24"/>
        </w:rPr>
        <w:t>)</w:t>
      </w:r>
    </w:p>
    <w:p>
      <w:pPr>
        <w:spacing w:line="500" w:lineRule="exact"/>
        <w:jc w:val="distribute"/>
        <w:rPr>
          <w:rFonts w:ascii="Arial" w:hAnsi="Arial" w:cs="Arial"/>
          <w:color w:val="0070C0"/>
          <w:sz w:val="24"/>
        </w:rPr>
      </w:pPr>
      <w:r>
        <w:rPr>
          <w:rFonts w:ascii="Arial" w:hAnsi="宋体" w:cs="Arial"/>
          <w:sz w:val="24"/>
        </w:rPr>
        <w:t>附录</w:t>
      </w:r>
      <w:r>
        <w:rPr>
          <w:rFonts w:ascii="Arial" w:hAnsi="Arial" w:cs="Arial"/>
          <w:sz w:val="24"/>
        </w:rPr>
        <w:t xml:space="preserve">C  </w:t>
      </w:r>
      <w:r>
        <w:rPr>
          <w:rFonts w:ascii="Arial" w:hAnsi="宋体" w:cs="Arial"/>
          <w:sz w:val="24"/>
        </w:rPr>
        <w:t>水平喷射淋雨仪</w:t>
      </w:r>
      <w:r>
        <w:rPr>
          <w:rFonts w:hint="eastAsia" w:ascii="Arial" w:hAnsi="宋体" w:cs="Arial"/>
          <w:sz w:val="24"/>
        </w:rPr>
        <w:t>测量</w:t>
      </w:r>
      <w:r>
        <w:rPr>
          <w:rFonts w:ascii="Arial" w:hAnsi="宋体" w:cs="Arial"/>
          <w:sz w:val="24"/>
        </w:rPr>
        <w:t>不确定度评定示例</w:t>
      </w:r>
      <w:r>
        <w:rPr>
          <w:rFonts w:ascii="Arial" w:hAnsi="Arial" w:cs="Arial"/>
          <w:sz w:val="24"/>
        </w:rPr>
        <w:t>…………………………………(1</w:t>
      </w:r>
      <w:r>
        <w:rPr>
          <w:rFonts w:hint="eastAsia" w:ascii="Arial" w:hAnsi="Arial" w:cs="Arial"/>
          <w:sz w:val="24"/>
          <w:lang w:val="en-US" w:eastAsia="zh-CN"/>
        </w:rPr>
        <w:t>2</w:t>
      </w:r>
      <w:r>
        <w:rPr>
          <w:rFonts w:ascii="Arial" w:hAnsi="Arial" w:cs="Arial"/>
          <w:sz w:val="24"/>
        </w:rPr>
        <w:t>)</w:t>
      </w:r>
    </w:p>
    <w:p>
      <w:pPr>
        <w:spacing w:line="400" w:lineRule="exact"/>
        <w:rPr>
          <w:rFonts w:ascii="Arial" w:hAnsi="Arial" w:cs="Arial"/>
          <w:color w:val="0070C0"/>
          <w:sz w:val="24"/>
        </w:rPr>
        <w:sectPr>
          <w:pgSz w:w="11906" w:h="16838"/>
          <w:pgMar w:top="1440" w:right="1701" w:bottom="1440" w:left="1701" w:header="851" w:footer="992" w:gutter="0"/>
          <w:pgNumType w:fmt="upperRoman" w:start="1"/>
          <w:cols w:space="0" w:num="1"/>
          <w:docGrid w:type="lines" w:linePitch="312" w:charSpace="0"/>
        </w:sectPr>
      </w:pPr>
    </w:p>
    <w:p>
      <w:pPr>
        <w:spacing w:line="400" w:lineRule="exact"/>
        <w:jc w:val="center"/>
        <w:rPr>
          <w:rFonts w:ascii="Arial" w:hAnsi="Arial" w:eastAsia="黑体" w:cs="Arial"/>
          <w:color w:val="0070C0"/>
          <w:sz w:val="44"/>
          <w:szCs w:val="44"/>
        </w:rPr>
      </w:pPr>
    </w:p>
    <w:p>
      <w:pPr>
        <w:pStyle w:val="16"/>
        <w:rPr>
          <w:rFonts w:ascii="黑体" w:hAnsi="黑体" w:eastAsia="黑体" w:cs="黑体"/>
          <w:b w:val="0"/>
          <w:bCs w:val="0"/>
          <w:sz w:val="44"/>
          <w:szCs w:val="44"/>
        </w:rPr>
      </w:pPr>
      <w:r>
        <w:rPr>
          <w:rFonts w:hint="eastAsia" w:ascii="黑体" w:hAnsi="黑体" w:eastAsia="黑体" w:cs="黑体"/>
          <w:b w:val="0"/>
          <w:bCs w:val="0"/>
          <w:sz w:val="44"/>
          <w:szCs w:val="44"/>
        </w:rPr>
        <w:t>引</w:t>
      </w:r>
      <w:r>
        <w:rPr>
          <w:rFonts w:ascii="黑体" w:hAnsi="黑体" w:eastAsia="黑体" w:cs="黑体"/>
          <w:b w:val="0"/>
          <w:bCs w:val="0"/>
          <w:sz w:val="44"/>
          <w:szCs w:val="44"/>
        </w:rPr>
        <w:t xml:space="preserve">  </w:t>
      </w:r>
      <w:r>
        <w:rPr>
          <w:rFonts w:hint="eastAsia" w:ascii="黑体" w:hAnsi="黑体" w:eastAsia="黑体" w:cs="黑体"/>
          <w:b w:val="0"/>
          <w:bCs w:val="0"/>
          <w:sz w:val="44"/>
          <w:szCs w:val="44"/>
        </w:rPr>
        <w:t>言</w:t>
      </w:r>
    </w:p>
    <w:p>
      <w:pPr>
        <w:spacing w:line="360" w:lineRule="auto"/>
        <w:ind w:firstLine="480" w:firstLineChars="200"/>
        <w:rPr>
          <w:rFonts w:ascii="Arial" w:hAnsi="Arial" w:cs="Arial"/>
          <w:color w:val="0070C0"/>
          <w:kern w:val="0"/>
          <w:sz w:val="24"/>
        </w:rPr>
      </w:pPr>
    </w:p>
    <w:p>
      <w:pPr>
        <w:spacing w:line="480" w:lineRule="exact"/>
        <w:ind w:firstLine="424" w:firstLineChars="177"/>
        <w:jc w:val="left"/>
        <w:rPr>
          <w:rFonts w:ascii="Arial" w:hAnsi="宋体" w:cs="Arial"/>
          <w:sz w:val="24"/>
        </w:rPr>
      </w:pPr>
      <w:r>
        <w:rPr>
          <w:rFonts w:hint="eastAsia" w:ascii="Arial" w:hAnsi="宋体" w:cs="Arial"/>
          <w:sz w:val="24"/>
        </w:rPr>
        <w:t>本规范依据</w:t>
      </w:r>
      <w:r>
        <w:rPr>
          <w:rFonts w:ascii="Arial" w:hAnsi="宋体" w:cs="Arial"/>
          <w:sz w:val="24"/>
        </w:rPr>
        <w:t>JJF1071-2010</w:t>
      </w:r>
      <w:r>
        <w:rPr>
          <w:rFonts w:hint="eastAsia" w:ascii="Arial" w:hAnsi="宋体" w:cs="Arial"/>
          <w:sz w:val="24"/>
        </w:rPr>
        <w:t>《国家计量校准规范编写规则》和</w:t>
      </w:r>
      <w:r>
        <w:rPr>
          <w:rFonts w:ascii="Arial" w:hAnsi="宋体" w:cs="Arial"/>
          <w:sz w:val="24"/>
        </w:rPr>
        <w:t>JJF1059.1-2012</w:t>
      </w:r>
      <w:r>
        <w:rPr>
          <w:rFonts w:hint="eastAsia" w:ascii="Arial" w:hAnsi="宋体" w:cs="Arial"/>
          <w:sz w:val="24"/>
        </w:rPr>
        <w:t>《测量不确定度评定与表示》规定的规则编写。</w:t>
      </w:r>
    </w:p>
    <w:p>
      <w:pPr>
        <w:spacing w:line="480" w:lineRule="exact"/>
        <w:ind w:firstLine="424" w:firstLineChars="177"/>
        <w:jc w:val="left"/>
        <w:rPr>
          <w:rFonts w:ascii="Arial" w:hAnsi="宋体" w:cs="Arial"/>
          <w:sz w:val="24"/>
        </w:rPr>
      </w:pPr>
      <w:r>
        <w:rPr>
          <w:rFonts w:ascii="Arial" w:hAnsi="宋体" w:cs="Arial"/>
          <w:sz w:val="24"/>
        </w:rPr>
        <w:t>本规范</w:t>
      </w:r>
      <w:r>
        <w:rPr>
          <w:rFonts w:hint="eastAsia" w:ascii="Arial" w:hAnsi="宋体" w:cs="Arial"/>
          <w:sz w:val="24"/>
        </w:rPr>
        <w:t>技术指标</w:t>
      </w:r>
      <w:r>
        <w:rPr>
          <w:rFonts w:ascii="Arial" w:hAnsi="宋体" w:cs="Arial"/>
          <w:sz w:val="24"/>
        </w:rPr>
        <w:t>参考</w:t>
      </w:r>
      <w:r>
        <w:rPr>
          <w:rFonts w:hint="eastAsia" w:ascii="Arial" w:hAnsi="宋体" w:cs="Arial"/>
          <w:sz w:val="24"/>
        </w:rPr>
        <w:t>了</w:t>
      </w:r>
      <w:r>
        <w:rPr>
          <w:rFonts w:ascii="Arial" w:hAnsi="宋体" w:cs="Arial"/>
          <w:sz w:val="24"/>
        </w:rPr>
        <w:t>GB/T 23321</w:t>
      </w:r>
      <w:r>
        <w:rPr>
          <w:rFonts w:hint="eastAsia" w:ascii="Arial" w:hAnsi="宋体" w:cs="Arial"/>
          <w:sz w:val="24"/>
        </w:rPr>
        <w:t>—</w:t>
      </w:r>
      <w:r>
        <w:rPr>
          <w:rFonts w:ascii="Arial" w:hAnsi="宋体" w:cs="Arial"/>
          <w:sz w:val="24"/>
        </w:rPr>
        <w:t>2009《纺织品 防水性 水平喷射淋雨试验》</w:t>
      </w:r>
      <w:r>
        <w:rPr>
          <w:rFonts w:hint="eastAsia" w:ascii="宋体" w:hAnsi="宋体"/>
          <w:sz w:val="24"/>
        </w:rPr>
        <w:t>中有关试验仪器的相关技术指标及试验方法</w:t>
      </w:r>
      <w:r>
        <w:rPr>
          <w:rFonts w:ascii="Arial" w:hAnsi="宋体" w:cs="Arial"/>
          <w:sz w:val="24"/>
        </w:rPr>
        <w:t>。</w:t>
      </w:r>
    </w:p>
    <w:p>
      <w:pPr>
        <w:spacing w:line="480" w:lineRule="exact"/>
        <w:ind w:firstLine="424" w:firstLineChars="177"/>
        <w:jc w:val="left"/>
        <w:rPr>
          <w:sz w:val="24"/>
        </w:rPr>
      </w:pPr>
      <w:r>
        <w:rPr>
          <w:rFonts w:hint="eastAsia" w:ascii="Arial" w:hAnsi="宋体" w:cs="Arial"/>
          <w:sz w:val="24"/>
        </w:rPr>
        <w:t>本规</w:t>
      </w:r>
      <w:r>
        <w:rPr>
          <w:rFonts w:hint="eastAsia"/>
          <w:sz w:val="24"/>
        </w:rPr>
        <w:t>范为首次发布。</w:t>
      </w:r>
    </w:p>
    <w:p>
      <w:pPr>
        <w:rPr>
          <w:sz w:val="24"/>
        </w:rPr>
        <w:sectPr>
          <w:headerReference r:id="rId10" w:type="default"/>
          <w:pgSz w:w="11906" w:h="16838"/>
          <w:pgMar w:top="1440" w:right="1701" w:bottom="1440" w:left="1701" w:header="851" w:footer="992" w:gutter="0"/>
          <w:pgNumType w:fmt="upperRoman" w:start="2"/>
          <w:cols w:space="0" w:num="1"/>
          <w:docGrid w:type="lines" w:linePitch="312" w:charSpace="0"/>
        </w:sectPr>
      </w:pPr>
    </w:p>
    <w:p>
      <w:pPr>
        <w:pStyle w:val="16"/>
        <w:rPr>
          <w:rFonts w:ascii="黑体" w:hAnsi="黑体" w:eastAsia="黑体" w:cs="黑体"/>
          <w:b w:val="0"/>
          <w:bCs w:val="0"/>
        </w:rPr>
      </w:pPr>
      <w:r>
        <w:rPr>
          <w:rFonts w:hint="eastAsia" w:ascii="黑体" w:hAnsi="黑体" w:eastAsia="黑体" w:cs="黑体"/>
          <w:b w:val="0"/>
          <w:bCs w:val="0"/>
        </w:rPr>
        <w:t>水平喷射淋雨测试仪校准规范</w:t>
      </w:r>
    </w:p>
    <w:p>
      <w:pPr>
        <w:spacing w:line="400" w:lineRule="exact"/>
        <w:rPr>
          <w:rFonts w:ascii="Arial" w:hAnsi="Arial" w:cs="Arial"/>
          <w:sz w:val="24"/>
        </w:rPr>
      </w:pPr>
    </w:p>
    <w:p>
      <w:pPr>
        <w:spacing w:before="156" w:beforeLines="50" w:after="156" w:afterLines="50" w:line="360" w:lineRule="auto"/>
        <w:rPr>
          <w:rFonts w:ascii="黑体" w:hAnsi="黑体" w:eastAsia="黑体" w:cs="黑体"/>
          <w:bCs/>
          <w:sz w:val="24"/>
        </w:rPr>
      </w:pPr>
      <w:r>
        <w:rPr>
          <w:rFonts w:ascii="黑体" w:hAnsi="黑体" w:eastAsia="黑体" w:cs="黑体"/>
          <w:bCs/>
          <w:sz w:val="24"/>
        </w:rPr>
        <w:t xml:space="preserve">1  </w:t>
      </w:r>
      <w:r>
        <w:rPr>
          <w:rFonts w:hint="eastAsia" w:ascii="黑体" w:hAnsi="黑体" w:eastAsia="黑体" w:cs="黑体"/>
          <w:bCs/>
          <w:sz w:val="24"/>
        </w:rPr>
        <w:t>范围</w:t>
      </w:r>
    </w:p>
    <w:p>
      <w:pPr>
        <w:spacing w:line="360" w:lineRule="auto"/>
        <w:ind w:firstLine="480" w:firstLineChars="200"/>
        <w:rPr>
          <w:rFonts w:ascii="Arial" w:hAnsi="Arial" w:cs="Arial"/>
          <w:sz w:val="24"/>
        </w:rPr>
      </w:pPr>
      <w:r>
        <w:rPr>
          <w:rFonts w:ascii="Arial" w:cs="Arial"/>
          <w:sz w:val="24"/>
        </w:rPr>
        <w:t>本规范适用于</w:t>
      </w:r>
      <w:r>
        <w:rPr>
          <w:rFonts w:ascii="Arial" w:hAnsi="宋体" w:cs="Arial"/>
          <w:sz w:val="24"/>
        </w:rPr>
        <w:t>水平喷射淋雨</w:t>
      </w:r>
      <w:r>
        <w:rPr>
          <w:rFonts w:hint="eastAsia" w:ascii="Arial" w:hAnsi="宋体" w:cs="Arial"/>
          <w:sz w:val="24"/>
        </w:rPr>
        <w:t>测试</w:t>
      </w:r>
      <w:r>
        <w:rPr>
          <w:rFonts w:ascii="Arial" w:hAnsi="宋体" w:cs="Arial"/>
          <w:sz w:val="24"/>
        </w:rPr>
        <w:t>仪（以下简称淋雨仪）</w:t>
      </w:r>
      <w:r>
        <w:rPr>
          <w:rFonts w:ascii="Arial" w:cs="Arial"/>
          <w:sz w:val="24"/>
        </w:rPr>
        <w:t>的校准。</w:t>
      </w:r>
    </w:p>
    <w:p>
      <w:pPr>
        <w:spacing w:before="156" w:beforeLines="50" w:after="156" w:afterLines="50" w:line="360" w:lineRule="auto"/>
        <w:rPr>
          <w:rFonts w:ascii="黑体" w:hAnsi="黑体" w:eastAsia="黑体" w:cs="黑体"/>
          <w:bCs/>
          <w:sz w:val="24"/>
        </w:rPr>
      </w:pPr>
      <w:r>
        <w:rPr>
          <w:rFonts w:ascii="黑体" w:hAnsi="黑体" w:eastAsia="黑体" w:cs="黑体"/>
          <w:bCs/>
          <w:sz w:val="24"/>
        </w:rPr>
        <w:t xml:space="preserve">2  </w:t>
      </w:r>
      <w:r>
        <w:rPr>
          <w:rFonts w:hint="eastAsia" w:ascii="黑体" w:hAnsi="黑体" w:eastAsia="黑体" w:cs="黑体"/>
          <w:bCs/>
          <w:sz w:val="24"/>
        </w:rPr>
        <w:t>引用文件</w:t>
      </w:r>
    </w:p>
    <w:p>
      <w:pPr>
        <w:spacing w:line="360" w:lineRule="auto"/>
        <w:ind w:left="360" w:firstLine="120" w:firstLineChars="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本规范引用了下列文件：</w:t>
      </w:r>
    </w:p>
    <w:p>
      <w:pPr>
        <w:spacing w:line="360" w:lineRule="auto"/>
        <w:ind w:left="360" w:firstLine="120" w:firstLineChars="50"/>
        <w:rPr>
          <w:rFonts w:ascii="Arial" w:hAnsi="Arial" w:cs="Arial" w:eastAsiaTheme="minorEastAsia"/>
          <w:kern w:val="0"/>
          <w:sz w:val="24"/>
        </w:rPr>
      </w:pPr>
      <w:r>
        <w:rPr>
          <w:rFonts w:ascii="Arial" w:hAnsi="Arial" w:cs="Arial" w:eastAsiaTheme="minorEastAsia"/>
          <w:kern w:val="0"/>
          <w:sz w:val="24"/>
        </w:rPr>
        <w:t xml:space="preserve">GB/T 8170  </w:t>
      </w:r>
      <w:r>
        <w:rPr>
          <w:rFonts w:ascii="Arial" w:cs="Arial" w:hAnsiTheme="minorEastAsia" w:eastAsiaTheme="minorEastAsia"/>
          <w:kern w:val="0"/>
          <w:sz w:val="24"/>
        </w:rPr>
        <w:t>数值修约规则与极限数值的表示和判定</w:t>
      </w:r>
    </w:p>
    <w:p>
      <w:pPr>
        <w:spacing w:line="360" w:lineRule="auto"/>
        <w:ind w:firstLine="482" w:firstLineChars="201"/>
        <w:rPr>
          <w:rFonts w:asciiTheme="minorEastAsia" w:hAnsiTheme="minorEastAsia" w:eastAsiaTheme="minorEastAsia" w:cstheme="minorEastAsia"/>
          <w:kern w:val="0"/>
          <w:sz w:val="24"/>
        </w:rPr>
      </w:pPr>
      <w:r>
        <w:rPr>
          <w:rFonts w:ascii="Arial" w:hAnsi="Arial" w:cs="Arial" w:eastAsiaTheme="minorEastAsia"/>
          <w:kern w:val="0"/>
          <w:sz w:val="24"/>
        </w:rPr>
        <w:t xml:space="preserve">JJF1071—2010  </w:t>
      </w:r>
      <w:r>
        <w:rPr>
          <w:rFonts w:hint="eastAsia" w:asciiTheme="minorEastAsia" w:hAnsiTheme="minorEastAsia" w:eastAsiaTheme="minorEastAsia" w:cstheme="minorEastAsia"/>
          <w:kern w:val="0"/>
          <w:sz w:val="24"/>
        </w:rPr>
        <w:t>国家计量校准规范编写规则</w:t>
      </w:r>
    </w:p>
    <w:p>
      <w:pPr>
        <w:spacing w:line="360" w:lineRule="auto"/>
        <w:ind w:firstLine="482" w:firstLineChars="201"/>
        <w:rPr>
          <w:rFonts w:asciiTheme="minorEastAsia" w:hAnsiTheme="minorEastAsia" w:eastAsiaTheme="minorEastAsia" w:cstheme="minorEastAsia"/>
          <w:sz w:val="24"/>
        </w:rPr>
      </w:pPr>
      <w:r>
        <w:rPr>
          <w:rFonts w:asciiTheme="minorEastAsia" w:hAnsiTheme="minorEastAsia" w:eastAsiaTheme="minorEastAsia" w:cstheme="minorEastAsia"/>
          <w:sz w:val="24"/>
        </w:rPr>
        <w:t>凡是注日期的引用文件，仅注日期的版本适用于本规范；凡是不注日期的引用文件，其最新现行有效版本（包括所有的修改单）适用于本规范。</w:t>
      </w:r>
    </w:p>
    <w:p>
      <w:pPr>
        <w:spacing w:before="156" w:beforeLines="50" w:after="156" w:afterLines="50" w:line="360" w:lineRule="auto"/>
        <w:rPr>
          <w:rFonts w:ascii="黑体" w:hAnsi="黑体" w:eastAsia="黑体" w:cs="黑体"/>
          <w:bCs/>
          <w:sz w:val="24"/>
        </w:rPr>
      </w:pPr>
      <w:r>
        <w:rPr>
          <w:rFonts w:ascii="黑体" w:hAnsi="黑体" w:eastAsia="黑体" w:cs="黑体"/>
          <w:bCs/>
          <w:sz w:val="24"/>
        </w:rPr>
        <w:t xml:space="preserve">3  </w:t>
      </w:r>
      <w:r>
        <w:rPr>
          <w:rFonts w:hint="eastAsia" w:ascii="黑体" w:hAnsi="黑体" w:eastAsia="黑体" w:cs="黑体"/>
          <w:bCs/>
          <w:sz w:val="24"/>
        </w:rPr>
        <w:t>术语</w:t>
      </w:r>
    </w:p>
    <w:p>
      <w:pPr>
        <w:spacing w:line="360" w:lineRule="auto"/>
        <w:rPr>
          <w:rFonts w:ascii="黑体" w:hAnsi="黑体" w:eastAsia="黑体" w:cs="黑体"/>
          <w:sz w:val="24"/>
        </w:rPr>
      </w:pPr>
      <w:r>
        <w:rPr>
          <w:rFonts w:hint="eastAsia" w:ascii="黑体" w:hAnsi="黑体" w:eastAsia="黑体" w:cs="黑体"/>
          <w:sz w:val="24"/>
        </w:rPr>
        <w:t>3.1压力水头</w:t>
      </w:r>
      <w:r>
        <w:rPr>
          <w:rFonts w:ascii="黑体" w:hAnsi="黑体" w:eastAsia="黑体" w:cs="黑体"/>
          <w:sz w:val="24"/>
        </w:rPr>
        <w:t xml:space="preserve"> </w:t>
      </w:r>
      <w:r>
        <w:rPr>
          <w:rFonts w:hint="eastAsia" w:ascii="黑体" w:hAnsi="黑体" w:eastAsia="黑体" w:cs="黑体"/>
          <w:sz w:val="24"/>
        </w:rPr>
        <w:t xml:space="preserve"> </w:t>
      </w:r>
      <w:r>
        <w:rPr>
          <w:rFonts w:ascii="黑体" w:hAnsi="黑体" w:eastAsia="黑体" w:cs="黑体"/>
          <w:sz w:val="24"/>
        </w:rPr>
        <w:t xml:space="preserve">pressure </w:t>
      </w:r>
      <w:r>
        <w:rPr>
          <w:rFonts w:hint="eastAsia" w:ascii="黑体" w:hAnsi="黑体" w:eastAsia="黑体" w:cs="黑体"/>
          <w:sz w:val="24"/>
        </w:rPr>
        <w:t>head</w:t>
      </w:r>
    </w:p>
    <w:p>
      <w:pPr>
        <w:spacing w:line="360" w:lineRule="auto"/>
        <w:ind w:firstLine="424" w:firstLineChars="177"/>
        <w:rPr>
          <w:rFonts w:ascii="Arial" w:hAnsi="宋体" w:cs="Arial"/>
          <w:sz w:val="24"/>
        </w:rPr>
      </w:pPr>
      <w:r>
        <w:rPr>
          <w:rFonts w:hint="eastAsia" w:ascii="Arial" w:hAnsi="宋体" w:cs="Arial"/>
          <w:sz w:val="24"/>
        </w:rPr>
        <w:t>淋雨仪的水柱高度或淋雨压力，单位：“</w:t>
      </w:r>
      <w:r>
        <w:rPr>
          <w:rFonts w:ascii="Arial" w:hAnsi="宋体" w:cs="Arial"/>
          <w:sz w:val="24"/>
        </w:rPr>
        <w:t>毫米水柱</w:t>
      </w:r>
      <w:r>
        <w:rPr>
          <w:rFonts w:hint="eastAsia" w:ascii="Arial" w:hAnsi="宋体" w:cs="Arial"/>
          <w:sz w:val="24"/>
        </w:rPr>
        <w:t>”，</w:t>
      </w:r>
      <w:r>
        <w:rPr>
          <w:rFonts w:ascii="Arial" w:hAnsi="宋体" w:cs="Arial"/>
          <w:sz w:val="24"/>
        </w:rPr>
        <w:t>用</w:t>
      </w:r>
      <w:r>
        <w:rPr>
          <w:rFonts w:hint="eastAsia" w:ascii="Arial" w:hAnsi="宋体" w:cs="Arial"/>
          <w:sz w:val="24"/>
        </w:rPr>
        <w:t>压力水头高度</w:t>
      </w:r>
      <w:r>
        <w:rPr>
          <w:rFonts w:ascii="Arial" w:hAnsi="宋体" w:cs="Arial"/>
          <w:sz w:val="24"/>
        </w:rPr>
        <w:t>示值“mm”</w:t>
      </w:r>
      <w:r>
        <w:rPr>
          <w:rFonts w:hint="eastAsia" w:ascii="Arial" w:hAnsi="宋体" w:cs="Arial"/>
          <w:sz w:val="24"/>
        </w:rPr>
        <w:t>表示</w:t>
      </w:r>
      <w:r>
        <w:rPr>
          <w:rFonts w:ascii="Arial" w:hAnsi="宋体" w:cs="Arial"/>
          <w:sz w:val="24"/>
        </w:rPr>
        <w:t>。</w:t>
      </w:r>
    </w:p>
    <w:p>
      <w:pPr>
        <w:spacing w:before="156" w:beforeLines="50" w:after="156" w:afterLines="50" w:line="360" w:lineRule="auto"/>
        <w:rPr>
          <w:rFonts w:ascii="黑体" w:hAnsi="黑体" w:eastAsia="黑体" w:cs="黑体"/>
          <w:bCs/>
          <w:sz w:val="24"/>
        </w:rPr>
      </w:pPr>
      <w:r>
        <w:rPr>
          <w:rFonts w:ascii="黑体" w:hAnsi="黑体" w:eastAsia="黑体" w:cs="黑体"/>
          <w:bCs/>
          <w:sz w:val="24"/>
        </w:rPr>
        <w:t xml:space="preserve">4  </w:t>
      </w:r>
      <w:r>
        <w:rPr>
          <w:rFonts w:hint="eastAsia" w:ascii="黑体" w:hAnsi="黑体" w:eastAsia="黑体" w:cs="黑体"/>
          <w:bCs/>
          <w:sz w:val="24"/>
        </w:rPr>
        <w:t>概述</w:t>
      </w:r>
    </w:p>
    <w:p>
      <w:pPr>
        <w:spacing w:line="360" w:lineRule="auto"/>
        <w:ind w:left="360" w:firstLine="120" w:firstLineChars="50"/>
        <w:rPr>
          <w:rFonts w:ascii="Arial" w:hAnsi="Arial" w:cs="Arial" w:eastAsiaTheme="minorEastAsia"/>
          <w:kern w:val="0"/>
          <w:sz w:val="24"/>
        </w:rPr>
      </w:pPr>
      <w:r>
        <w:rPr>
          <w:rFonts w:hint="eastAsia" w:ascii="Arial" w:hAnsi="Arial" w:cs="Arial" w:eastAsiaTheme="minorEastAsia"/>
          <w:kern w:val="0"/>
          <w:sz w:val="24"/>
        </w:rPr>
        <w:t xml:space="preserve">   </w:t>
      </w:r>
      <w:r>
        <w:rPr>
          <w:rFonts w:ascii="Arial" w:hAnsi="Arial" w:cs="Arial" w:eastAsiaTheme="minorEastAsia"/>
          <w:kern w:val="0"/>
          <w:sz w:val="24"/>
        </w:rPr>
        <w:t>淋雨仪用于</w:t>
      </w:r>
      <w:r>
        <w:rPr>
          <w:rFonts w:hint="eastAsia" w:ascii="Arial" w:hAnsi="Arial" w:cs="Arial" w:eastAsiaTheme="minorEastAsia"/>
          <w:kern w:val="0"/>
          <w:sz w:val="24"/>
        </w:rPr>
        <w:t>测定织物抵抗一定冲击强度喷淋水的渗透性（防雨性能）。淋雨仪由水头加压（包括水位高度差或泵加压）装置、喷嘴和试样夹持器等组成（图</w:t>
      </w:r>
      <w:r>
        <w:rPr>
          <w:rFonts w:ascii="Arial" w:hAnsi="Arial" w:cs="Arial" w:eastAsiaTheme="minorEastAsia"/>
          <w:kern w:val="0"/>
          <w:sz w:val="24"/>
        </w:rPr>
        <w:t>1</w:t>
      </w:r>
      <w:r>
        <w:rPr>
          <w:rFonts w:hint="eastAsia" w:ascii="Arial" w:hAnsi="Arial" w:cs="Arial" w:eastAsiaTheme="minorEastAsia"/>
          <w:kern w:val="0"/>
          <w:sz w:val="24"/>
        </w:rPr>
        <w:t>、图</w:t>
      </w:r>
      <w:r>
        <w:rPr>
          <w:rFonts w:ascii="Arial" w:hAnsi="Arial" w:cs="Arial" w:eastAsiaTheme="minorEastAsia"/>
          <w:kern w:val="0"/>
          <w:sz w:val="24"/>
        </w:rPr>
        <w:t>2</w:t>
      </w:r>
      <w:r>
        <w:rPr>
          <w:rFonts w:hint="eastAsia" w:ascii="Arial" w:hAnsi="Arial" w:cs="Arial" w:eastAsiaTheme="minorEastAsia"/>
          <w:kern w:val="0"/>
          <w:sz w:val="24"/>
        </w:rPr>
        <w:t>和图</w:t>
      </w:r>
      <w:r>
        <w:rPr>
          <w:rFonts w:ascii="Arial" w:hAnsi="Arial" w:cs="Arial" w:eastAsiaTheme="minorEastAsia"/>
          <w:kern w:val="0"/>
          <w:sz w:val="24"/>
        </w:rPr>
        <w:t>3</w:t>
      </w:r>
      <w:r>
        <w:rPr>
          <w:rFonts w:hint="eastAsia" w:ascii="Arial" w:hAnsi="Arial" w:cs="Arial" w:eastAsiaTheme="minorEastAsia"/>
          <w:kern w:val="0"/>
          <w:sz w:val="24"/>
        </w:rPr>
        <w:t>分别为淋雨仪的结构、试样夹持器和喷嘴示意图）。其测试原理：在一定压力（从</w:t>
      </w:r>
      <w:r>
        <w:rPr>
          <w:rFonts w:ascii="Arial" w:hAnsi="Arial" w:cs="Arial" w:eastAsiaTheme="minorEastAsia"/>
          <w:kern w:val="0"/>
          <w:sz w:val="24"/>
        </w:rPr>
        <w:t>610mmH</w:t>
      </w:r>
      <w:r>
        <w:rPr>
          <w:rFonts w:ascii="Arial" w:hAnsi="Arial" w:cs="Arial" w:eastAsiaTheme="minorEastAsia"/>
          <w:kern w:val="0"/>
          <w:sz w:val="24"/>
          <w:vertAlign w:val="subscript"/>
        </w:rPr>
        <w:t>2</w:t>
      </w:r>
      <w:r>
        <w:rPr>
          <w:rFonts w:ascii="Arial" w:hAnsi="Arial" w:cs="Arial" w:eastAsiaTheme="minorEastAsia"/>
          <w:kern w:val="0"/>
          <w:sz w:val="24"/>
        </w:rPr>
        <w:t>O</w:t>
      </w:r>
      <w:r>
        <w:rPr>
          <w:rFonts w:hint="eastAsia" w:ascii="Arial" w:hAnsi="Arial" w:cs="Arial" w:eastAsiaTheme="minorEastAsia"/>
          <w:kern w:val="0"/>
          <w:sz w:val="24"/>
        </w:rPr>
        <w:t>起，以</w:t>
      </w:r>
      <w:r>
        <w:rPr>
          <w:rFonts w:ascii="Arial" w:hAnsi="Arial" w:cs="Arial" w:eastAsiaTheme="minorEastAsia"/>
          <w:kern w:val="0"/>
          <w:sz w:val="24"/>
        </w:rPr>
        <w:t>305mmH</w:t>
      </w:r>
      <w:r>
        <w:rPr>
          <w:rFonts w:ascii="Arial" w:hAnsi="Arial" w:cs="Arial" w:eastAsiaTheme="minorEastAsia"/>
          <w:kern w:val="0"/>
          <w:sz w:val="24"/>
          <w:vertAlign w:val="subscript"/>
        </w:rPr>
        <w:t>2</w:t>
      </w:r>
      <w:r>
        <w:rPr>
          <w:rFonts w:ascii="Arial" w:hAnsi="Arial" w:cs="Arial" w:eastAsiaTheme="minorEastAsia"/>
          <w:kern w:val="0"/>
          <w:sz w:val="24"/>
        </w:rPr>
        <w:t>O</w:t>
      </w:r>
      <w:r>
        <w:rPr>
          <w:rFonts w:hint="eastAsia" w:ascii="Arial" w:hAnsi="Arial" w:cs="Arial" w:eastAsiaTheme="minorEastAsia"/>
          <w:kern w:val="0"/>
          <w:sz w:val="24"/>
        </w:rPr>
        <w:t>为一档依次增加到一定高度水位）水头下水平喷淋距离喷口面</w:t>
      </w:r>
      <w:r>
        <w:rPr>
          <w:rFonts w:ascii="Arial" w:hAnsi="Arial" w:cs="Arial" w:eastAsiaTheme="minorEastAsia"/>
          <w:kern w:val="0"/>
          <w:sz w:val="24"/>
        </w:rPr>
        <w:t>305mm</w:t>
      </w:r>
      <w:r>
        <w:rPr>
          <w:rFonts w:hint="eastAsia" w:ascii="Arial" w:hAnsi="Arial" w:cs="Arial" w:eastAsiaTheme="minorEastAsia"/>
          <w:kern w:val="0"/>
          <w:sz w:val="24"/>
        </w:rPr>
        <w:t>试样</w:t>
      </w:r>
      <w:r>
        <w:rPr>
          <w:rFonts w:ascii="Arial" w:hAnsi="Arial" w:cs="Arial" w:eastAsiaTheme="minorEastAsia"/>
          <w:kern w:val="0"/>
          <w:sz w:val="24"/>
        </w:rPr>
        <w:t>5min</w:t>
      </w:r>
      <w:r>
        <w:rPr>
          <w:rFonts w:hint="eastAsia" w:ascii="Arial" w:hAnsi="Arial" w:cs="Arial" w:eastAsiaTheme="minorEastAsia"/>
          <w:kern w:val="0"/>
          <w:sz w:val="24"/>
        </w:rPr>
        <w:t>，称量贴合在试样背面的吸水纸水的渗透量，绘制试样在不同压力水头下试样抗渗透性曲线。部分淋雨仪还具有水温控制和测试时间控制功能。</w:t>
      </w:r>
    </w:p>
    <w:p>
      <w:pPr>
        <w:spacing w:line="360" w:lineRule="auto"/>
        <w:rPr>
          <w:rFonts w:cs="Arial"/>
        </w:rPr>
      </w:pPr>
    </w:p>
    <w:p>
      <w:pPr>
        <w:pStyle w:val="7"/>
        <w:spacing w:line="360" w:lineRule="auto"/>
        <w:ind w:left="0" w:leftChars="0"/>
        <w:jc w:val="center"/>
        <w:rPr>
          <w:rFonts w:ascii="Arial" w:hAnsi="宋体" w:cs="Arial"/>
          <w:sz w:val="24"/>
        </w:rPr>
      </w:pPr>
      <w:r>
        <w:rPr>
          <w:rFonts w:ascii="Arial" w:hAnsi="宋体" w:cs="Arial"/>
          <w:sz w:val="24"/>
        </w:rPr>
        <w:drawing>
          <wp:inline distT="0" distB="0" distL="0" distR="0">
            <wp:extent cx="3228975" cy="20320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227168" cy="2031021"/>
                    </a:xfrm>
                    <a:prstGeom prst="rect">
                      <a:avLst/>
                    </a:prstGeom>
                    <a:noFill/>
                    <a:ln>
                      <a:noFill/>
                    </a:ln>
                  </pic:spPr>
                </pic:pic>
              </a:graphicData>
            </a:graphic>
          </wp:inline>
        </w:drawing>
      </w:r>
    </w:p>
    <w:p>
      <w:pPr>
        <w:spacing w:line="360" w:lineRule="auto"/>
        <w:ind w:firstLine="420" w:firstLineChars="200"/>
        <w:jc w:val="center"/>
        <w:rPr>
          <w:rFonts w:ascii="Arial" w:hAnsi="Arial" w:cs="Arial"/>
          <w:kern w:val="0"/>
          <w:szCs w:val="21"/>
        </w:rPr>
      </w:pPr>
      <w:r>
        <w:rPr>
          <w:rFonts w:ascii="Arial" w:hAnsi="Arial" w:cs="Arial"/>
          <w:kern w:val="0"/>
          <w:szCs w:val="21"/>
        </w:rPr>
        <w:t>1——</w:t>
      </w:r>
      <w:r>
        <w:rPr>
          <w:rFonts w:ascii="Arial" w:hAnsi="宋体" w:cs="Arial"/>
          <w:kern w:val="0"/>
          <w:szCs w:val="21"/>
        </w:rPr>
        <w:t>规定压力水头的水；</w:t>
      </w:r>
      <w:r>
        <w:rPr>
          <w:rFonts w:ascii="Arial" w:hAnsi="Arial" w:cs="Arial"/>
          <w:kern w:val="0"/>
          <w:szCs w:val="21"/>
        </w:rPr>
        <w:t>2——</w:t>
      </w:r>
      <w:r>
        <w:rPr>
          <w:rFonts w:ascii="Arial" w:hAnsi="宋体" w:cs="Arial"/>
          <w:kern w:val="0"/>
          <w:szCs w:val="21"/>
        </w:rPr>
        <w:t>喷嘴；</w:t>
      </w:r>
      <w:r>
        <w:rPr>
          <w:rFonts w:ascii="Arial" w:hAnsi="Arial" w:cs="Arial"/>
          <w:kern w:val="0"/>
          <w:szCs w:val="21"/>
        </w:rPr>
        <w:t>3——</w:t>
      </w:r>
      <w:r>
        <w:rPr>
          <w:rFonts w:ascii="Arial" w:hAnsi="宋体" w:cs="Arial"/>
          <w:kern w:val="0"/>
          <w:szCs w:val="21"/>
        </w:rPr>
        <w:t>试样夹持器。</w:t>
      </w:r>
    </w:p>
    <w:p>
      <w:pPr>
        <w:spacing w:line="360" w:lineRule="auto"/>
        <w:jc w:val="center"/>
        <w:rPr>
          <w:rFonts w:ascii="黑体" w:hAnsi="黑体" w:eastAsia="黑体" w:cs="黑体"/>
          <w:szCs w:val="21"/>
        </w:rPr>
      </w:pPr>
      <w:r>
        <w:rPr>
          <w:rFonts w:hint="eastAsia" w:ascii="黑体" w:hAnsi="黑体" w:eastAsia="黑体" w:cs="黑体"/>
          <w:color w:val="000000"/>
          <w:kern w:val="0"/>
          <w:szCs w:val="21"/>
          <w:lang w:val="zh-CN"/>
        </w:rPr>
        <w:t xml:space="preserve">图1   </w:t>
      </w:r>
      <w:r>
        <w:rPr>
          <w:rFonts w:ascii="黑体" w:hAnsi="黑体" w:eastAsia="黑体" w:cs="黑体"/>
          <w:szCs w:val="21"/>
        </w:rPr>
        <w:t>淋雨仪结构原理图</w:t>
      </w:r>
    </w:p>
    <w:p>
      <w:pPr>
        <w:pStyle w:val="7"/>
        <w:spacing w:line="360" w:lineRule="auto"/>
        <w:ind w:left="0" w:leftChars="0"/>
        <w:jc w:val="center"/>
        <w:rPr>
          <w:rFonts w:ascii="Arial" w:hAnsi="Arial" w:cs="Arial"/>
          <w:sz w:val="24"/>
        </w:rPr>
      </w:pPr>
      <w:r>
        <w:rPr>
          <w:rFonts w:ascii="Arial" w:hAnsi="Arial" w:cs="Arial"/>
          <w:sz w:val="24"/>
        </w:rPr>
        <w:drawing>
          <wp:inline distT="0" distB="0" distL="0" distR="0">
            <wp:extent cx="3067050" cy="2767330"/>
            <wp:effectExtent l="1905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3071511" cy="2771689"/>
                    </a:xfrm>
                    <a:prstGeom prst="rect">
                      <a:avLst/>
                    </a:prstGeom>
                    <a:noFill/>
                    <a:ln>
                      <a:noFill/>
                    </a:ln>
                  </pic:spPr>
                </pic:pic>
              </a:graphicData>
            </a:graphic>
          </wp:inline>
        </w:drawing>
      </w:r>
    </w:p>
    <w:p>
      <w:pPr>
        <w:spacing w:line="360" w:lineRule="auto"/>
        <w:ind w:firstLine="420" w:firstLineChars="200"/>
        <w:jc w:val="center"/>
        <w:rPr>
          <w:rFonts w:ascii="Arial" w:hAnsi="Arial" w:cs="Arial"/>
          <w:kern w:val="0"/>
          <w:szCs w:val="21"/>
        </w:rPr>
      </w:pPr>
      <w:r>
        <w:rPr>
          <w:rFonts w:ascii="Arial" w:hAnsi="Arial" w:cs="Arial"/>
          <w:kern w:val="0"/>
          <w:szCs w:val="21"/>
        </w:rPr>
        <w:t>1——</w:t>
      </w:r>
      <w:r>
        <w:rPr>
          <w:rFonts w:ascii="Arial" w:hAnsi="宋体" w:cs="Arial"/>
          <w:kern w:val="0"/>
          <w:szCs w:val="21"/>
        </w:rPr>
        <w:t>弹簧夹；</w:t>
      </w:r>
      <w:r>
        <w:rPr>
          <w:rFonts w:ascii="Arial" w:hAnsi="Arial" w:cs="Arial"/>
          <w:kern w:val="0"/>
          <w:szCs w:val="21"/>
        </w:rPr>
        <w:t>2——</w:t>
      </w:r>
      <w:r>
        <w:rPr>
          <w:rFonts w:ascii="Arial" w:hAnsi="宋体" w:cs="Arial"/>
          <w:kern w:val="0"/>
          <w:szCs w:val="21"/>
        </w:rPr>
        <w:t>吸水纸；</w:t>
      </w:r>
      <w:r>
        <w:rPr>
          <w:rFonts w:ascii="Arial" w:hAnsi="Arial" w:cs="Arial"/>
          <w:kern w:val="0"/>
          <w:szCs w:val="21"/>
        </w:rPr>
        <w:t>3——</w:t>
      </w:r>
      <w:r>
        <w:rPr>
          <w:rFonts w:ascii="Arial" w:hAnsi="宋体" w:cs="Arial"/>
          <w:kern w:val="0"/>
          <w:szCs w:val="21"/>
        </w:rPr>
        <w:t>试样。</w:t>
      </w:r>
    </w:p>
    <w:p>
      <w:pPr>
        <w:spacing w:line="360" w:lineRule="auto"/>
        <w:jc w:val="center"/>
        <w:rPr>
          <w:rFonts w:ascii="黑体" w:hAnsi="黑体" w:eastAsia="黑体" w:cs="黑体"/>
          <w:szCs w:val="21"/>
        </w:rPr>
      </w:pPr>
      <w:r>
        <w:rPr>
          <w:rFonts w:hint="eastAsia" w:ascii="黑体" w:hAnsi="黑体" w:eastAsia="黑体" w:cs="黑体"/>
          <w:color w:val="000000"/>
          <w:kern w:val="0"/>
          <w:szCs w:val="21"/>
          <w:lang w:val="zh-CN"/>
        </w:rPr>
        <w:t xml:space="preserve">图2  </w:t>
      </w:r>
      <w:r>
        <w:rPr>
          <w:rFonts w:ascii="黑体" w:hAnsi="黑体" w:eastAsia="黑体" w:cs="黑体"/>
          <w:szCs w:val="21"/>
        </w:rPr>
        <w:t>试样夹持器</w:t>
      </w:r>
      <w:r>
        <w:rPr>
          <w:rFonts w:hint="eastAsia" w:ascii="黑体" w:hAnsi="黑体" w:eastAsia="黑体" w:cs="黑体"/>
          <w:szCs w:val="21"/>
        </w:rPr>
        <w:t>结构示意图</w:t>
      </w:r>
    </w:p>
    <w:p>
      <w:pPr>
        <w:spacing w:line="360" w:lineRule="auto"/>
        <w:jc w:val="center"/>
        <w:rPr>
          <w:rFonts w:ascii="Arial" w:hAnsi="Arial" w:cs="Arial"/>
          <w:color w:val="000000"/>
          <w:kern w:val="0"/>
          <w:sz w:val="24"/>
        </w:rPr>
      </w:pPr>
      <w:r>
        <w:rPr>
          <w:rFonts w:ascii="Arial" w:hAnsi="Arial" w:cs="Arial"/>
          <w:color w:val="000000"/>
          <w:kern w:val="0"/>
          <w:sz w:val="24"/>
        </w:rPr>
        <w:drawing>
          <wp:inline distT="0" distB="0" distL="114300" distR="114300">
            <wp:extent cx="3714750" cy="165735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714750" cy="1657350"/>
                    </a:xfrm>
                    <a:prstGeom prst="rect">
                      <a:avLst/>
                    </a:prstGeom>
                    <a:noFill/>
                  </pic:spPr>
                </pic:pic>
              </a:graphicData>
            </a:graphic>
          </wp:inline>
        </w:drawing>
      </w:r>
    </w:p>
    <w:p>
      <w:pPr>
        <w:spacing w:line="360" w:lineRule="auto"/>
        <w:jc w:val="center"/>
        <w:rPr>
          <w:rFonts w:ascii="黑体" w:hAnsi="黑体" w:eastAsia="黑体" w:cs="黑体"/>
          <w:szCs w:val="21"/>
        </w:rPr>
      </w:pPr>
      <w:r>
        <w:rPr>
          <w:rFonts w:hint="eastAsia" w:ascii="黑体" w:hAnsi="黑体" w:eastAsia="黑体" w:cs="黑体"/>
          <w:szCs w:val="21"/>
        </w:rPr>
        <w:t>图</w:t>
      </w:r>
      <w:r>
        <w:rPr>
          <w:rFonts w:ascii="黑体" w:hAnsi="黑体" w:eastAsia="黑体" w:cs="黑体"/>
          <w:szCs w:val="21"/>
        </w:rPr>
        <w:t>3  喷嘴</w:t>
      </w:r>
      <w:r>
        <w:rPr>
          <w:rFonts w:hint="eastAsia" w:ascii="黑体" w:hAnsi="黑体" w:eastAsia="黑体" w:cs="黑体"/>
          <w:szCs w:val="21"/>
        </w:rPr>
        <w:t>结构示意图</w:t>
      </w:r>
    </w:p>
    <w:p>
      <w:pPr>
        <w:spacing w:line="360" w:lineRule="auto"/>
        <w:jc w:val="center"/>
        <w:rPr>
          <w:rFonts w:ascii="黑体" w:hAnsi="黑体" w:eastAsia="黑体" w:cs="黑体"/>
          <w:szCs w:val="21"/>
        </w:rPr>
      </w:pPr>
    </w:p>
    <w:p>
      <w:pPr>
        <w:spacing w:before="156" w:beforeLines="50" w:after="156" w:afterLines="50" w:line="360" w:lineRule="auto"/>
        <w:rPr>
          <w:rFonts w:ascii="黑体" w:hAnsi="黑体" w:eastAsia="黑体" w:cs="黑体"/>
          <w:bCs/>
          <w:sz w:val="24"/>
        </w:rPr>
      </w:pPr>
      <w:r>
        <w:rPr>
          <w:rFonts w:ascii="黑体" w:hAnsi="黑体" w:eastAsia="黑体" w:cs="黑体"/>
          <w:bCs/>
          <w:sz w:val="24"/>
        </w:rPr>
        <w:t xml:space="preserve">5  </w:t>
      </w:r>
      <w:r>
        <w:rPr>
          <w:rFonts w:hint="eastAsia" w:ascii="黑体" w:hAnsi="黑体" w:eastAsia="黑体" w:cs="黑体"/>
          <w:bCs/>
          <w:sz w:val="24"/>
        </w:rPr>
        <w:t>计量特性</w:t>
      </w:r>
    </w:p>
    <w:p>
      <w:pPr>
        <w:spacing w:line="360" w:lineRule="auto"/>
        <w:rPr>
          <w:rFonts w:ascii="Arial" w:hAnsi="Arial" w:cs="Arial" w:eastAsiaTheme="minorEastAsia"/>
          <w:sz w:val="24"/>
        </w:rPr>
      </w:pPr>
      <w:r>
        <w:rPr>
          <w:rFonts w:ascii="Arial" w:hAnsi="Arial" w:cs="Arial" w:eastAsiaTheme="minorEastAsia"/>
          <w:sz w:val="24"/>
        </w:rPr>
        <w:t xml:space="preserve">5.1  </w:t>
      </w:r>
      <w:r>
        <w:rPr>
          <w:rFonts w:ascii="Arial" w:cs="Arial" w:hAnsiTheme="minorEastAsia" w:eastAsiaTheme="minorEastAsia"/>
          <w:sz w:val="24"/>
        </w:rPr>
        <w:t>压力水头：</w:t>
      </w:r>
      <w:r>
        <w:rPr>
          <w:rFonts w:ascii="Arial" w:hAnsi="Arial" w:cs="Arial" w:eastAsiaTheme="minorEastAsia"/>
          <w:sz w:val="24"/>
        </w:rPr>
        <w:t>≤1000 mm</w:t>
      </w:r>
      <w:r>
        <w:rPr>
          <w:rFonts w:ascii="Arial" w:cs="Arial" w:hAnsiTheme="minorEastAsia" w:eastAsiaTheme="minorEastAsia"/>
          <w:sz w:val="24"/>
        </w:rPr>
        <w:t>时，误差</w:t>
      </w:r>
      <w:r>
        <w:rPr>
          <w:rFonts w:ascii="Arial" w:hAnsi="Arial" w:cs="Arial" w:eastAsiaTheme="minorEastAsia"/>
          <w:sz w:val="24"/>
        </w:rPr>
        <w:t>±10 mm</w:t>
      </w:r>
      <w:r>
        <w:rPr>
          <w:rFonts w:ascii="Arial" w:cs="Arial" w:hAnsiTheme="minorEastAsia" w:eastAsiaTheme="minorEastAsia"/>
          <w:sz w:val="24"/>
        </w:rPr>
        <w:t>；</w:t>
      </w:r>
      <w:r>
        <w:rPr>
          <w:rFonts w:ascii="Arial" w:hAnsi="Arial" w:cs="Arial" w:eastAsiaTheme="minorEastAsia"/>
          <w:sz w:val="24"/>
        </w:rPr>
        <w:t>＞1000mm</w:t>
      </w:r>
      <w:r>
        <w:rPr>
          <w:rFonts w:ascii="Arial" w:cs="Arial" w:hAnsiTheme="minorEastAsia" w:eastAsiaTheme="minorEastAsia"/>
          <w:sz w:val="24"/>
        </w:rPr>
        <w:t>时，误差</w:t>
      </w:r>
      <w:r>
        <w:rPr>
          <w:rFonts w:ascii="Arial" w:hAnsi="Arial" w:cs="Arial" w:eastAsiaTheme="minorEastAsia"/>
          <w:sz w:val="24"/>
        </w:rPr>
        <w:t>±1%</w:t>
      </w:r>
      <w:r>
        <w:rPr>
          <w:rFonts w:ascii="Arial" w:cs="Arial" w:hAnsiTheme="minorEastAsia"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5.2  </w:t>
      </w:r>
      <w:r>
        <w:rPr>
          <w:rFonts w:ascii="Arial" w:cs="Arial" w:hAnsiTheme="minorEastAsia" w:eastAsiaTheme="minorEastAsia"/>
          <w:sz w:val="24"/>
        </w:rPr>
        <w:t>喷嘴小孔直径：（</w:t>
      </w:r>
      <w:r>
        <w:rPr>
          <w:rFonts w:ascii="Arial" w:hAnsi="Arial" w:cs="Arial" w:eastAsiaTheme="minorEastAsia"/>
          <w:sz w:val="24"/>
        </w:rPr>
        <w:t>0.990±0.013</w:t>
      </w:r>
      <w:r>
        <w:rPr>
          <w:rFonts w:ascii="Arial" w:cs="Arial" w:hAnsiTheme="minorEastAsia" w:eastAsiaTheme="minorEastAsia"/>
          <w:sz w:val="24"/>
        </w:rPr>
        <w:t>）</w:t>
      </w:r>
      <w:r>
        <w:rPr>
          <w:rFonts w:ascii="Arial" w:hAnsi="Arial" w:cs="Arial" w:eastAsiaTheme="minorEastAsia"/>
          <w:sz w:val="24"/>
        </w:rPr>
        <w:t>mm</w:t>
      </w:r>
      <w:r>
        <w:rPr>
          <w:rFonts w:ascii="Arial" w:cs="Arial" w:hAnsiTheme="minorEastAsia"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5.3  </w:t>
      </w:r>
      <w:r>
        <w:rPr>
          <w:rFonts w:ascii="Arial" w:cs="Arial" w:hAnsiTheme="minorEastAsia" w:eastAsiaTheme="minorEastAsia"/>
          <w:sz w:val="24"/>
        </w:rPr>
        <w:t>喷嘴小孔外圈和内圈圆周直径：（</w:t>
      </w:r>
      <w:r>
        <w:rPr>
          <w:rFonts w:ascii="Arial" w:hAnsi="Arial" w:cs="Arial" w:eastAsiaTheme="minorEastAsia"/>
          <w:sz w:val="24"/>
        </w:rPr>
        <w:t>32.54±0.50</w:t>
      </w:r>
      <w:r>
        <w:rPr>
          <w:rFonts w:ascii="Arial" w:cs="Arial" w:hAnsiTheme="minorEastAsia" w:eastAsiaTheme="minorEastAsia"/>
          <w:sz w:val="24"/>
        </w:rPr>
        <w:t>）</w:t>
      </w:r>
      <w:r>
        <w:rPr>
          <w:rFonts w:ascii="Arial" w:hAnsi="Arial" w:cs="Arial" w:eastAsiaTheme="minorEastAsia"/>
          <w:sz w:val="24"/>
        </w:rPr>
        <w:t>mm</w:t>
      </w:r>
      <w:r>
        <w:rPr>
          <w:rFonts w:ascii="Arial" w:cs="Arial" w:hAnsiTheme="minorEastAsia" w:eastAsiaTheme="minorEastAsia"/>
          <w:sz w:val="24"/>
        </w:rPr>
        <w:t>和（</w:t>
      </w:r>
      <w:r>
        <w:rPr>
          <w:rFonts w:ascii="Arial" w:hAnsi="Arial" w:cs="Arial" w:eastAsiaTheme="minorEastAsia"/>
          <w:sz w:val="24"/>
        </w:rPr>
        <w:t>18.26±0.50</w:t>
      </w:r>
      <w:r>
        <w:rPr>
          <w:rFonts w:ascii="Arial" w:cs="Arial" w:hAnsiTheme="minorEastAsia" w:eastAsiaTheme="minorEastAsia"/>
          <w:sz w:val="24"/>
        </w:rPr>
        <w:t>）</w:t>
      </w:r>
      <w:r>
        <w:rPr>
          <w:rFonts w:ascii="Arial" w:hAnsi="Arial" w:cs="Arial" w:eastAsiaTheme="minorEastAsia"/>
          <w:sz w:val="24"/>
        </w:rPr>
        <w:t>mm</w:t>
      </w:r>
      <w:r>
        <w:rPr>
          <w:rFonts w:ascii="Arial" w:cs="Arial" w:hAnsiTheme="minorEastAsia"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5.4  </w:t>
      </w:r>
      <w:r>
        <w:rPr>
          <w:rFonts w:ascii="Arial" w:cs="Arial" w:hAnsiTheme="minorEastAsia" w:eastAsiaTheme="minorEastAsia"/>
          <w:sz w:val="24"/>
        </w:rPr>
        <w:t>试样夹持</w:t>
      </w:r>
      <w:r>
        <w:rPr>
          <w:rFonts w:hint="eastAsia" w:ascii="Arial" w:cs="Arial" w:hAnsiTheme="minorEastAsia" w:eastAsiaTheme="minorEastAsia"/>
          <w:sz w:val="24"/>
        </w:rPr>
        <w:t>器尺寸：</w:t>
      </w:r>
      <w:r>
        <w:rPr>
          <w:rFonts w:ascii="Arial" w:cs="Arial" w:hAnsiTheme="minorEastAsia" w:eastAsiaTheme="minorEastAsia"/>
          <w:sz w:val="24"/>
        </w:rPr>
        <w:t>两试样夹夹持线间距：（</w:t>
      </w:r>
      <w:r>
        <w:rPr>
          <w:rFonts w:ascii="Arial" w:hAnsi="Arial" w:cs="Arial" w:eastAsiaTheme="minorEastAsia"/>
          <w:sz w:val="24"/>
        </w:rPr>
        <w:t>165±</w:t>
      </w:r>
      <w:r>
        <w:rPr>
          <w:rFonts w:hint="eastAsia" w:ascii="Arial" w:hAnsi="Arial" w:cs="Arial" w:eastAsiaTheme="minorEastAsia"/>
          <w:sz w:val="24"/>
        </w:rPr>
        <w:t>1</w:t>
      </w:r>
      <w:r>
        <w:rPr>
          <w:rFonts w:ascii="Arial" w:cs="Arial" w:hAnsiTheme="minorEastAsia" w:eastAsiaTheme="minorEastAsia"/>
          <w:sz w:val="24"/>
        </w:rPr>
        <w:t>）</w:t>
      </w:r>
      <w:r>
        <w:rPr>
          <w:rFonts w:ascii="Arial" w:hAnsi="Arial" w:cs="Arial" w:eastAsiaTheme="minorEastAsia"/>
          <w:sz w:val="24"/>
        </w:rPr>
        <w:t>mm</w:t>
      </w:r>
      <w:r>
        <w:rPr>
          <w:rFonts w:hint="eastAsia" w:ascii="Arial" w:cs="Arial" w:hAnsiTheme="minorEastAsia" w:eastAsiaTheme="minorEastAsia"/>
          <w:sz w:val="24"/>
        </w:rPr>
        <w:t>；</w:t>
      </w:r>
      <w:r>
        <w:rPr>
          <w:rFonts w:ascii="Arial" w:hAnsi="Arial" w:cs="Arial" w:eastAsiaTheme="minorEastAsia"/>
          <w:sz w:val="24"/>
        </w:rPr>
        <w:t>试样夹宽度：（152±1）mm</w:t>
      </w:r>
      <w:r>
        <w:rPr>
          <w:rFonts w:hint="eastAsia" w:ascii="Arial" w:hAnsi="Arial" w:cs="Arial"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5.5  </w:t>
      </w:r>
      <w:r>
        <w:rPr>
          <w:rFonts w:ascii="Arial" w:cs="Arial" w:hAnsiTheme="minorEastAsia" w:eastAsiaTheme="minorEastAsia"/>
          <w:sz w:val="24"/>
        </w:rPr>
        <w:t>喷嘴到试样夹持面距离：（</w:t>
      </w:r>
      <w:r>
        <w:rPr>
          <w:rFonts w:ascii="Arial" w:hAnsi="Arial" w:cs="Arial" w:eastAsiaTheme="minorEastAsia"/>
          <w:sz w:val="24"/>
        </w:rPr>
        <w:t>305±1</w:t>
      </w:r>
      <w:r>
        <w:rPr>
          <w:rFonts w:ascii="Arial" w:cs="Arial" w:hAnsiTheme="minorEastAsia" w:eastAsiaTheme="minorEastAsia"/>
          <w:sz w:val="24"/>
        </w:rPr>
        <w:t>）</w:t>
      </w:r>
      <w:r>
        <w:rPr>
          <w:rFonts w:ascii="Arial" w:hAnsi="Arial" w:cs="Arial" w:eastAsiaTheme="minorEastAsia"/>
          <w:sz w:val="24"/>
        </w:rPr>
        <w:t>mm</w:t>
      </w:r>
      <w:r>
        <w:rPr>
          <w:rFonts w:ascii="Arial" w:cs="Arial" w:hAnsiTheme="minorEastAsia"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5.6  </w:t>
      </w:r>
      <w:r>
        <w:rPr>
          <w:rFonts w:ascii="Arial" w:cs="Arial" w:hAnsiTheme="minorEastAsia" w:eastAsiaTheme="minorEastAsia"/>
          <w:sz w:val="24"/>
        </w:rPr>
        <w:t>喷淋水水温：</w:t>
      </w:r>
      <w:r>
        <w:rPr>
          <w:rFonts w:hint="eastAsia" w:ascii="Arial" w:cs="Arial" w:hAnsiTheme="minorEastAsia" w:eastAsiaTheme="minorEastAsia"/>
          <w:sz w:val="24"/>
        </w:rPr>
        <w:t>设定值</w:t>
      </w:r>
      <w:r>
        <w:rPr>
          <w:rFonts w:ascii="Arial" w:hAnsi="Arial" w:cs="Arial" w:eastAsiaTheme="minorEastAsia"/>
          <w:sz w:val="24"/>
        </w:rPr>
        <w:t>±2</w:t>
      </w:r>
      <w:r>
        <w:rPr>
          <w:rFonts w:cs="Arial" w:asciiTheme="minorEastAsia" w:hAnsiTheme="minorEastAsia" w:eastAsiaTheme="minorEastAsia"/>
          <w:sz w:val="24"/>
        </w:rPr>
        <w:t>℃</w:t>
      </w:r>
      <w:r>
        <w:rPr>
          <w:rFonts w:ascii="Arial" w:cs="Arial" w:hAnsiTheme="minorEastAsia"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5.7  </w:t>
      </w:r>
      <w:r>
        <w:rPr>
          <w:rFonts w:ascii="Arial" w:cs="Arial" w:hAnsiTheme="minorEastAsia" w:eastAsiaTheme="minorEastAsia"/>
          <w:sz w:val="24"/>
        </w:rPr>
        <w:t>喷淋时间：（</w:t>
      </w:r>
      <w:r>
        <w:rPr>
          <w:rFonts w:ascii="Arial" w:hAnsi="Arial" w:cs="Arial" w:eastAsiaTheme="minorEastAsia"/>
          <w:sz w:val="24"/>
        </w:rPr>
        <w:t>300±3</w:t>
      </w:r>
      <w:r>
        <w:rPr>
          <w:rFonts w:ascii="Arial" w:cs="Arial" w:hAnsiTheme="minorEastAsia" w:eastAsiaTheme="minorEastAsia"/>
          <w:sz w:val="24"/>
        </w:rPr>
        <w:t>）</w:t>
      </w:r>
      <w:r>
        <w:rPr>
          <w:rFonts w:ascii="Arial" w:hAnsi="Arial" w:cs="Arial" w:eastAsiaTheme="minorEastAsia"/>
          <w:sz w:val="24"/>
        </w:rPr>
        <w:t>s</w:t>
      </w:r>
      <w:r>
        <w:rPr>
          <w:rFonts w:ascii="Arial" w:cs="Arial" w:hAnsiTheme="minorEastAsia" w:eastAsiaTheme="minorEastAsia"/>
          <w:sz w:val="24"/>
        </w:rPr>
        <w:t>。</w:t>
      </w:r>
    </w:p>
    <w:p>
      <w:pPr>
        <w:spacing w:before="156" w:beforeLines="50" w:after="156" w:afterLines="50" w:line="360" w:lineRule="auto"/>
        <w:rPr>
          <w:rFonts w:ascii="Arial" w:hAnsi="Arial" w:eastAsia="黑体" w:cs="Arial"/>
          <w:bCs/>
          <w:sz w:val="24"/>
        </w:rPr>
      </w:pPr>
      <w:r>
        <w:rPr>
          <w:rFonts w:ascii="Arial" w:hAnsi="Arial" w:eastAsia="黑体" w:cs="Arial"/>
          <w:bCs/>
          <w:sz w:val="24"/>
        </w:rPr>
        <w:t xml:space="preserve">6  </w:t>
      </w:r>
      <w:r>
        <w:rPr>
          <w:rFonts w:ascii="Arial" w:hAnsi="黑体" w:eastAsia="黑体" w:cs="Arial"/>
          <w:bCs/>
          <w:sz w:val="24"/>
        </w:rPr>
        <w:t>校准条件</w:t>
      </w:r>
    </w:p>
    <w:p>
      <w:pPr>
        <w:spacing w:line="360" w:lineRule="auto"/>
        <w:outlineLvl w:val="0"/>
        <w:rPr>
          <w:rFonts w:ascii="Arial" w:hAnsi="Arial" w:cs="Arial" w:eastAsiaTheme="minorEastAsia"/>
          <w:sz w:val="24"/>
        </w:rPr>
      </w:pPr>
      <w:r>
        <w:rPr>
          <w:rFonts w:ascii="Arial" w:hAnsi="Arial" w:cs="Arial" w:eastAsiaTheme="minorEastAsia"/>
          <w:sz w:val="24"/>
        </w:rPr>
        <w:t xml:space="preserve">6.1  </w:t>
      </w:r>
      <w:r>
        <w:rPr>
          <w:rFonts w:ascii="Arial" w:cs="Arial" w:hAnsiTheme="minorEastAsia" w:eastAsiaTheme="minorEastAsia"/>
          <w:sz w:val="24"/>
        </w:rPr>
        <w:t>校准环境</w:t>
      </w:r>
    </w:p>
    <w:p>
      <w:pPr>
        <w:spacing w:line="360" w:lineRule="auto"/>
        <w:rPr>
          <w:rFonts w:ascii="Arial" w:hAnsi="Arial" w:cs="Arial"/>
          <w:sz w:val="24"/>
        </w:rPr>
      </w:pPr>
      <w:r>
        <w:rPr>
          <w:rFonts w:ascii="Arial" w:hAnsi="Arial" w:cs="Arial" w:eastAsiaTheme="minorEastAsia"/>
          <w:sz w:val="24"/>
        </w:rPr>
        <w:t xml:space="preserve">6.1.1  </w:t>
      </w:r>
      <w:r>
        <w:rPr>
          <w:rFonts w:ascii="Arial" w:cs="Arial" w:hAnsiTheme="minorEastAsia" w:eastAsiaTheme="minorEastAsia"/>
          <w:sz w:val="24"/>
        </w:rPr>
        <w:t>环境温度：室温；</w:t>
      </w:r>
      <w:r>
        <w:rPr>
          <w:rFonts w:ascii="Arial" w:cs="Arial"/>
          <w:sz w:val="24"/>
        </w:rPr>
        <w:t>相对湿度：小于</w:t>
      </w:r>
      <w:r>
        <w:rPr>
          <w:rFonts w:ascii="Arial" w:hAnsi="Arial" w:cs="Arial"/>
          <w:sz w:val="24"/>
        </w:rPr>
        <w:t>80%</w:t>
      </w:r>
      <w:r>
        <w:rPr>
          <w:rFonts w:ascii="Arial" w:cs="Arial"/>
          <w:sz w:val="24"/>
        </w:rPr>
        <w:t>。</w:t>
      </w:r>
    </w:p>
    <w:p>
      <w:pPr>
        <w:spacing w:line="360" w:lineRule="auto"/>
        <w:rPr>
          <w:rFonts w:ascii="Arial" w:hAnsi="Arial" w:cs="Arial"/>
          <w:sz w:val="24"/>
        </w:rPr>
      </w:pPr>
      <w:r>
        <w:rPr>
          <w:rFonts w:ascii="Arial" w:hAnsi="Arial" w:cs="Arial"/>
          <w:sz w:val="24"/>
        </w:rPr>
        <w:t xml:space="preserve">6.1.2  </w:t>
      </w:r>
      <w:r>
        <w:rPr>
          <w:rFonts w:ascii="Arial" w:cs="Arial"/>
          <w:sz w:val="24"/>
        </w:rPr>
        <w:t>工作电</w:t>
      </w:r>
      <w:r>
        <w:rPr>
          <w:rFonts w:hint="eastAsia" w:ascii="Arial" w:cs="Arial"/>
          <w:sz w:val="24"/>
          <w:lang w:val="en-US" w:eastAsia="zh-CN"/>
        </w:rPr>
        <w:t>压</w:t>
      </w:r>
      <w:r>
        <w:rPr>
          <w:rFonts w:ascii="Arial" w:cs="Arial"/>
          <w:sz w:val="24"/>
        </w:rPr>
        <w:t>：</w:t>
      </w:r>
      <w:r>
        <w:rPr>
          <w:rFonts w:ascii="Arial" w:hAnsi="Arial" w:cs="Arial"/>
          <w:sz w:val="24"/>
        </w:rPr>
        <w:t>AC(220±22</w:t>
      </w:r>
      <w:r>
        <w:rPr>
          <w:rFonts w:ascii="Arial" w:cs="Arial"/>
          <w:sz w:val="24"/>
        </w:rPr>
        <w:t>）</w:t>
      </w:r>
      <w:r>
        <w:rPr>
          <w:rFonts w:ascii="Arial" w:hAnsi="Arial" w:cs="Arial"/>
          <w:sz w:val="24"/>
        </w:rPr>
        <w:t>V</w:t>
      </w:r>
      <w:r>
        <w:rPr>
          <w:rFonts w:ascii="Arial" w:cs="Arial"/>
          <w:sz w:val="24"/>
        </w:rPr>
        <w:t>。</w:t>
      </w:r>
    </w:p>
    <w:p>
      <w:pPr>
        <w:spacing w:line="360" w:lineRule="auto"/>
        <w:rPr>
          <w:rFonts w:ascii="Arial" w:hAnsi="Arial" w:cs="Arial" w:eastAsiaTheme="minorEastAsia"/>
          <w:sz w:val="24"/>
        </w:rPr>
      </w:pPr>
      <w:r>
        <w:rPr>
          <w:rFonts w:ascii="Arial" w:hAnsi="Arial" w:cs="Arial" w:eastAsiaTheme="minorEastAsia"/>
          <w:sz w:val="24"/>
        </w:rPr>
        <w:t xml:space="preserve">6.1.3  </w:t>
      </w:r>
      <w:r>
        <w:rPr>
          <w:rFonts w:ascii="Arial" w:cs="Arial" w:hAnsiTheme="minorEastAsia" w:eastAsiaTheme="minorEastAsia"/>
          <w:sz w:val="24"/>
        </w:rPr>
        <w:t>淋雨仪应水平地安放在稳固的基础上，校准环境应清洁，周围无腐蚀性介质，无影响使用的震源。</w:t>
      </w:r>
    </w:p>
    <w:p>
      <w:pPr>
        <w:spacing w:line="360" w:lineRule="auto"/>
        <w:outlineLvl w:val="0"/>
        <w:rPr>
          <w:rFonts w:ascii="Arial" w:cs="Arial" w:hAnsiTheme="minorEastAsia" w:eastAsiaTheme="minorEastAsia"/>
          <w:sz w:val="24"/>
        </w:rPr>
      </w:pPr>
      <w:r>
        <w:rPr>
          <w:rFonts w:ascii="Arial" w:hAnsi="Arial" w:cs="Arial" w:eastAsiaTheme="minorEastAsia"/>
          <w:sz w:val="24"/>
        </w:rPr>
        <w:t xml:space="preserve">6.2  </w:t>
      </w:r>
      <w:r>
        <w:rPr>
          <w:rFonts w:ascii="Arial" w:cs="Arial" w:hAnsiTheme="minorEastAsia" w:eastAsiaTheme="minorEastAsia"/>
          <w:sz w:val="24"/>
        </w:rPr>
        <w:t>主要标准器及配套设备见表</w:t>
      </w:r>
      <w:r>
        <w:rPr>
          <w:rFonts w:ascii="Arial" w:hAnsi="Arial" w:cs="Arial" w:eastAsiaTheme="minorEastAsia"/>
          <w:sz w:val="24"/>
        </w:rPr>
        <w:t>1</w:t>
      </w:r>
    </w:p>
    <w:p>
      <w:pPr>
        <w:spacing w:line="360" w:lineRule="auto"/>
        <w:jc w:val="center"/>
        <w:rPr>
          <w:rFonts w:ascii="Arial" w:hAnsi="Arial" w:eastAsia="黑体" w:cs="Arial"/>
          <w:szCs w:val="21"/>
        </w:rPr>
      </w:pPr>
      <w:r>
        <w:rPr>
          <w:rFonts w:ascii="Arial" w:hAnsi="黑体" w:eastAsia="黑体" w:cs="Arial"/>
          <w:szCs w:val="21"/>
        </w:rPr>
        <w:t>表</w:t>
      </w:r>
      <w:r>
        <w:rPr>
          <w:rFonts w:ascii="Arial" w:hAnsi="Arial" w:eastAsia="黑体" w:cs="Arial"/>
          <w:szCs w:val="21"/>
        </w:rPr>
        <w:t xml:space="preserve">1     </w:t>
      </w:r>
      <w:r>
        <w:rPr>
          <w:rFonts w:ascii="Arial" w:hAnsi="黑体" w:eastAsia="黑体" w:cs="Arial"/>
          <w:szCs w:val="21"/>
        </w:rPr>
        <w:t>主要标准器及配套设备</w:t>
      </w:r>
    </w:p>
    <w:tbl>
      <w:tblPr>
        <w:tblStyle w:val="21"/>
        <w:tblW w:w="93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2042"/>
        <w:gridCol w:w="2096"/>
        <w:gridCol w:w="1533"/>
        <w:gridCol w:w="2099"/>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3" w:type="dxa"/>
          </w:tcPr>
          <w:p>
            <w:pPr>
              <w:spacing w:line="360" w:lineRule="auto"/>
              <w:jc w:val="center"/>
              <w:rPr>
                <w:rFonts w:ascii="Arial" w:hAnsi="Arial" w:cs="Arial" w:eastAsiaTheme="minorEastAsia"/>
                <w:szCs w:val="21"/>
              </w:rPr>
            </w:pPr>
            <w:r>
              <w:rPr>
                <w:rFonts w:ascii="Arial" w:cs="Arial" w:hAnsiTheme="minorEastAsia" w:eastAsiaTheme="minorEastAsia"/>
                <w:szCs w:val="21"/>
              </w:rPr>
              <w:t>序号</w:t>
            </w:r>
          </w:p>
        </w:tc>
        <w:tc>
          <w:tcPr>
            <w:tcW w:w="2042" w:type="dxa"/>
          </w:tcPr>
          <w:p>
            <w:pPr>
              <w:spacing w:line="360" w:lineRule="auto"/>
              <w:jc w:val="center"/>
              <w:rPr>
                <w:rFonts w:ascii="Arial" w:hAnsi="Arial" w:cs="Arial" w:eastAsiaTheme="minorEastAsia"/>
                <w:szCs w:val="21"/>
              </w:rPr>
            </w:pPr>
            <w:r>
              <w:rPr>
                <w:rFonts w:ascii="Arial" w:cs="Arial" w:hAnsiTheme="minorEastAsia" w:eastAsiaTheme="minorEastAsia"/>
                <w:szCs w:val="21"/>
              </w:rPr>
              <w:t>标准器名称</w:t>
            </w:r>
          </w:p>
        </w:tc>
        <w:tc>
          <w:tcPr>
            <w:tcW w:w="2096" w:type="dxa"/>
          </w:tcPr>
          <w:p>
            <w:pPr>
              <w:spacing w:line="360" w:lineRule="auto"/>
              <w:jc w:val="center"/>
              <w:rPr>
                <w:rFonts w:hint="eastAsia" w:ascii="Arial" w:hAnsi="Arial" w:cs="Arial" w:eastAsiaTheme="minorEastAsia"/>
                <w:szCs w:val="21"/>
              </w:rPr>
            </w:pPr>
            <w:r>
              <w:rPr>
                <w:rFonts w:ascii="Arial" w:cs="Arial" w:hAnsiTheme="minorEastAsia" w:eastAsiaTheme="minorEastAsia"/>
                <w:szCs w:val="21"/>
              </w:rPr>
              <w:t>量程范围</w:t>
            </w:r>
            <w:r>
              <w:rPr>
                <w:rFonts w:hint="eastAsia" w:ascii="Arial" w:cs="Arial" w:hAnsiTheme="minorEastAsia" w:eastAsiaTheme="minorEastAsia"/>
                <w:szCs w:val="21"/>
              </w:rPr>
              <w:t>及</w:t>
            </w:r>
            <w:r>
              <w:rPr>
                <w:rFonts w:ascii="Arial" w:cs="Arial" w:hAnsiTheme="minorEastAsia" w:eastAsiaTheme="minorEastAsia"/>
                <w:szCs w:val="21"/>
              </w:rPr>
              <w:t>规格</w:t>
            </w:r>
          </w:p>
        </w:tc>
        <w:tc>
          <w:tcPr>
            <w:tcW w:w="1533" w:type="dxa"/>
          </w:tcPr>
          <w:p>
            <w:pPr>
              <w:spacing w:line="360" w:lineRule="auto"/>
              <w:jc w:val="center"/>
              <w:rPr>
                <w:rFonts w:ascii="Arial" w:hAnsi="Arial" w:cs="Arial" w:eastAsiaTheme="minorEastAsia"/>
                <w:szCs w:val="21"/>
              </w:rPr>
            </w:pPr>
            <w:r>
              <w:rPr>
                <w:rFonts w:ascii="Arial" w:cs="Arial" w:hAnsiTheme="minorEastAsia" w:eastAsiaTheme="minorEastAsia"/>
                <w:szCs w:val="21"/>
              </w:rPr>
              <w:t>分度值</w:t>
            </w:r>
          </w:p>
        </w:tc>
        <w:tc>
          <w:tcPr>
            <w:tcW w:w="2099" w:type="dxa"/>
          </w:tcPr>
          <w:p>
            <w:pPr>
              <w:jc w:val="center"/>
              <w:rPr>
                <w:rFonts w:ascii="Arial" w:hAnsi="Arial" w:cs="Arial" w:eastAsiaTheme="minorEastAsia"/>
                <w:szCs w:val="21"/>
              </w:rPr>
            </w:pPr>
            <w:r>
              <w:rPr>
                <w:rFonts w:ascii="Arial" w:cs="Arial" w:hAnsiTheme="minorEastAsia" w:eastAsiaTheme="minorEastAsia"/>
                <w:szCs w:val="21"/>
              </w:rPr>
              <w:t>准确度等级或最大允许误差</w:t>
            </w:r>
          </w:p>
        </w:tc>
        <w:tc>
          <w:tcPr>
            <w:tcW w:w="923" w:type="dxa"/>
          </w:tcPr>
          <w:p>
            <w:pPr>
              <w:spacing w:line="360" w:lineRule="auto"/>
              <w:jc w:val="center"/>
              <w:rPr>
                <w:rFonts w:ascii="Arial" w:hAnsi="Arial" w:cs="Arial" w:eastAsiaTheme="minorEastAsia"/>
                <w:szCs w:val="21"/>
              </w:rPr>
            </w:pPr>
            <w:r>
              <w:rPr>
                <w:rFonts w:ascii="Arial" w:cs="Arial" w:hAnsiTheme="minorEastAsia" w:eastAsiaTheme="minorEastAsia"/>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3" w:type="dxa"/>
            <w:vAlign w:val="center"/>
          </w:tcPr>
          <w:p>
            <w:pPr>
              <w:spacing w:line="360" w:lineRule="auto"/>
              <w:jc w:val="center"/>
              <w:rPr>
                <w:rFonts w:ascii="Arial" w:hAnsi="Arial" w:cs="Arial" w:eastAsiaTheme="minorEastAsia"/>
                <w:szCs w:val="21"/>
              </w:rPr>
            </w:pPr>
            <w:r>
              <w:rPr>
                <w:rFonts w:ascii="Arial" w:hAnsi="Arial" w:cs="Arial" w:eastAsiaTheme="minorEastAsia"/>
                <w:szCs w:val="21"/>
              </w:rPr>
              <w:t>1</w:t>
            </w:r>
          </w:p>
        </w:tc>
        <w:tc>
          <w:tcPr>
            <w:tcW w:w="2042" w:type="dxa"/>
            <w:vAlign w:val="center"/>
          </w:tcPr>
          <w:p>
            <w:pPr>
              <w:spacing w:line="400" w:lineRule="exact"/>
              <w:jc w:val="center"/>
              <w:rPr>
                <w:rFonts w:ascii="Arial" w:hAnsi="Arial" w:cs="Arial" w:eastAsiaTheme="minorEastAsia"/>
                <w:szCs w:val="21"/>
              </w:rPr>
            </w:pPr>
            <w:r>
              <w:rPr>
                <w:rFonts w:ascii="Arial" w:cs="Arial" w:hAnsiTheme="minorEastAsia" w:eastAsiaTheme="minorEastAsia"/>
                <w:szCs w:val="21"/>
              </w:rPr>
              <w:t>钢</w:t>
            </w:r>
            <w:r>
              <w:rPr>
                <w:rFonts w:hint="eastAsia" w:ascii="Arial" w:cs="Arial" w:hAnsiTheme="minorEastAsia" w:eastAsiaTheme="minorEastAsia"/>
                <w:szCs w:val="21"/>
              </w:rPr>
              <w:t>卷</w:t>
            </w:r>
            <w:r>
              <w:rPr>
                <w:rFonts w:ascii="Arial" w:cs="Arial" w:hAnsiTheme="minorEastAsia" w:eastAsiaTheme="minorEastAsia"/>
                <w:szCs w:val="21"/>
              </w:rPr>
              <w:t>尺</w:t>
            </w:r>
          </w:p>
        </w:tc>
        <w:tc>
          <w:tcPr>
            <w:tcW w:w="2096" w:type="dxa"/>
            <w:vAlign w:val="center"/>
          </w:tcPr>
          <w:p>
            <w:pPr>
              <w:jc w:val="center"/>
              <w:rPr>
                <w:rFonts w:ascii="Arial" w:hAnsi="Arial" w:cs="Arial" w:eastAsiaTheme="minorEastAsia"/>
                <w:szCs w:val="21"/>
              </w:rPr>
            </w:pPr>
            <w:r>
              <w:rPr>
                <w:rFonts w:hint="eastAsia" w:ascii="Arial" w:hAnsi="Arial" w:cs="Arial" w:eastAsiaTheme="minorEastAsia"/>
                <w:szCs w:val="21"/>
              </w:rPr>
              <w:t>（</w:t>
            </w:r>
            <w:r>
              <w:rPr>
                <w:rFonts w:ascii="Arial" w:hAnsi="Arial" w:cs="Arial" w:eastAsiaTheme="minorEastAsia"/>
                <w:szCs w:val="21"/>
              </w:rPr>
              <w:t>0</w:t>
            </w:r>
            <w:r>
              <w:rPr>
                <w:rFonts w:ascii="Arial" w:cs="Arial" w:hAnsiTheme="minorEastAsia" w:eastAsiaTheme="minorEastAsia"/>
                <w:szCs w:val="21"/>
              </w:rPr>
              <w:t>～</w:t>
            </w:r>
            <w:r>
              <w:rPr>
                <w:rFonts w:ascii="Arial" w:hAnsi="Arial" w:cs="Arial" w:eastAsiaTheme="minorEastAsia"/>
                <w:szCs w:val="21"/>
              </w:rPr>
              <w:t>3000</w:t>
            </w:r>
            <w:r>
              <w:rPr>
                <w:rFonts w:hint="eastAsia" w:ascii="Arial" w:hAnsi="Arial" w:cs="Arial" w:eastAsiaTheme="minorEastAsia"/>
                <w:szCs w:val="21"/>
              </w:rPr>
              <w:t>）</w:t>
            </w:r>
            <w:r>
              <w:rPr>
                <w:rFonts w:ascii="Arial" w:hAnsi="Arial" w:cs="Arial" w:eastAsiaTheme="minorEastAsia"/>
                <w:szCs w:val="21"/>
              </w:rPr>
              <w:t>mm</w:t>
            </w:r>
          </w:p>
        </w:tc>
        <w:tc>
          <w:tcPr>
            <w:tcW w:w="1533" w:type="dxa"/>
            <w:vAlign w:val="center"/>
          </w:tcPr>
          <w:p>
            <w:pPr>
              <w:jc w:val="center"/>
              <w:rPr>
                <w:rFonts w:ascii="Arial" w:hAnsi="Arial" w:cs="Arial" w:eastAsiaTheme="minorEastAsia"/>
                <w:szCs w:val="21"/>
              </w:rPr>
            </w:pPr>
            <w:r>
              <w:rPr>
                <w:rFonts w:ascii="Arial" w:hAnsi="Arial" w:cs="Arial" w:eastAsiaTheme="minorEastAsia"/>
                <w:szCs w:val="21"/>
              </w:rPr>
              <w:t>1mm</w:t>
            </w:r>
          </w:p>
        </w:tc>
        <w:tc>
          <w:tcPr>
            <w:tcW w:w="2099" w:type="dxa"/>
            <w:vAlign w:val="center"/>
          </w:tcPr>
          <w:p>
            <w:pPr>
              <w:spacing w:line="400" w:lineRule="exact"/>
              <w:jc w:val="center"/>
              <w:rPr>
                <w:rFonts w:ascii="Arial" w:hAnsi="Arial" w:cs="Arial" w:eastAsiaTheme="minorEastAsia"/>
                <w:szCs w:val="21"/>
              </w:rPr>
            </w:pPr>
            <w:r>
              <w:rPr>
                <w:rFonts w:hint="eastAsia" w:ascii="Arial" w:hAnsi="Arial" w:cs="Arial"/>
              </w:rPr>
              <w:t>1级</w:t>
            </w:r>
          </w:p>
        </w:tc>
        <w:tc>
          <w:tcPr>
            <w:tcW w:w="923" w:type="dxa"/>
            <w:vAlign w:val="center"/>
          </w:tcPr>
          <w:p>
            <w:pPr>
              <w:spacing w:line="360" w:lineRule="auto"/>
              <w:jc w:val="center"/>
              <w:rPr>
                <w:rFonts w:ascii="Arial" w:hAnsi="Arial" w:cs="Arial" w:eastAsiaTheme="minorEastAsia"/>
                <w:szCs w:val="21"/>
              </w:rPr>
            </w:pPr>
            <w:r>
              <w:rPr>
                <w:rFonts w:ascii="Arial" w:hAnsi="Arial" w:cs="Arial" w:eastAsia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703" w:type="dxa"/>
            <w:vAlign w:val="center"/>
          </w:tcPr>
          <w:p>
            <w:pPr>
              <w:spacing w:line="360" w:lineRule="auto"/>
              <w:jc w:val="center"/>
              <w:rPr>
                <w:rFonts w:ascii="Arial" w:hAnsi="Arial" w:cs="Arial" w:eastAsiaTheme="minorEastAsia"/>
                <w:szCs w:val="21"/>
              </w:rPr>
            </w:pPr>
            <w:r>
              <w:rPr>
                <w:rFonts w:hint="eastAsia" w:ascii="Arial" w:hAnsi="Arial" w:cs="Arial" w:eastAsiaTheme="minorEastAsia"/>
                <w:szCs w:val="21"/>
              </w:rPr>
              <w:t>2</w:t>
            </w:r>
          </w:p>
        </w:tc>
        <w:tc>
          <w:tcPr>
            <w:tcW w:w="2042" w:type="dxa"/>
            <w:vAlign w:val="center"/>
          </w:tcPr>
          <w:p>
            <w:pPr>
              <w:spacing w:line="400" w:lineRule="exact"/>
              <w:jc w:val="center"/>
              <w:rPr>
                <w:rFonts w:ascii="Arial" w:hAnsi="Arial" w:cs="Arial" w:eastAsiaTheme="minorEastAsia"/>
                <w:szCs w:val="21"/>
              </w:rPr>
            </w:pPr>
            <w:r>
              <w:rPr>
                <w:rFonts w:hint="eastAsia" w:ascii="宋体" w:hAnsi="宋体" w:cs="宋体"/>
                <w:bCs/>
                <w:szCs w:val="21"/>
              </w:rPr>
              <w:t>数显压力表</w:t>
            </w:r>
          </w:p>
        </w:tc>
        <w:tc>
          <w:tcPr>
            <w:tcW w:w="2096" w:type="dxa"/>
            <w:vAlign w:val="center"/>
          </w:tcPr>
          <w:p>
            <w:pPr>
              <w:jc w:val="center"/>
              <w:rPr>
                <w:rFonts w:ascii="Arial" w:hAnsi="Arial" w:cs="Arial" w:eastAsiaTheme="minorEastAsia"/>
                <w:szCs w:val="21"/>
              </w:rPr>
            </w:pPr>
            <w:r>
              <w:rPr>
                <w:rFonts w:ascii="Arial" w:hAnsi="宋体" w:cs="Arial"/>
                <w:bCs/>
                <w:szCs w:val="21"/>
              </w:rPr>
              <w:t>（</w:t>
            </w:r>
            <w:r>
              <w:rPr>
                <w:rFonts w:ascii="Arial" w:hAnsi="Arial" w:cs="Arial"/>
                <w:bCs/>
                <w:szCs w:val="21"/>
              </w:rPr>
              <w:t>0</w:t>
            </w:r>
            <w:r>
              <w:rPr>
                <w:rFonts w:ascii="Arial" w:hAnsi="宋体" w:cs="Arial"/>
                <w:bCs/>
                <w:szCs w:val="21"/>
              </w:rPr>
              <w:t>～</w:t>
            </w:r>
            <w:r>
              <w:rPr>
                <w:rFonts w:ascii="Arial" w:hAnsi="Arial" w:cs="Arial"/>
                <w:bCs/>
                <w:szCs w:val="21"/>
              </w:rPr>
              <w:t>100</w:t>
            </w:r>
            <w:r>
              <w:rPr>
                <w:rFonts w:ascii="Arial" w:hAnsi="宋体" w:cs="Arial"/>
                <w:bCs/>
                <w:szCs w:val="21"/>
              </w:rPr>
              <w:t>）</w:t>
            </w:r>
            <w:r>
              <w:rPr>
                <w:rFonts w:ascii="Arial" w:hAnsi="Arial" w:cs="Arial"/>
                <w:bCs/>
                <w:szCs w:val="21"/>
              </w:rPr>
              <w:t>kPa</w:t>
            </w:r>
          </w:p>
        </w:tc>
        <w:tc>
          <w:tcPr>
            <w:tcW w:w="1533" w:type="dxa"/>
            <w:vAlign w:val="center"/>
          </w:tcPr>
          <w:p>
            <w:pPr>
              <w:jc w:val="center"/>
              <w:rPr>
                <w:rFonts w:ascii="Arial" w:hAnsi="Arial" w:cs="Arial" w:eastAsiaTheme="minorEastAsia"/>
                <w:szCs w:val="21"/>
              </w:rPr>
            </w:pPr>
            <w:r>
              <w:rPr>
                <w:rFonts w:ascii="Arial" w:hAnsi="Arial" w:cs="Arial"/>
                <w:bCs/>
                <w:szCs w:val="21"/>
              </w:rPr>
              <w:t>0.01kPa</w:t>
            </w:r>
          </w:p>
        </w:tc>
        <w:tc>
          <w:tcPr>
            <w:tcW w:w="2099" w:type="dxa"/>
            <w:vAlign w:val="center"/>
          </w:tcPr>
          <w:p>
            <w:pPr>
              <w:jc w:val="center"/>
              <w:rPr>
                <w:rFonts w:ascii="Arial" w:hAnsi="Arial" w:cs="Arial" w:eastAsiaTheme="minorEastAsia"/>
                <w:szCs w:val="21"/>
              </w:rPr>
            </w:pPr>
            <w:r>
              <w:rPr>
                <w:rFonts w:ascii="Arial" w:hAnsi="Arial" w:cs="Arial"/>
                <w:bCs/>
                <w:szCs w:val="21"/>
              </w:rPr>
              <w:t>0.1</w:t>
            </w:r>
            <w:r>
              <w:rPr>
                <w:rFonts w:ascii="Arial" w:hAnsi="宋体" w:cs="Arial"/>
                <w:bCs/>
                <w:szCs w:val="21"/>
              </w:rPr>
              <w:t>级</w:t>
            </w:r>
          </w:p>
        </w:tc>
        <w:tc>
          <w:tcPr>
            <w:tcW w:w="923" w:type="dxa"/>
            <w:vAlign w:val="center"/>
          </w:tcPr>
          <w:p>
            <w:pPr>
              <w:spacing w:line="360" w:lineRule="auto"/>
              <w:jc w:val="center"/>
              <w:rPr>
                <w:rFonts w:ascii="Arial" w:hAnsi="Arial" w:cs="Arial" w:eastAsiaTheme="minorEastAsia"/>
                <w:szCs w:val="21"/>
              </w:rPr>
            </w:pPr>
            <w:r>
              <w:rPr>
                <w:rFonts w:ascii="Arial" w:hAnsi="Arial" w:cs="Arial" w:eastAsia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3" w:type="dxa"/>
            <w:vAlign w:val="center"/>
          </w:tcPr>
          <w:p>
            <w:pPr>
              <w:spacing w:line="360" w:lineRule="auto"/>
              <w:jc w:val="center"/>
              <w:rPr>
                <w:rFonts w:ascii="Arial" w:hAnsi="Arial" w:cs="Arial" w:eastAsiaTheme="minorEastAsia"/>
                <w:szCs w:val="21"/>
              </w:rPr>
            </w:pPr>
            <w:r>
              <w:rPr>
                <w:rFonts w:hint="eastAsia" w:ascii="Arial" w:hAnsi="Arial" w:cs="Arial" w:eastAsiaTheme="minorEastAsia"/>
                <w:szCs w:val="21"/>
              </w:rPr>
              <w:t>3</w:t>
            </w:r>
          </w:p>
        </w:tc>
        <w:tc>
          <w:tcPr>
            <w:tcW w:w="2042" w:type="dxa"/>
            <w:vAlign w:val="center"/>
          </w:tcPr>
          <w:p>
            <w:pPr>
              <w:jc w:val="center"/>
              <w:rPr>
                <w:rFonts w:ascii="Arial" w:hAnsi="Arial" w:cs="Arial" w:eastAsiaTheme="minorEastAsia"/>
                <w:szCs w:val="21"/>
              </w:rPr>
            </w:pPr>
            <w:r>
              <w:rPr>
                <w:rFonts w:ascii="Arial" w:cs="Arial" w:hAnsiTheme="minorEastAsia" w:eastAsiaTheme="minorEastAsia"/>
                <w:szCs w:val="21"/>
              </w:rPr>
              <w:t>数码显微测量系统</w:t>
            </w:r>
          </w:p>
        </w:tc>
        <w:tc>
          <w:tcPr>
            <w:tcW w:w="2096" w:type="dxa"/>
            <w:vAlign w:val="center"/>
          </w:tcPr>
          <w:p>
            <w:pPr>
              <w:jc w:val="center"/>
              <w:rPr>
                <w:rFonts w:ascii="Arial" w:hAnsi="Arial" w:cs="Arial" w:eastAsiaTheme="minorEastAsia"/>
                <w:szCs w:val="21"/>
              </w:rPr>
            </w:pPr>
            <w:r>
              <w:rPr>
                <w:rFonts w:ascii="Arial" w:cs="Arial" w:hAnsiTheme="minorEastAsia" w:eastAsiaTheme="minorEastAsia"/>
                <w:szCs w:val="21"/>
              </w:rPr>
              <w:t>（</w:t>
            </w:r>
            <w:r>
              <w:rPr>
                <w:rFonts w:ascii="Arial" w:hAnsi="Arial" w:cs="Arial" w:eastAsiaTheme="minorEastAsia"/>
                <w:szCs w:val="21"/>
              </w:rPr>
              <w:t>0</w:t>
            </w:r>
            <w:r>
              <w:rPr>
                <w:rFonts w:ascii="Arial" w:cs="Arial" w:hAnsiTheme="minorEastAsia" w:eastAsiaTheme="minorEastAsia"/>
                <w:szCs w:val="21"/>
              </w:rPr>
              <w:t>～</w:t>
            </w:r>
            <w:r>
              <w:rPr>
                <w:rFonts w:ascii="Arial" w:hAnsi="Arial" w:cs="Arial" w:eastAsiaTheme="minorEastAsia"/>
                <w:szCs w:val="21"/>
              </w:rPr>
              <w:t>5</w:t>
            </w:r>
            <w:r>
              <w:rPr>
                <w:rFonts w:ascii="Arial" w:cs="Arial" w:hAnsiTheme="minorEastAsia" w:eastAsiaTheme="minorEastAsia"/>
                <w:szCs w:val="21"/>
              </w:rPr>
              <w:t>）</w:t>
            </w:r>
            <w:r>
              <w:rPr>
                <w:rFonts w:ascii="Arial" w:hAnsi="Arial" w:cs="Arial" w:eastAsiaTheme="minorEastAsia"/>
                <w:szCs w:val="21"/>
              </w:rPr>
              <w:t>mm</w:t>
            </w:r>
            <w:r>
              <w:rPr>
                <w:rFonts w:hint="eastAsia" w:ascii="Arial" w:hAnsi="Arial" w:cs="Arial" w:eastAsiaTheme="minorEastAsia"/>
                <w:szCs w:val="21"/>
              </w:rPr>
              <w:t>；</w:t>
            </w:r>
            <w:r>
              <w:rPr>
                <w:rFonts w:ascii="Arial" w:hAnsi="Arial" w:cs="Arial" w:eastAsiaTheme="minorEastAsia"/>
                <w:szCs w:val="21"/>
              </w:rPr>
              <w:t>≥20</w:t>
            </w:r>
            <w:r>
              <w:rPr>
                <w:rFonts w:ascii="Arial" w:cs="Arial" w:hAnsiTheme="minorEastAsia" w:eastAsiaTheme="minorEastAsia"/>
                <w:szCs w:val="21"/>
              </w:rPr>
              <w:t>倍</w:t>
            </w:r>
          </w:p>
        </w:tc>
        <w:tc>
          <w:tcPr>
            <w:tcW w:w="1533" w:type="dxa"/>
            <w:vAlign w:val="center"/>
          </w:tcPr>
          <w:p>
            <w:pPr>
              <w:jc w:val="center"/>
              <w:rPr>
                <w:rFonts w:ascii="Arial" w:hAnsi="Arial" w:cs="Arial" w:eastAsiaTheme="minorEastAsia"/>
                <w:szCs w:val="21"/>
              </w:rPr>
            </w:pPr>
            <w:r>
              <w:rPr>
                <w:rFonts w:ascii="Arial" w:hAnsi="Arial" w:cs="Arial" w:eastAsiaTheme="minorEastAsia"/>
                <w:szCs w:val="21"/>
              </w:rPr>
              <w:t>0.002mm</w:t>
            </w:r>
          </w:p>
        </w:tc>
        <w:tc>
          <w:tcPr>
            <w:tcW w:w="2099" w:type="dxa"/>
            <w:vAlign w:val="center"/>
          </w:tcPr>
          <w:p>
            <w:pPr>
              <w:jc w:val="center"/>
              <w:rPr>
                <w:rFonts w:ascii="Arial" w:hAnsi="Arial" w:cs="Arial" w:eastAsiaTheme="minorEastAsia"/>
                <w:szCs w:val="21"/>
              </w:rPr>
            </w:pPr>
            <w:r>
              <w:rPr>
                <w:rFonts w:ascii="Arial" w:hAnsi="Arial" w:cs="Arial" w:eastAsiaTheme="minorEastAsia"/>
                <w:szCs w:val="21"/>
              </w:rPr>
              <w:t>±0.005mm</w:t>
            </w:r>
          </w:p>
        </w:tc>
        <w:tc>
          <w:tcPr>
            <w:tcW w:w="923" w:type="dxa"/>
          </w:tcPr>
          <w:p>
            <w:pPr>
              <w:spacing w:line="360" w:lineRule="auto"/>
              <w:jc w:val="center"/>
              <w:rPr>
                <w:rFonts w:ascii="Arial" w:hAnsi="Arial" w:cs="Arial" w:eastAsiaTheme="minorEastAsia"/>
                <w:szCs w:val="21"/>
              </w:rPr>
            </w:pPr>
            <w:r>
              <w:rPr>
                <w:rFonts w:ascii="Arial" w:hAnsi="Arial" w:cs="Arial" w:eastAsia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3" w:type="dxa"/>
            <w:vAlign w:val="center"/>
          </w:tcPr>
          <w:p>
            <w:pPr>
              <w:spacing w:line="360" w:lineRule="auto"/>
              <w:jc w:val="center"/>
              <w:rPr>
                <w:rFonts w:ascii="Arial" w:hAnsi="Arial" w:cs="Arial" w:eastAsiaTheme="minorEastAsia"/>
                <w:szCs w:val="21"/>
              </w:rPr>
            </w:pPr>
            <w:r>
              <w:rPr>
                <w:rFonts w:hint="eastAsia" w:ascii="Arial" w:hAnsi="Arial" w:cs="Arial" w:eastAsiaTheme="minorEastAsia"/>
                <w:szCs w:val="21"/>
              </w:rPr>
              <w:t>4</w:t>
            </w:r>
          </w:p>
        </w:tc>
        <w:tc>
          <w:tcPr>
            <w:tcW w:w="2042" w:type="dxa"/>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游标卡尺</w:t>
            </w:r>
          </w:p>
        </w:tc>
        <w:tc>
          <w:tcPr>
            <w:tcW w:w="2096" w:type="dxa"/>
            <w:vAlign w:val="center"/>
          </w:tcPr>
          <w:p>
            <w:pPr>
              <w:jc w:val="center"/>
              <w:rPr>
                <w:rFonts w:ascii="Arial" w:hAnsi="Arial" w:cs="Arial" w:eastAsiaTheme="minorEastAsia"/>
                <w:szCs w:val="21"/>
              </w:rPr>
            </w:pPr>
            <w:r>
              <w:rPr>
                <w:rFonts w:ascii="Arial" w:cs="Arial" w:hAnsiTheme="minorEastAsia" w:eastAsiaTheme="minorEastAsia"/>
                <w:szCs w:val="21"/>
              </w:rPr>
              <w:t>（</w:t>
            </w:r>
            <w:r>
              <w:rPr>
                <w:rFonts w:ascii="Arial" w:hAnsi="Arial" w:cs="Arial" w:eastAsiaTheme="minorEastAsia"/>
                <w:szCs w:val="21"/>
              </w:rPr>
              <w:t>0</w:t>
            </w:r>
            <w:r>
              <w:rPr>
                <w:rFonts w:ascii="Arial" w:cs="Arial" w:hAnsiTheme="minorEastAsia" w:eastAsiaTheme="minorEastAsia"/>
                <w:szCs w:val="21"/>
              </w:rPr>
              <w:t>～</w:t>
            </w:r>
            <w:r>
              <w:rPr>
                <w:rFonts w:ascii="Arial" w:hAnsi="Arial" w:cs="Arial" w:eastAsiaTheme="minorEastAsia"/>
                <w:szCs w:val="21"/>
              </w:rPr>
              <w:t>200</w:t>
            </w:r>
            <w:r>
              <w:rPr>
                <w:rFonts w:ascii="Arial" w:cs="Arial" w:hAnsiTheme="minorEastAsia" w:eastAsiaTheme="minorEastAsia"/>
                <w:szCs w:val="21"/>
              </w:rPr>
              <w:t>）</w:t>
            </w:r>
            <w:r>
              <w:rPr>
                <w:rFonts w:ascii="Arial" w:hAnsi="Arial" w:cs="Arial" w:eastAsiaTheme="minorEastAsia"/>
                <w:szCs w:val="21"/>
              </w:rPr>
              <w:t>mm</w:t>
            </w:r>
          </w:p>
        </w:tc>
        <w:tc>
          <w:tcPr>
            <w:tcW w:w="1533" w:type="dxa"/>
            <w:vAlign w:val="center"/>
          </w:tcPr>
          <w:p>
            <w:pPr>
              <w:jc w:val="center"/>
              <w:rPr>
                <w:rFonts w:ascii="Arial" w:hAnsi="Arial" w:cs="Arial" w:eastAsiaTheme="minorEastAsia"/>
                <w:szCs w:val="21"/>
              </w:rPr>
            </w:pPr>
            <w:r>
              <w:rPr>
                <w:rFonts w:ascii="Arial" w:hAnsi="Arial" w:cs="Arial" w:eastAsiaTheme="minorEastAsia"/>
                <w:szCs w:val="21"/>
              </w:rPr>
              <w:t>0.02mm</w:t>
            </w:r>
          </w:p>
        </w:tc>
        <w:tc>
          <w:tcPr>
            <w:tcW w:w="2099" w:type="dxa"/>
            <w:vAlign w:val="center"/>
          </w:tcPr>
          <w:p>
            <w:pPr>
              <w:jc w:val="center"/>
              <w:rPr>
                <w:rFonts w:ascii="Arial" w:hAnsi="Arial" w:cs="Arial" w:eastAsiaTheme="minorEastAsia"/>
                <w:szCs w:val="21"/>
              </w:rPr>
            </w:pPr>
            <w:r>
              <w:rPr>
                <w:rFonts w:ascii="Arial" w:hAnsi="Arial" w:cs="Arial" w:eastAsiaTheme="minorEastAsia"/>
                <w:szCs w:val="21"/>
              </w:rPr>
              <w:t>±0.03mm</w:t>
            </w:r>
          </w:p>
        </w:tc>
        <w:tc>
          <w:tcPr>
            <w:tcW w:w="923" w:type="dxa"/>
            <w:vAlign w:val="center"/>
          </w:tcPr>
          <w:p>
            <w:pPr>
              <w:spacing w:line="360" w:lineRule="auto"/>
              <w:jc w:val="center"/>
              <w:rPr>
                <w:rFonts w:ascii="Arial" w:hAnsi="Arial" w:cs="Arial" w:eastAsiaTheme="minorEastAsia"/>
                <w:szCs w:val="21"/>
              </w:rPr>
            </w:pPr>
            <w:r>
              <w:rPr>
                <w:rFonts w:ascii="Arial" w:hAnsi="Arial" w:cs="Arial" w:eastAsia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3" w:type="dxa"/>
            <w:vAlign w:val="center"/>
          </w:tcPr>
          <w:p>
            <w:pPr>
              <w:spacing w:line="360" w:lineRule="auto"/>
              <w:jc w:val="center"/>
              <w:rPr>
                <w:rFonts w:ascii="Arial" w:hAnsi="Arial" w:cs="Arial" w:eastAsiaTheme="minorEastAsia"/>
                <w:szCs w:val="21"/>
              </w:rPr>
            </w:pPr>
            <w:r>
              <w:rPr>
                <w:rFonts w:hint="eastAsia" w:ascii="Arial" w:hAnsi="Arial" w:cs="Arial" w:eastAsiaTheme="minorEastAsia"/>
                <w:szCs w:val="21"/>
              </w:rPr>
              <w:t>5</w:t>
            </w:r>
          </w:p>
        </w:tc>
        <w:tc>
          <w:tcPr>
            <w:tcW w:w="2042" w:type="dxa"/>
            <w:vAlign w:val="center"/>
          </w:tcPr>
          <w:p>
            <w:pPr>
              <w:spacing w:line="400" w:lineRule="exact"/>
              <w:jc w:val="center"/>
              <w:rPr>
                <w:rFonts w:ascii="Arial" w:hAnsi="Arial" w:cs="Arial" w:eastAsiaTheme="minorEastAsia"/>
                <w:szCs w:val="21"/>
              </w:rPr>
            </w:pPr>
            <w:r>
              <w:rPr>
                <w:rFonts w:ascii="Arial" w:cs="Arial" w:hAnsiTheme="minorEastAsia" w:eastAsiaTheme="minorEastAsia"/>
                <w:szCs w:val="21"/>
              </w:rPr>
              <w:t>钢直尺</w:t>
            </w:r>
          </w:p>
        </w:tc>
        <w:tc>
          <w:tcPr>
            <w:tcW w:w="2096" w:type="dxa"/>
            <w:vAlign w:val="center"/>
          </w:tcPr>
          <w:p>
            <w:pPr>
              <w:jc w:val="center"/>
              <w:rPr>
                <w:rFonts w:ascii="Arial" w:hAnsi="Arial" w:cs="Arial" w:eastAsiaTheme="minorEastAsia"/>
                <w:szCs w:val="21"/>
              </w:rPr>
            </w:pPr>
            <w:r>
              <w:rPr>
                <w:rFonts w:ascii="Arial" w:cs="Arial" w:hAnsiTheme="minorEastAsia" w:eastAsiaTheme="minorEastAsia"/>
                <w:szCs w:val="21"/>
              </w:rPr>
              <w:t>（</w:t>
            </w:r>
            <w:r>
              <w:rPr>
                <w:rFonts w:ascii="Arial" w:hAnsi="Arial" w:cs="Arial" w:eastAsiaTheme="minorEastAsia"/>
                <w:szCs w:val="21"/>
              </w:rPr>
              <w:t>0</w:t>
            </w:r>
            <w:r>
              <w:rPr>
                <w:rFonts w:ascii="Arial" w:cs="Arial" w:hAnsiTheme="minorEastAsia" w:eastAsiaTheme="minorEastAsia"/>
                <w:szCs w:val="21"/>
              </w:rPr>
              <w:t>～</w:t>
            </w:r>
            <w:r>
              <w:rPr>
                <w:rFonts w:ascii="Arial" w:hAnsi="Arial" w:cs="Arial" w:eastAsiaTheme="minorEastAsia"/>
                <w:szCs w:val="21"/>
              </w:rPr>
              <w:t>150</w:t>
            </w:r>
            <w:r>
              <w:rPr>
                <w:rFonts w:ascii="Arial" w:cs="Arial" w:hAnsiTheme="minorEastAsia" w:eastAsiaTheme="minorEastAsia"/>
                <w:szCs w:val="21"/>
              </w:rPr>
              <w:t>）</w:t>
            </w:r>
            <w:r>
              <w:rPr>
                <w:rFonts w:ascii="Arial" w:hAnsi="Arial" w:cs="Arial" w:eastAsiaTheme="minorEastAsia"/>
                <w:szCs w:val="21"/>
              </w:rPr>
              <w:t>mm</w:t>
            </w:r>
          </w:p>
        </w:tc>
        <w:tc>
          <w:tcPr>
            <w:tcW w:w="1533" w:type="dxa"/>
            <w:vAlign w:val="center"/>
          </w:tcPr>
          <w:p>
            <w:pPr>
              <w:jc w:val="center"/>
              <w:rPr>
                <w:rFonts w:ascii="Arial" w:hAnsi="Arial" w:cs="Arial" w:eastAsiaTheme="minorEastAsia"/>
                <w:szCs w:val="21"/>
              </w:rPr>
            </w:pPr>
            <w:r>
              <w:rPr>
                <w:rFonts w:ascii="Arial" w:hAnsi="Arial" w:cs="Arial" w:eastAsiaTheme="minorEastAsia"/>
                <w:szCs w:val="21"/>
              </w:rPr>
              <w:t>1mm</w:t>
            </w:r>
          </w:p>
        </w:tc>
        <w:tc>
          <w:tcPr>
            <w:tcW w:w="2099"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±0.2mm</w:t>
            </w:r>
          </w:p>
        </w:tc>
        <w:tc>
          <w:tcPr>
            <w:tcW w:w="923" w:type="dxa"/>
            <w:vAlign w:val="center"/>
          </w:tcPr>
          <w:p>
            <w:pPr>
              <w:spacing w:line="360" w:lineRule="auto"/>
              <w:jc w:val="center"/>
              <w:rPr>
                <w:rFonts w:ascii="Arial" w:hAnsi="Arial" w:cs="Arial" w:eastAsiaTheme="minorEastAsia"/>
                <w:szCs w:val="21"/>
              </w:rPr>
            </w:pPr>
            <w:r>
              <w:rPr>
                <w:rFonts w:ascii="Arial" w:hAnsi="Arial" w:cs="Arial" w:eastAsia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3" w:type="dxa"/>
            <w:vAlign w:val="center"/>
          </w:tcPr>
          <w:p>
            <w:pPr>
              <w:spacing w:line="360" w:lineRule="auto"/>
              <w:jc w:val="center"/>
              <w:rPr>
                <w:rFonts w:ascii="Arial" w:hAnsi="Arial" w:cs="Arial" w:eastAsiaTheme="minorEastAsia"/>
                <w:szCs w:val="21"/>
              </w:rPr>
            </w:pPr>
            <w:r>
              <w:rPr>
                <w:rFonts w:hint="eastAsia" w:ascii="Arial" w:hAnsi="Arial" w:cs="Arial" w:eastAsiaTheme="minorEastAsia"/>
                <w:szCs w:val="21"/>
              </w:rPr>
              <w:t>6</w:t>
            </w:r>
          </w:p>
        </w:tc>
        <w:tc>
          <w:tcPr>
            <w:tcW w:w="2042" w:type="dxa"/>
            <w:vAlign w:val="center"/>
          </w:tcPr>
          <w:p>
            <w:pPr>
              <w:spacing w:line="400" w:lineRule="exact"/>
              <w:jc w:val="center"/>
              <w:rPr>
                <w:rFonts w:ascii="Arial" w:hAnsi="Arial" w:cs="Arial" w:eastAsiaTheme="minorEastAsia"/>
                <w:szCs w:val="21"/>
              </w:rPr>
            </w:pPr>
            <w:r>
              <w:rPr>
                <w:rFonts w:ascii="Arial" w:cs="Arial" w:hAnsiTheme="minorEastAsia" w:eastAsiaTheme="minorEastAsia"/>
                <w:szCs w:val="21"/>
              </w:rPr>
              <w:t>直角尺</w:t>
            </w:r>
          </w:p>
        </w:tc>
        <w:tc>
          <w:tcPr>
            <w:tcW w:w="2096" w:type="dxa"/>
            <w:vAlign w:val="center"/>
          </w:tcPr>
          <w:p>
            <w:pPr>
              <w:jc w:val="center"/>
              <w:rPr>
                <w:rFonts w:ascii="Arial" w:hAnsi="Arial" w:cs="Arial" w:eastAsiaTheme="minorEastAsia"/>
                <w:szCs w:val="21"/>
              </w:rPr>
            </w:pPr>
            <w:r>
              <w:rPr>
                <w:rFonts w:ascii="Arial" w:cs="Arial" w:hAnsiTheme="minorEastAsia" w:eastAsiaTheme="minorEastAsia"/>
                <w:szCs w:val="21"/>
              </w:rPr>
              <w:t>（</w:t>
            </w:r>
            <w:r>
              <w:rPr>
                <w:rFonts w:ascii="Arial" w:hAnsi="Arial" w:cs="Arial" w:eastAsiaTheme="minorEastAsia"/>
                <w:szCs w:val="21"/>
              </w:rPr>
              <w:t>0</w:t>
            </w:r>
            <w:r>
              <w:rPr>
                <w:rFonts w:ascii="Arial" w:cs="Arial" w:hAnsiTheme="minorEastAsia" w:eastAsiaTheme="minorEastAsia"/>
                <w:szCs w:val="21"/>
              </w:rPr>
              <w:t>～</w:t>
            </w:r>
            <w:r>
              <w:rPr>
                <w:rFonts w:ascii="Arial" w:hAnsi="Arial" w:cs="Arial" w:eastAsiaTheme="minorEastAsia"/>
                <w:szCs w:val="21"/>
              </w:rPr>
              <w:t>200</w:t>
            </w:r>
            <w:r>
              <w:rPr>
                <w:rFonts w:ascii="Arial" w:cs="Arial" w:hAnsiTheme="minorEastAsia" w:eastAsiaTheme="minorEastAsia"/>
                <w:szCs w:val="21"/>
              </w:rPr>
              <w:t>）</w:t>
            </w:r>
            <w:r>
              <w:rPr>
                <w:rFonts w:ascii="Arial" w:hAnsi="Arial" w:cs="Arial" w:eastAsiaTheme="minorEastAsia"/>
                <w:szCs w:val="21"/>
              </w:rPr>
              <w:t>mm</w:t>
            </w:r>
          </w:p>
        </w:tc>
        <w:tc>
          <w:tcPr>
            <w:tcW w:w="1533" w:type="dxa"/>
            <w:vAlign w:val="center"/>
          </w:tcPr>
          <w:p>
            <w:pPr>
              <w:jc w:val="center"/>
              <w:rPr>
                <w:rFonts w:ascii="Arial" w:hAnsi="Arial" w:cs="Arial" w:eastAsiaTheme="minorEastAsia"/>
                <w:szCs w:val="21"/>
              </w:rPr>
            </w:pPr>
            <w:r>
              <w:rPr>
                <w:rFonts w:ascii="Arial" w:hAnsi="Arial" w:cs="Arial" w:eastAsiaTheme="minorEastAsia"/>
                <w:szCs w:val="21"/>
              </w:rPr>
              <w:t>1mm</w:t>
            </w:r>
          </w:p>
        </w:tc>
        <w:tc>
          <w:tcPr>
            <w:tcW w:w="2099"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±0.2mm</w:t>
            </w:r>
          </w:p>
        </w:tc>
        <w:tc>
          <w:tcPr>
            <w:tcW w:w="923" w:type="dxa"/>
            <w:vAlign w:val="center"/>
          </w:tcPr>
          <w:p>
            <w:pPr>
              <w:spacing w:line="360" w:lineRule="auto"/>
              <w:jc w:val="center"/>
              <w:rPr>
                <w:rFonts w:ascii="Arial" w:hAnsi="Arial" w:cs="Arial" w:eastAsiaTheme="minorEastAsia"/>
                <w:szCs w:val="21"/>
              </w:rPr>
            </w:pPr>
            <w:r>
              <w:rPr>
                <w:rFonts w:ascii="Arial" w:hAnsi="Arial" w:cs="Arial" w:eastAsia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3" w:type="dxa"/>
            <w:vAlign w:val="center"/>
          </w:tcPr>
          <w:p>
            <w:pPr>
              <w:spacing w:line="360" w:lineRule="auto"/>
              <w:jc w:val="center"/>
              <w:rPr>
                <w:rFonts w:ascii="Arial" w:hAnsi="Arial" w:cs="Arial" w:eastAsiaTheme="minorEastAsia"/>
                <w:szCs w:val="21"/>
              </w:rPr>
            </w:pPr>
            <w:r>
              <w:rPr>
                <w:rFonts w:hint="eastAsia" w:ascii="Arial" w:hAnsi="Arial" w:cs="Arial" w:eastAsiaTheme="minorEastAsia"/>
                <w:szCs w:val="21"/>
              </w:rPr>
              <w:t>7</w:t>
            </w:r>
          </w:p>
        </w:tc>
        <w:tc>
          <w:tcPr>
            <w:tcW w:w="2042" w:type="dxa"/>
            <w:vAlign w:val="center"/>
          </w:tcPr>
          <w:p>
            <w:pPr>
              <w:spacing w:line="400" w:lineRule="exact"/>
              <w:jc w:val="center"/>
              <w:rPr>
                <w:rFonts w:ascii="Arial" w:hAnsi="Arial" w:cs="Arial" w:eastAsiaTheme="minorEastAsia"/>
                <w:szCs w:val="21"/>
              </w:rPr>
            </w:pPr>
            <w:r>
              <w:rPr>
                <w:rFonts w:ascii="Arial" w:cs="Arial" w:hAnsiTheme="minorEastAsia" w:eastAsiaTheme="minorEastAsia"/>
                <w:szCs w:val="21"/>
              </w:rPr>
              <w:t>温度计</w:t>
            </w:r>
          </w:p>
        </w:tc>
        <w:tc>
          <w:tcPr>
            <w:tcW w:w="2096" w:type="dxa"/>
            <w:vAlign w:val="center"/>
          </w:tcPr>
          <w:p>
            <w:pPr>
              <w:jc w:val="center"/>
              <w:rPr>
                <w:rFonts w:ascii="Arial" w:hAnsi="Arial" w:cs="Arial" w:eastAsiaTheme="minorEastAsia"/>
                <w:szCs w:val="21"/>
              </w:rPr>
            </w:pPr>
            <w:r>
              <w:rPr>
                <w:rFonts w:hint="eastAsia" w:ascii="Arial" w:hAnsi="Arial" w:cs="Arial" w:eastAsiaTheme="minorEastAsia"/>
                <w:szCs w:val="21"/>
              </w:rPr>
              <w:t>（</w:t>
            </w:r>
            <w:r>
              <w:rPr>
                <w:rFonts w:ascii="Arial" w:hAnsi="Arial" w:cs="Arial" w:eastAsiaTheme="minorEastAsia"/>
                <w:szCs w:val="21"/>
              </w:rPr>
              <w:t>0</w:t>
            </w:r>
            <w:r>
              <w:rPr>
                <w:rFonts w:ascii="Arial" w:cs="Arial" w:hAnsiTheme="minorEastAsia" w:eastAsiaTheme="minorEastAsia"/>
                <w:szCs w:val="21"/>
              </w:rPr>
              <w:t>～</w:t>
            </w:r>
            <w:r>
              <w:rPr>
                <w:rFonts w:ascii="Arial" w:hAnsi="Arial" w:cs="Arial" w:eastAsiaTheme="minorEastAsia"/>
                <w:szCs w:val="21"/>
              </w:rPr>
              <w:t>50</w:t>
            </w:r>
            <w:r>
              <w:rPr>
                <w:rFonts w:hint="eastAsia" w:ascii="Arial" w:hAnsi="Arial" w:cs="Arial" w:eastAsiaTheme="minorEastAsia"/>
                <w:szCs w:val="21"/>
              </w:rPr>
              <w:t>）</w:t>
            </w:r>
            <w:r>
              <w:rPr>
                <w:rFonts w:ascii="Arial" w:cs="Arial" w:hAnsiTheme="minorEastAsia" w:eastAsiaTheme="minorEastAsia"/>
                <w:szCs w:val="21"/>
              </w:rPr>
              <w:t>℃</w:t>
            </w:r>
          </w:p>
        </w:tc>
        <w:tc>
          <w:tcPr>
            <w:tcW w:w="1533" w:type="dxa"/>
            <w:vAlign w:val="center"/>
          </w:tcPr>
          <w:p>
            <w:pPr>
              <w:jc w:val="center"/>
              <w:rPr>
                <w:rFonts w:ascii="Arial" w:hAnsi="Arial" w:cs="Arial" w:eastAsiaTheme="minorEastAsia"/>
                <w:szCs w:val="21"/>
              </w:rPr>
            </w:pPr>
            <w:r>
              <w:rPr>
                <w:rFonts w:ascii="Arial" w:hAnsi="Arial" w:cs="Arial" w:eastAsiaTheme="minorEastAsia"/>
                <w:szCs w:val="21"/>
              </w:rPr>
              <w:t>0.1</w:t>
            </w:r>
            <w:r>
              <w:rPr>
                <w:rFonts w:cs="Arial" w:asciiTheme="minorEastAsia" w:hAnsiTheme="minorEastAsia" w:eastAsiaTheme="minorEastAsia"/>
                <w:szCs w:val="21"/>
              </w:rPr>
              <w:t>℃</w:t>
            </w:r>
          </w:p>
        </w:tc>
        <w:tc>
          <w:tcPr>
            <w:tcW w:w="2099" w:type="dxa"/>
            <w:vAlign w:val="center"/>
          </w:tcPr>
          <w:p>
            <w:pPr>
              <w:spacing w:line="240" w:lineRule="exact"/>
              <w:jc w:val="center"/>
              <w:rPr>
                <w:rFonts w:ascii="Arial" w:hAnsi="Arial" w:cs="Arial" w:eastAsiaTheme="minorEastAsia"/>
                <w:szCs w:val="21"/>
              </w:rPr>
            </w:pPr>
            <w:r>
              <w:rPr>
                <w:rFonts w:ascii="Arial" w:hAnsi="Arial" w:cs="Arial" w:eastAsiaTheme="minorEastAsia"/>
                <w:szCs w:val="21"/>
              </w:rPr>
              <w:t>±0.2</w:t>
            </w:r>
            <w:r>
              <w:rPr>
                <w:rFonts w:ascii="Arial" w:cs="Arial" w:hAnsiTheme="minorEastAsia" w:eastAsiaTheme="minorEastAsia"/>
                <w:szCs w:val="21"/>
              </w:rPr>
              <w:t>℃</w:t>
            </w:r>
          </w:p>
        </w:tc>
        <w:tc>
          <w:tcPr>
            <w:tcW w:w="923" w:type="dxa"/>
            <w:vAlign w:val="center"/>
          </w:tcPr>
          <w:p>
            <w:pPr>
              <w:spacing w:line="360" w:lineRule="auto"/>
              <w:jc w:val="center"/>
              <w:rPr>
                <w:rFonts w:ascii="Arial" w:hAnsi="Arial" w:cs="Arial" w:eastAsiaTheme="minorEastAsia"/>
                <w:szCs w:val="21"/>
              </w:rPr>
            </w:pPr>
            <w:r>
              <w:rPr>
                <w:rFonts w:ascii="Arial" w:hAnsi="Arial" w:cs="Arial" w:eastAsia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3" w:type="dxa"/>
            <w:vAlign w:val="center"/>
          </w:tcPr>
          <w:p>
            <w:pPr>
              <w:spacing w:line="360" w:lineRule="auto"/>
              <w:jc w:val="center"/>
              <w:rPr>
                <w:rFonts w:ascii="Arial" w:hAnsi="Arial" w:cs="Arial" w:eastAsiaTheme="minorEastAsia"/>
                <w:szCs w:val="21"/>
              </w:rPr>
            </w:pPr>
            <w:r>
              <w:rPr>
                <w:rFonts w:ascii="Arial" w:hAnsi="Arial" w:cs="Arial" w:eastAsiaTheme="minorEastAsia"/>
                <w:szCs w:val="21"/>
              </w:rPr>
              <w:t>8</w:t>
            </w:r>
          </w:p>
        </w:tc>
        <w:tc>
          <w:tcPr>
            <w:tcW w:w="2042" w:type="dxa"/>
            <w:vAlign w:val="center"/>
          </w:tcPr>
          <w:p>
            <w:pPr>
              <w:spacing w:line="400" w:lineRule="exact"/>
              <w:jc w:val="center"/>
              <w:rPr>
                <w:rFonts w:ascii="Arial" w:hAnsi="Arial" w:cs="Arial" w:eastAsiaTheme="minorEastAsia"/>
                <w:szCs w:val="21"/>
              </w:rPr>
            </w:pPr>
            <w:r>
              <w:rPr>
                <w:rFonts w:ascii="Arial" w:cs="Arial" w:hAnsiTheme="minorEastAsia" w:eastAsiaTheme="minorEastAsia"/>
                <w:szCs w:val="21"/>
              </w:rPr>
              <w:t>秒</w:t>
            </w:r>
            <w:r>
              <w:rPr>
                <w:rFonts w:ascii="Arial" w:hAnsi="Arial" w:cs="Arial" w:eastAsiaTheme="minorEastAsia"/>
                <w:szCs w:val="21"/>
              </w:rPr>
              <w:t xml:space="preserve">  </w:t>
            </w:r>
            <w:r>
              <w:rPr>
                <w:rFonts w:ascii="Arial" w:cs="Arial" w:hAnsiTheme="minorEastAsia" w:eastAsiaTheme="minorEastAsia"/>
                <w:szCs w:val="21"/>
              </w:rPr>
              <w:t>表</w:t>
            </w:r>
          </w:p>
        </w:tc>
        <w:tc>
          <w:tcPr>
            <w:tcW w:w="2096" w:type="dxa"/>
            <w:vAlign w:val="center"/>
          </w:tcPr>
          <w:p>
            <w:pPr>
              <w:spacing w:line="240" w:lineRule="exact"/>
              <w:jc w:val="center"/>
              <w:rPr>
                <w:rFonts w:ascii="Arial" w:hAnsi="Arial" w:cs="Arial" w:eastAsiaTheme="minorEastAsia"/>
                <w:szCs w:val="21"/>
              </w:rPr>
            </w:pPr>
            <w:r>
              <w:rPr>
                <w:rFonts w:hint="eastAsia" w:ascii="Arial" w:hAnsi="Arial" w:cs="Arial" w:eastAsiaTheme="minorEastAsia"/>
                <w:szCs w:val="21"/>
              </w:rPr>
              <w:t>0.1s</w:t>
            </w:r>
            <w:r>
              <w:rPr>
                <w:rFonts w:cs="Arial" w:asciiTheme="minorEastAsia" w:hAnsiTheme="minorEastAsia" w:eastAsiaTheme="minorEastAsia"/>
                <w:szCs w:val="21"/>
              </w:rPr>
              <w:t>～1h</w:t>
            </w:r>
          </w:p>
        </w:tc>
        <w:tc>
          <w:tcPr>
            <w:tcW w:w="1533" w:type="dxa"/>
            <w:vAlign w:val="center"/>
          </w:tcPr>
          <w:p>
            <w:pPr>
              <w:spacing w:line="240" w:lineRule="exact"/>
              <w:jc w:val="center"/>
              <w:rPr>
                <w:rFonts w:ascii="Arial" w:hAnsi="Arial" w:cs="Arial" w:eastAsiaTheme="minorEastAsia"/>
                <w:szCs w:val="21"/>
              </w:rPr>
            </w:pPr>
            <w:r>
              <w:rPr>
                <w:rFonts w:ascii="Arial" w:hAnsi="Arial" w:cs="Arial" w:eastAsiaTheme="minorEastAsia"/>
                <w:szCs w:val="21"/>
              </w:rPr>
              <w:t>0.01s</w:t>
            </w:r>
          </w:p>
        </w:tc>
        <w:tc>
          <w:tcPr>
            <w:tcW w:w="2099"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±0.10s</w:t>
            </w:r>
          </w:p>
        </w:tc>
        <w:tc>
          <w:tcPr>
            <w:tcW w:w="923" w:type="dxa"/>
            <w:vAlign w:val="center"/>
          </w:tcPr>
          <w:p>
            <w:pPr>
              <w:spacing w:line="360" w:lineRule="auto"/>
              <w:jc w:val="center"/>
              <w:rPr>
                <w:rFonts w:ascii="Arial" w:hAnsi="Arial" w:cs="Arial" w:eastAsiaTheme="minorEastAsia"/>
                <w:szCs w:val="21"/>
              </w:rPr>
            </w:pPr>
            <w:r>
              <w:rPr>
                <w:rFonts w:ascii="Arial" w:hAnsi="Arial" w:cs="Arial" w:eastAsia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396" w:type="dxa"/>
            <w:gridSpan w:val="6"/>
            <w:vAlign w:val="center"/>
          </w:tcPr>
          <w:p>
            <w:pPr>
              <w:spacing w:line="360" w:lineRule="auto"/>
              <w:jc w:val="left"/>
              <w:rPr>
                <w:rFonts w:ascii="Arial" w:hAnsi="黑体" w:eastAsia="黑体" w:cs="Arial"/>
                <w:szCs w:val="21"/>
              </w:rPr>
            </w:pPr>
            <w:r>
              <w:rPr>
                <w:rFonts w:ascii="Arial" w:hAnsi="黑体" w:eastAsia="黑体" w:cs="Arial"/>
                <w:szCs w:val="21"/>
              </w:rPr>
              <w:t>注：</w:t>
            </w:r>
            <w:r>
              <w:rPr>
                <w:rFonts w:hint="eastAsia" w:ascii="Arial" w:hAnsi="黑体" w:eastAsia="黑体" w:cs="Arial"/>
                <w:szCs w:val="21"/>
              </w:rPr>
              <w:t>1、 1</w:t>
            </w:r>
            <w:r>
              <w:rPr>
                <w:rFonts w:ascii="Arial" w:hAnsi="黑体" w:eastAsia="黑体" w:cs="Arial"/>
                <w:szCs w:val="21"/>
              </w:rPr>
              <w:t>mm</w:t>
            </w:r>
            <w:r>
              <w:rPr>
                <w:rFonts w:hint="eastAsia" w:ascii="Arial" w:hAnsi="黑体" w:eastAsia="黑体" w:cs="Arial"/>
                <w:szCs w:val="21"/>
              </w:rPr>
              <w:t>H</w:t>
            </w:r>
            <w:r>
              <w:rPr>
                <w:rFonts w:hint="eastAsia" w:ascii="Arial" w:hAnsi="黑体" w:eastAsia="黑体" w:cs="Arial"/>
                <w:szCs w:val="21"/>
                <w:vertAlign w:val="subscript"/>
              </w:rPr>
              <w:t>2</w:t>
            </w:r>
            <w:r>
              <w:rPr>
                <w:rFonts w:hint="eastAsia" w:ascii="Arial" w:hAnsi="黑体" w:eastAsia="黑体" w:cs="Arial"/>
                <w:szCs w:val="21"/>
              </w:rPr>
              <w:t>O</w:t>
            </w:r>
            <w:r>
              <w:rPr>
                <w:rFonts w:ascii="Arial" w:hAnsi="黑体" w:eastAsia="黑体" w:cs="Arial"/>
                <w:szCs w:val="21"/>
              </w:rPr>
              <w:t>=9.8</w:t>
            </w:r>
            <w:r>
              <w:rPr>
                <w:rFonts w:hint="eastAsia" w:ascii="Arial" w:hAnsi="黑体" w:eastAsia="黑体" w:cs="Arial"/>
                <w:szCs w:val="21"/>
              </w:rPr>
              <w:t>Pa。</w:t>
            </w:r>
          </w:p>
          <w:p>
            <w:pPr>
              <w:spacing w:line="360" w:lineRule="auto"/>
              <w:jc w:val="left"/>
              <w:rPr>
                <w:rFonts w:ascii="Arial" w:hAnsi="Arial" w:cs="Arial" w:eastAsiaTheme="minorEastAsia"/>
                <w:szCs w:val="21"/>
              </w:rPr>
            </w:pPr>
            <w:r>
              <w:rPr>
                <w:rFonts w:hint="eastAsia" w:ascii="Arial" w:hAnsi="黑体" w:eastAsia="黑体" w:cs="Arial"/>
                <w:szCs w:val="21"/>
              </w:rPr>
              <w:t xml:space="preserve">    2、</w:t>
            </w:r>
            <w:r>
              <w:rPr>
                <w:rFonts w:hint="eastAsia" w:ascii="Arial" w:hAnsi="Arial" w:cs="Arial"/>
                <w:bCs/>
                <w:szCs w:val="21"/>
              </w:rPr>
              <w:t>主要标准器及配套设备可选用本表所列，也可以选用其引入的测量不确定度</w:t>
            </w:r>
            <w:r>
              <w:rPr>
                <w:rFonts w:hint="eastAsia" w:ascii="Arial" w:hAnsi="Arial" w:cs="Arial"/>
                <w:bCs/>
                <w:i/>
                <w:szCs w:val="21"/>
              </w:rPr>
              <w:t>U</w:t>
            </w:r>
            <w:r>
              <w:rPr>
                <w:rFonts w:hint="eastAsia" w:ascii="Arial" w:hAnsi="Arial" w:cs="Arial"/>
                <w:bCs/>
                <w:szCs w:val="21"/>
              </w:rPr>
              <w:t>（</w:t>
            </w:r>
            <w:r>
              <w:rPr>
                <w:rFonts w:hint="eastAsia" w:ascii="Arial" w:hAnsi="Arial" w:cs="Arial"/>
                <w:bCs/>
                <w:i/>
                <w:szCs w:val="21"/>
              </w:rPr>
              <w:t>k</w:t>
            </w:r>
            <w:r>
              <w:rPr>
                <w:rFonts w:hint="eastAsia" w:ascii="Arial" w:hAnsi="Arial" w:cs="Arial"/>
                <w:bCs/>
                <w:szCs w:val="21"/>
              </w:rPr>
              <w:t>=2）不大于被校量的最大允许误差1/3的测量设备。</w:t>
            </w:r>
          </w:p>
        </w:tc>
      </w:tr>
    </w:tbl>
    <w:p>
      <w:pPr>
        <w:spacing w:line="240" w:lineRule="exact"/>
        <w:rPr>
          <w:rFonts w:ascii="黑体" w:hAnsi="黑体" w:eastAsia="黑体" w:cs="黑体"/>
          <w:bCs/>
          <w:szCs w:val="21"/>
        </w:rPr>
      </w:pPr>
    </w:p>
    <w:p>
      <w:pPr>
        <w:spacing w:before="156" w:beforeLines="50" w:after="156" w:afterLines="50" w:line="360" w:lineRule="auto"/>
        <w:rPr>
          <w:rFonts w:ascii="黑体" w:hAnsi="黑体" w:eastAsia="黑体" w:cs="黑体"/>
          <w:bCs/>
          <w:sz w:val="24"/>
        </w:rPr>
      </w:pPr>
      <w:r>
        <w:rPr>
          <w:rFonts w:ascii="黑体" w:hAnsi="黑体" w:eastAsia="黑体" w:cs="黑体"/>
          <w:bCs/>
          <w:sz w:val="24"/>
        </w:rPr>
        <w:t xml:space="preserve">7 </w:t>
      </w:r>
      <w:r>
        <w:rPr>
          <w:rFonts w:hint="eastAsia" w:ascii="黑体" w:hAnsi="黑体" w:eastAsia="黑体" w:cs="黑体"/>
          <w:bCs/>
          <w:sz w:val="24"/>
        </w:rPr>
        <w:t xml:space="preserve"> 校准项目和校准方法</w:t>
      </w:r>
    </w:p>
    <w:p>
      <w:pPr>
        <w:spacing w:line="360" w:lineRule="auto"/>
        <w:jc w:val="left"/>
        <w:rPr>
          <w:rFonts w:ascii="Arial" w:hAnsi="Arial" w:cs="Arial" w:eastAsiaTheme="minorEastAsia"/>
          <w:color w:val="000000"/>
          <w:sz w:val="24"/>
        </w:rPr>
      </w:pPr>
      <w:r>
        <w:rPr>
          <w:rFonts w:ascii="Arial" w:hAnsi="Arial" w:cs="Arial" w:eastAsiaTheme="minorEastAsia"/>
          <w:color w:val="000000"/>
          <w:sz w:val="24"/>
        </w:rPr>
        <w:t xml:space="preserve">7.1  </w:t>
      </w:r>
      <w:r>
        <w:rPr>
          <w:rFonts w:ascii="Arial" w:cs="Arial" w:hAnsiTheme="minorEastAsia" w:eastAsiaTheme="minorEastAsia"/>
          <w:color w:val="000000"/>
          <w:sz w:val="24"/>
        </w:rPr>
        <w:t>校准前准备</w:t>
      </w:r>
    </w:p>
    <w:p>
      <w:pPr>
        <w:spacing w:line="360" w:lineRule="auto"/>
        <w:ind w:firstLine="480" w:firstLineChars="200"/>
        <w:rPr>
          <w:rFonts w:ascii="Arial" w:hAnsi="Arial" w:cs="Arial" w:eastAsiaTheme="minorEastAsia"/>
          <w:sz w:val="24"/>
        </w:rPr>
      </w:pPr>
      <w:r>
        <w:rPr>
          <w:rFonts w:ascii="Arial" w:cs="Arial" w:hAnsiTheme="minorEastAsia" w:eastAsiaTheme="minorEastAsia"/>
          <w:sz w:val="24"/>
        </w:rPr>
        <w:t>校准前须</w:t>
      </w:r>
      <w:r>
        <w:rPr>
          <w:rFonts w:hint="eastAsia" w:ascii="Arial" w:cs="Arial" w:hAnsiTheme="minorEastAsia" w:eastAsiaTheme="minorEastAsia"/>
          <w:sz w:val="24"/>
        </w:rPr>
        <w:t>根据</w:t>
      </w:r>
      <w:r>
        <w:rPr>
          <w:rFonts w:ascii="Arial" w:cs="Arial" w:hAnsiTheme="minorEastAsia" w:eastAsiaTheme="minorEastAsia"/>
          <w:sz w:val="24"/>
        </w:rPr>
        <w:t>淋雨仪</w:t>
      </w:r>
      <w:r>
        <w:rPr>
          <w:rFonts w:hint="eastAsia" w:ascii="Arial" w:cs="Arial" w:hAnsiTheme="minorEastAsia" w:eastAsiaTheme="minorEastAsia"/>
          <w:sz w:val="24"/>
        </w:rPr>
        <w:t>自身所具有的功能</w:t>
      </w:r>
      <w:r>
        <w:rPr>
          <w:rFonts w:ascii="Arial" w:cs="Arial" w:hAnsiTheme="minorEastAsia" w:eastAsiaTheme="minorEastAsia"/>
          <w:sz w:val="24"/>
        </w:rPr>
        <w:t>进行</w:t>
      </w:r>
      <w:r>
        <w:rPr>
          <w:rFonts w:ascii="Arial" w:cs="Arial" w:hAnsiTheme="minorEastAsia" w:eastAsiaTheme="minorEastAsia"/>
          <w:color w:val="000000"/>
          <w:sz w:val="24"/>
        </w:rPr>
        <w:t>校准前</w:t>
      </w:r>
      <w:r>
        <w:rPr>
          <w:rFonts w:ascii="Arial" w:cs="Arial" w:hAnsiTheme="minorEastAsia" w:eastAsiaTheme="minorEastAsia"/>
          <w:sz w:val="24"/>
        </w:rPr>
        <w:t>检查。</w:t>
      </w:r>
    </w:p>
    <w:p>
      <w:pPr>
        <w:spacing w:line="360" w:lineRule="auto"/>
        <w:rPr>
          <w:rFonts w:ascii="Arial" w:hAnsi="Arial" w:cs="Arial" w:eastAsiaTheme="minorEastAsia"/>
          <w:sz w:val="24"/>
        </w:rPr>
      </w:pPr>
      <w:r>
        <w:rPr>
          <w:rFonts w:ascii="Arial" w:hAnsi="Arial" w:cs="Arial" w:eastAsiaTheme="minorEastAsia"/>
          <w:sz w:val="24"/>
        </w:rPr>
        <w:t xml:space="preserve">7.1.1  </w:t>
      </w:r>
      <w:r>
        <w:rPr>
          <w:rFonts w:ascii="Arial" w:cs="Arial" w:hAnsiTheme="minorEastAsia" w:eastAsiaTheme="minorEastAsia"/>
          <w:sz w:val="24"/>
        </w:rPr>
        <w:t>外观检查</w:t>
      </w:r>
    </w:p>
    <w:p>
      <w:pPr>
        <w:spacing w:line="360" w:lineRule="auto"/>
        <w:rPr>
          <w:rFonts w:ascii="Arial" w:hAnsi="Arial" w:cs="Arial" w:eastAsiaTheme="minorEastAsia"/>
          <w:sz w:val="24"/>
        </w:rPr>
      </w:pPr>
      <w:r>
        <w:rPr>
          <w:rFonts w:ascii="Arial" w:hAnsi="Arial" w:cs="Arial" w:eastAsiaTheme="minorEastAsia"/>
          <w:sz w:val="24"/>
        </w:rPr>
        <w:t xml:space="preserve">7.1.1.1  </w:t>
      </w:r>
      <w:r>
        <w:rPr>
          <w:rFonts w:ascii="Arial" w:cs="Arial" w:hAnsiTheme="minorEastAsia" w:eastAsiaTheme="minorEastAsia"/>
          <w:sz w:val="24"/>
        </w:rPr>
        <w:t>淋雨仪应在适当部位装有铭牌，铭牌上须标明型号、规格、制造厂、出厂编号和出厂</w:t>
      </w:r>
      <w:r>
        <w:rPr>
          <w:rFonts w:hint="eastAsia" w:ascii="Arial" w:cs="Arial" w:hAnsiTheme="minorEastAsia" w:eastAsiaTheme="minorEastAsia"/>
          <w:sz w:val="24"/>
        </w:rPr>
        <w:t>日期</w:t>
      </w:r>
      <w:r>
        <w:rPr>
          <w:rFonts w:ascii="Arial" w:cs="Arial" w:hAnsiTheme="minorEastAsia"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7.1.1.2  </w:t>
      </w:r>
      <w:r>
        <w:rPr>
          <w:rFonts w:ascii="Arial" w:cs="Arial" w:hAnsiTheme="minorEastAsia" w:eastAsiaTheme="minorEastAsia"/>
          <w:sz w:val="24"/>
        </w:rPr>
        <w:t>水柱管处于铅垂状态</w:t>
      </w:r>
      <w:r>
        <w:rPr>
          <w:rFonts w:hint="eastAsia" w:ascii="Arial" w:cs="Arial" w:hAnsiTheme="minorEastAsia" w:eastAsiaTheme="minorEastAsia"/>
          <w:sz w:val="24"/>
        </w:rPr>
        <w:t>，</w:t>
      </w:r>
      <w:r>
        <w:rPr>
          <w:rFonts w:ascii="Arial" w:cs="Arial" w:hAnsiTheme="minorEastAsia" w:eastAsiaTheme="minorEastAsia"/>
          <w:sz w:val="24"/>
        </w:rPr>
        <w:t>完好无裂纹，有明显的压力水头标志</w:t>
      </w:r>
      <w:r>
        <w:rPr>
          <w:rFonts w:hint="eastAsia" w:cs="Arial" w:asciiTheme="minorEastAsia" w:hAnsiTheme="minorEastAsia" w:eastAsiaTheme="minorEastAsia"/>
          <w:sz w:val="24"/>
        </w:rPr>
        <w:t>,明确</w:t>
      </w:r>
      <w:r>
        <w:rPr>
          <w:rFonts w:ascii="Arial" w:cs="Arial" w:hAnsiTheme="minorEastAsia" w:eastAsiaTheme="minorEastAsia"/>
          <w:sz w:val="24"/>
        </w:rPr>
        <w:t>压力水头</w:t>
      </w:r>
      <w:r>
        <w:rPr>
          <w:rFonts w:hint="eastAsia" w:ascii="Arial" w:cs="Arial" w:hAnsiTheme="minorEastAsia" w:eastAsiaTheme="minorEastAsia"/>
          <w:sz w:val="24"/>
        </w:rPr>
        <w:t>最大量程</w:t>
      </w:r>
      <w:r>
        <w:rPr>
          <w:rFonts w:ascii="Arial" w:cs="Arial" w:hAnsiTheme="minorEastAsia"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7.1.1.3  </w:t>
      </w:r>
      <w:r>
        <w:rPr>
          <w:rFonts w:ascii="Arial" w:cs="Arial" w:hAnsiTheme="minorEastAsia" w:eastAsiaTheme="minorEastAsia"/>
          <w:sz w:val="24"/>
        </w:rPr>
        <w:t>管路阀门连接处无漏水现象。</w:t>
      </w:r>
    </w:p>
    <w:p>
      <w:pPr>
        <w:spacing w:line="360" w:lineRule="auto"/>
        <w:rPr>
          <w:rFonts w:ascii="Arial" w:hAnsi="Arial" w:cs="Arial" w:eastAsiaTheme="minorEastAsia"/>
          <w:sz w:val="24"/>
        </w:rPr>
      </w:pPr>
      <w:r>
        <w:rPr>
          <w:rFonts w:ascii="Arial" w:hAnsi="Arial" w:cs="Arial" w:eastAsiaTheme="minorEastAsia"/>
          <w:sz w:val="24"/>
        </w:rPr>
        <w:t xml:space="preserve">7.1.1.4  </w:t>
      </w:r>
      <w:r>
        <w:rPr>
          <w:rFonts w:ascii="Arial" w:cs="Arial" w:hAnsiTheme="minorEastAsia" w:eastAsiaTheme="minorEastAsia"/>
          <w:sz w:val="24"/>
        </w:rPr>
        <w:t>试样夹持器能稳定固定在刚性支架上，试样夹持器能牢固地夹持试样。</w:t>
      </w:r>
    </w:p>
    <w:p>
      <w:pPr>
        <w:spacing w:line="360" w:lineRule="auto"/>
        <w:rPr>
          <w:rFonts w:ascii="Arial" w:hAnsi="Arial" w:cs="Arial" w:eastAsiaTheme="minorEastAsia"/>
          <w:sz w:val="24"/>
        </w:rPr>
      </w:pPr>
      <w:r>
        <w:rPr>
          <w:rFonts w:ascii="Arial" w:hAnsi="Arial" w:cs="Arial" w:eastAsiaTheme="minorEastAsia"/>
          <w:sz w:val="24"/>
        </w:rPr>
        <w:t xml:space="preserve">7.1.1.5  </w:t>
      </w:r>
      <w:r>
        <w:rPr>
          <w:rFonts w:ascii="Arial" w:cs="Arial" w:hAnsiTheme="minorEastAsia" w:eastAsiaTheme="minorEastAsia"/>
          <w:sz w:val="24"/>
        </w:rPr>
        <w:t>喷嘴圆盘上有</w:t>
      </w:r>
      <w:r>
        <w:rPr>
          <w:rFonts w:ascii="Arial" w:hAnsi="Arial" w:cs="Arial" w:eastAsiaTheme="minorEastAsia"/>
          <w:sz w:val="24"/>
        </w:rPr>
        <w:t>13</w:t>
      </w:r>
      <w:r>
        <w:rPr>
          <w:rFonts w:ascii="Arial" w:cs="Arial" w:hAnsiTheme="minorEastAsia" w:eastAsiaTheme="minorEastAsia"/>
          <w:sz w:val="24"/>
        </w:rPr>
        <w:t>个出水小圆孔（见图</w:t>
      </w:r>
      <w:r>
        <w:rPr>
          <w:rFonts w:ascii="Arial" w:hAnsi="Arial" w:cs="Arial" w:eastAsiaTheme="minorEastAsia"/>
          <w:sz w:val="24"/>
        </w:rPr>
        <w:t>3</w:t>
      </w:r>
      <w:r>
        <w:rPr>
          <w:rFonts w:ascii="Arial" w:cs="Arial" w:hAnsiTheme="minorEastAsia" w:eastAsiaTheme="minorEastAsia"/>
          <w:sz w:val="24"/>
        </w:rPr>
        <w:t>），分别分布在圆中心点和两个圆周环上，内外圈圆周上各均匀分布</w:t>
      </w:r>
      <w:r>
        <w:rPr>
          <w:rFonts w:ascii="Arial" w:hAnsi="Arial" w:cs="Arial" w:eastAsiaTheme="minorEastAsia"/>
          <w:sz w:val="24"/>
        </w:rPr>
        <w:t>6</w:t>
      </w:r>
      <w:r>
        <w:rPr>
          <w:rFonts w:ascii="Arial" w:cs="Arial" w:hAnsiTheme="minorEastAsia" w:eastAsiaTheme="minorEastAsia"/>
          <w:sz w:val="24"/>
        </w:rPr>
        <w:t>个小孔</w:t>
      </w:r>
      <w:r>
        <w:rPr>
          <w:rFonts w:hint="eastAsia" w:ascii="Arial" w:cs="Arial" w:hAnsiTheme="minorEastAsia" w:eastAsiaTheme="minorEastAsia"/>
          <w:sz w:val="24"/>
        </w:rPr>
        <w:t>；</w:t>
      </w:r>
      <w:r>
        <w:rPr>
          <w:rFonts w:ascii="Arial" w:cs="Arial" w:hAnsiTheme="minorEastAsia" w:eastAsiaTheme="minorEastAsia"/>
          <w:sz w:val="24"/>
        </w:rPr>
        <w:t>小孔应圆滑，无堵塞，无损伤或腐蚀损害。</w:t>
      </w:r>
    </w:p>
    <w:p>
      <w:pPr>
        <w:spacing w:line="360" w:lineRule="auto"/>
        <w:rPr>
          <w:rFonts w:ascii="Arial" w:hAnsi="Arial" w:cs="Arial" w:eastAsiaTheme="minorEastAsia"/>
          <w:sz w:val="24"/>
        </w:rPr>
      </w:pPr>
      <w:r>
        <w:rPr>
          <w:rFonts w:ascii="Arial" w:hAnsi="Arial" w:cs="Arial" w:eastAsiaTheme="minorEastAsia"/>
          <w:sz w:val="24"/>
        </w:rPr>
        <w:t xml:space="preserve">7.1.1.6  </w:t>
      </w:r>
      <w:r>
        <w:rPr>
          <w:rFonts w:ascii="Arial" w:cs="Arial" w:hAnsiTheme="minorEastAsia" w:eastAsiaTheme="minorEastAsia"/>
          <w:sz w:val="24"/>
        </w:rPr>
        <w:t>喷淋时水柱管中</w:t>
      </w:r>
      <w:r>
        <w:rPr>
          <w:rFonts w:hint="eastAsia" w:ascii="Arial" w:cs="Arial" w:hAnsiTheme="minorEastAsia" w:eastAsiaTheme="minorEastAsia"/>
          <w:sz w:val="24"/>
        </w:rPr>
        <w:t>应无</w:t>
      </w:r>
      <w:r>
        <w:rPr>
          <w:rFonts w:ascii="Arial" w:cs="Arial" w:hAnsiTheme="minorEastAsia" w:eastAsiaTheme="minorEastAsia"/>
          <w:sz w:val="24"/>
        </w:rPr>
        <w:t>气泡。</w:t>
      </w:r>
    </w:p>
    <w:p>
      <w:pPr>
        <w:spacing w:line="360" w:lineRule="auto"/>
        <w:rPr>
          <w:rFonts w:ascii="Arial" w:hAnsi="Arial" w:cs="Arial" w:eastAsiaTheme="minorEastAsia"/>
          <w:sz w:val="24"/>
        </w:rPr>
      </w:pPr>
      <w:r>
        <w:rPr>
          <w:rFonts w:ascii="Arial" w:hAnsi="Arial" w:cs="Arial" w:eastAsiaTheme="minorEastAsia"/>
          <w:sz w:val="24"/>
        </w:rPr>
        <w:t xml:space="preserve">7.1.1.7  </w:t>
      </w:r>
      <w:r>
        <w:rPr>
          <w:rFonts w:ascii="Arial" w:cs="Arial" w:hAnsiTheme="minorEastAsia" w:eastAsiaTheme="minorEastAsia"/>
          <w:sz w:val="24"/>
        </w:rPr>
        <w:t>用直角尺与钢直尺组合，检查试样架的中心位置正对喷头</w:t>
      </w:r>
      <w:r>
        <w:rPr>
          <w:rFonts w:hint="eastAsia" w:ascii="Arial" w:cs="Arial" w:hAnsiTheme="minorEastAsia" w:eastAsiaTheme="minorEastAsia"/>
          <w:sz w:val="24"/>
        </w:rPr>
        <w:t>；</w:t>
      </w:r>
      <w:r>
        <w:rPr>
          <w:rFonts w:ascii="Arial" w:cs="Arial" w:hAnsiTheme="minorEastAsia" w:eastAsiaTheme="minorEastAsia"/>
          <w:sz w:val="24"/>
        </w:rPr>
        <w:t>喷头喷淋时各出水小孔出水均匀、畅顺</w:t>
      </w:r>
      <w:r>
        <w:rPr>
          <w:rFonts w:hint="eastAsia" w:ascii="Arial" w:cs="Arial" w:hAnsiTheme="minorEastAsia" w:eastAsiaTheme="minorEastAsia"/>
          <w:sz w:val="24"/>
        </w:rPr>
        <w:t>，</w:t>
      </w:r>
      <w:r>
        <w:rPr>
          <w:rFonts w:ascii="Arial" w:cs="Arial"/>
        </w:rPr>
        <w:t>喷淋水柱形状呈均匀扩散状态，全部水柱能均匀喷射在样品上</w:t>
      </w:r>
      <w:r>
        <w:rPr>
          <w:rFonts w:hint="eastAsia" w:ascii="Arial" w:cs="Arial"/>
          <w:color w:val="FF0000"/>
        </w:rPr>
        <w:t>。</w:t>
      </w:r>
    </w:p>
    <w:p>
      <w:pPr>
        <w:spacing w:line="360" w:lineRule="auto"/>
        <w:rPr>
          <w:rFonts w:ascii="Arial" w:hAnsi="Arial" w:cs="Arial" w:eastAsiaTheme="minorEastAsia"/>
          <w:sz w:val="24"/>
        </w:rPr>
      </w:pPr>
      <w:r>
        <w:rPr>
          <w:rFonts w:ascii="Arial" w:hAnsi="Arial" w:cs="Arial" w:eastAsiaTheme="minorEastAsia"/>
          <w:sz w:val="24"/>
        </w:rPr>
        <w:t xml:space="preserve">7.1.1.8  </w:t>
      </w:r>
      <w:r>
        <w:rPr>
          <w:rFonts w:hint="eastAsia" w:ascii="Arial" w:cs="Arial" w:hAnsiTheme="minorEastAsia" w:eastAsiaTheme="minorEastAsia"/>
          <w:sz w:val="24"/>
        </w:rPr>
        <w:t>具有</w:t>
      </w:r>
      <w:r>
        <w:rPr>
          <w:rFonts w:ascii="Arial" w:cs="Arial" w:hAnsiTheme="minorEastAsia" w:eastAsiaTheme="minorEastAsia"/>
          <w:sz w:val="24"/>
        </w:rPr>
        <w:t>程序</w:t>
      </w:r>
      <w:r>
        <w:rPr>
          <w:rFonts w:hint="eastAsia" w:ascii="Arial" w:cs="Arial" w:hAnsiTheme="minorEastAsia" w:eastAsiaTheme="minorEastAsia"/>
          <w:sz w:val="24"/>
        </w:rPr>
        <w:t>控制功能的</w:t>
      </w:r>
      <w:r>
        <w:rPr>
          <w:rFonts w:ascii="Arial" w:cs="Arial" w:hAnsiTheme="minorEastAsia" w:eastAsiaTheme="minorEastAsia"/>
          <w:sz w:val="24"/>
        </w:rPr>
        <w:t>淋雨仪，程序应能运行正常，界面按钮可靠。</w:t>
      </w:r>
    </w:p>
    <w:p>
      <w:pPr>
        <w:spacing w:line="360" w:lineRule="auto"/>
        <w:rPr>
          <w:rFonts w:ascii="Arial" w:hAnsi="Arial" w:cs="Arial" w:eastAsiaTheme="minorEastAsia"/>
          <w:sz w:val="24"/>
        </w:rPr>
      </w:pPr>
      <w:r>
        <w:rPr>
          <w:rFonts w:ascii="Arial" w:hAnsi="Arial" w:cs="Arial" w:eastAsiaTheme="minorEastAsia"/>
          <w:sz w:val="24"/>
        </w:rPr>
        <w:t xml:space="preserve">7.1.2  </w:t>
      </w:r>
      <w:r>
        <w:rPr>
          <w:rFonts w:ascii="Arial" w:cs="Arial" w:hAnsiTheme="minorEastAsia" w:eastAsiaTheme="minorEastAsia"/>
          <w:sz w:val="24"/>
        </w:rPr>
        <w:t>电气安全性检查</w:t>
      </w:r>
    </w:p>
    <w:p>
      <w:pPr>
        <w:spacing w:line="360" w:lineRule="auto"/>
        <w:ind w:firstLine="480" w:firstLineChars="200"/>
        <w:rPr>
          <w:rFonts w:ascii="Arial" w:hAnsi="Arial" w:cs="Arial" w:eastAsiaTheme="minorEastAsia"/>
          <w:sz w:val="24"/>
        </w:rPr>
      </w:pPr>
      <w:r>
        <w:rPr>
          <w:rFonts w:hint="eastAsia" w:ascii="Arial" w:cs="Arial" w:hAnsiTheme="minorEastAsia" w:eastAsiaTheme="minorEastAsia"/>
          <w:sz w:val="24"/>
        </w:rPr>
        <w:t>具有控制功能的</w:t>
      </w:r>
      <w:r>
        <w:rPr>
          <w:rFonts w:ascii="Arial" w:cs="Arial" w:hAnsiTheme="minorEastAsia" w:eastAsiaTheme="minorEastAsia"/>
          <w:sz w:val="24"/>
        </w:rPr>
        <w:t>淋雨仪，电源部分应安全可靠，电源线及接插件无断裂破损现象。</w:t>
      </w:r>
    </w:p>
    <w:p>
      <w:pPr>
        <w:spacing w:line="360" w:lineRule="auto"/>
        <w:rPr>
          <w:rFonts w:ascii="Arial" w:hAnsi="Arial" w:cs="Arial" w:eastAsiaTheme="minorEastAsia"/>
          <w:sz w:val="24"/>
        </w:rPr>
      </w:pPr>
      <w:r>
        <w:rPr>
          <w:rFonts w:ascii="Arial" w:hAnsi="Arial" w:cs="Arial" w:eastAsiaTheme="minorEastAsia"/>
          <w:sz w:val="24"/>
        </w:rPr>
        <w:t xml:space="preserve">7.2  </w:t>
      </w:r>
      <w:r>
        <w:rPr>
          <w:rFonts w:ascii="Arial" w:cs="Arial" w:hAnsiTheme="minorEastAsia" w:eastAsiaTheme="minorEastAsia"/>
          <w:sz w:val="24"/>
        </w:rPr>
        <w:t>校准项目见表</w:t>
      </w:r>
      <w:r>
        <w:rPr>
          <w:rFonts w:ascii="Arial" w:hAnsi="Arial" w:cs="Arial" w:eastAsiaTheme="minorEastAsia"/>
          <w:sz w:val="24"/>
        </w:rPr>
        <w:t>2</w:t>
      </w:r>
    </w:p>
    <w:p>
      <w:pPr>
        <w:spacing w:line="360" w:lineRule="auto"/>
        <w:jc w:val="center"/>
        <w:rPr>
          <w:rFonts w:ascii="Arial" w:hAnsi="Arial" w:eastAsia="黑体" w:cs="Arial"/>
          <w:szCs w:val="21"/>
        </w:rPr>
      </w:pPr>
      <w:r>
        <w:rPr>
          <w:rFonts w:ascii="Arial" w:hAnsi="黑体" w:eastAsia="黑体" w:cs="Arial"/>
          <w:szCs w:val="21"/>
        </w:rPr>
        <w:t>表</w:t>
      </w:r>
      <w:r>
        <w:rPr>
          <w:rFonts w:ascii="Arial" w:hAnsi="Arial" w:eastAsia="黑体" w:cs="Arial"/>
          <w:szCs w:val="21"/>
        </w:rPr>
        <w:t xml:space="preserve">2  </w:t>
      </w:r>
      <w:r>
        <w:rPr>
          <w:rFonts w:ascii="Arial" w:hAnsi="黑体" w:eastAsia="黑体" w:cs="Arial"/>
          <w:szCs w:val="21"/>
        </w:rPr>
        <w:t>淋雨仪校准项目</w:t>
      </w:r>
    </w:p>
    <w:tbl>
      <w:tblPr>
        <w:tblStyle w:val="21"/>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3533"/>
        <w:gridCol w:w="1907"/>
        <w:gridCol w:w="2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692" w:type="dxa"/>
            <w:vAlign w:val="center"/>
          </w:tcPr>
          <w:p>
            <w:pPr>
              <w:spacing w:line="400" w:lineRule="exact"/>
              <w:jc w:val="center"/>
              <w:rPr>
                <w:rFonts w:ascii="Arial" w:hAnsi="Arial" w:cs="Arial" w:eastAsiaTheme="minorEastAsia"/>
                <w:szCs w:val="21"/>
              </w:rPr>
            </w:pPr>
            <w:r>
              <w:rPr>
                <w:rFonts w:ascii="Arial" w:cs="Arial" w:hAnsiTheme="minorEastAsia" w:eastAsiaTheme="minorEastAsia"/>
                <w:szCs w:val="21"/>
              </w:rPr>
              <w:t>序号</w:t>
            </w:r>
          </w:p>
        </w:tc>
        <w:tc>
          <w:tcPr>
            <w:tcW w:w="3533" w:type="dxa"/>
            <w:vAlign w:val="center"/>
          </w:tcPr>
          <w:p>
            <w:pPr>
              <w:spacing w:line="400" w:lineRule="exact"/>
              <w:jc w:val="center"/>
              <w:rPr>
                <w:rFonts w:ascii="Arial" w:hAnsi="Arial" w:cs="Arial" w:eastAsiaTheme="minorEastAsia"/>
                <w:szCs w:val="21"/>
              </w:rPr>
            </w:pPr>
            <w:r>
              <w:rPr>
                <w:rFonts w:ascii="Arial" w:cs="Arial" w:hAnsiTheme="minorEastAsia" w:eastAsiaTheme="minorEastAsia"/>
                <w:szCs w:val="21"/>
              </w:rPr>
              <w:t>校准项目</w:t>
            </w:r>
          </w:p>
        </w:tc>
        <w:tc>
          <w:tcPr>
            <w:tcW w:w="1907" w:type="dxa"/>
            <w:vAlign w:val="center"/>
          </w:tcPr>
          <w:p>
            <w:pPr>
              <w:spacing w:line="400" w:lineRule="exact"/>
              <w:jc w:val="center"/>
              <w:rPr>
                <w:rFonts w:ascii="Arial" w:hAnsi="Arial" w:cs="Arial" w:eastAsiaTheme="minorEastAsia"/>
                <w:szCs w:val="21"/>
              </w:rPr>
            </w:pPr>
            <w:r>
              <w:rPr>
                <w:rFonts w:ascii="Arial" w:cs="Arial" w:hAnsiTheme="minorEastAsia" w:eastAsiaTheme="minorEastAsia"/>
                <w:szCs w:val="21"/>
              </w:rPr>
              <w:t>计量特性条款</w:t>
            </w:r>
          </w:p>
        </w:tc>
        <w:tc>
          <w:tcPr>
            <w:tcW w:w="2588" w:type="dxa"/>
            <w:vAlign w:val="center"/>
          </w:tcPr>
          <w:p>
            <w:pPr>
              <w:spacing w:line="400" w:lineRule="exact"/>
              <w:jc w:val="center"/>
              <w:rPr>
                <w:rFonts w:ascii="Arial" w:hAnsi="Arial" w:cs="Arial" w:eastAsiaTheme="minorEastAsia"/>
                <w:szCs w:val="21"/>
              </w:rPr>
            </w:pPr>
            <w:r>
              <w:rPr>
                <w:rFonts w:ascii="Arial" w:cs="Arial" w:hAnsiTheme="minorEastAsia" w:eastAsiaTheme="minorEastAsia"/>
                <w:szCs w:val="21"/>
              </w:rPr>
              <w:t>校准方法条款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trPr>
        <w:tc>
          <w:tcPr>
            <w:tcW w:w="692" w:type="dxa"/>
            <w:tcBorders>
              <w:bottom w:val="single" w:color="auto" w:sz="4" w:space="0"/>
            </w:tcBorders>
            <w:vAlign w:val="center"/>
          </w:tcPr>
          <w:p>
            <w:pPr>
              <w:spacing w:line="400" w:lineRule="exact"/>
              <w:rPr>
                <w:rFonts w:ascii="Arial" w:hAnsi="Arial" w:cs="Arial" w:eastAsiaTheme="minorEastAsia"/>
                <w:szCs w:val="21"/>
              </w:rPr>
            </w:pPr>
            <w:r>
              <w:rPr>
                <w:rFonts w:hint="eastAsia" w:ascii="Arial" w:hAnsi="Arial" w:cs="Arial" w:eastAsiaTheme="minorEastAsia"/>
                <w:szCs w:val="21"/>
              </w:rPr>
              <w:t>1</w:t>
            </w:r>
          </w:p>
        </w:tc>
        <w:tc>
          <w:tcPr>
            <w:tcW w:w="3533" w:type="dxa"/>
            <w:tcBorders>
              <w:bottom w:val="single" w:color="auto" w:sz="4" w:space="0"/>
            </w:tcBorders>
            <w:vAlign w:val="center"/>
          </w:tcPr>
          <w:p>
            <w:pPr>
              <w:spacing w:line="400" w:lineRule="exact"/>
              <w:jc w:val="center"/>
              <w:rPr>
                <w:rFonts w:ascii="Arial" w:hAnsi="Arial" w:cs="Arial" w:eastAsiaTheme="minorEastAsia"/>
                <w:szCs w:val="21"/>
              </w:rPr>
            </w:pPr>
            <w:r>
              <w:rPr>
                <w:rFonts w:ascii="Arial" w:cs="Arial" w:hAnsiTheme="minorEastAsia" w:eastAsiaTheme="minorEastAsia"/>
                <w:szCs w:val="21"/>
              </w:rPr>
              <w:t>压力水头</w:t>
            </w:r>
          </w:p>
        </w:tc>
        <w:tc>
          <w:tcPr>
            <w:tcW w:w="1907" w:type="dxa"/>
            <w:tcBorders>
              <w:bottom w:val="single" w:color="auto" w:sz="4" w:space="0"/>
            </w:tcBorders>
            <w:vAlign w:val="center"/>
          </w:tcPr>
          <w:p>
            <w:pPr>
              <w:spacing w:line="400" w:lineRule="exact"/>
              <w:jc w:val="center"/>
              <w:rPr>
                <w:rFonts w:ascii="Arial" w:hAnsi="Arial" w:cs="Arial" w:eastAsiaTheme="minorEastAsia"/>
                <w:szCs w:val="21"/>
              </w:rPr>
            </w:pPr>
            <w:r>
              <w:rPr>
                <w:rFonts w:ascii="Arial" w:hAnsi="Arial" w:cs="Arial" w:eastAsiaTheme="minorEastAsia"/>
                <w:szCs w:val="21"/>
              </w:rPr>
              <w:t>5.1</w:t>
            </w:r>
          </w:p>
        </w:tc>
        <w:tc>
          <w:tcPr>
            <w:tcW w:w="2588" w:type="dxa"/>
            <w:tcBorders>
              <w:bottom w:val="single" w:color="auto" w:sz="4" w:space="0"/>
            </w:tcBorders>
            <w:vAlign w:val="center"/>
          </w:tcPr>
          <w:p>
            <w:pPr>
              <w:spacing w:line="400" w:lineRule="exact"/>
              <w:jc w:val="center"/>
              <w:rPr>
                <w:rFonts w:ascii="Arial" w:hAnsi="Arial" w:cs="Arial" w:eastAsiaTheme="minorEastAsia"/>
                <w:szCs w:val="21"/>
              </w:rPr>
            </w:pPr>
            <w:r>
              <w:rPr>
                <w:rFonts w:ascii="Arial" w:hAnsi="Arial" w:cs="Arial" w:eastAsiaTheme="minorEastAsia"/>
                <w:szCs w:val="21"/>
              </w:rPr>
              <w:t>7.3.1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 w:hRule="atLeast"/>
        </w:trPr>
        <w:tc>
          <w:tcPr>
            <w:tcW w:w="692"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2</w:t>
            </w:r>
          </w:p>
        </w:tc>
        <w:tc>
          <w:tcPr>
            <w:tcW w:w="3533" w:type="dxa"/>
            <w:vAlign w:val="center"/>
          </w:tcPr>
          <w:p>
            <w:pPr>
              <w:spacing w:line="400" w:lineRule="exact"/>
              <w:jc w:val="center"/>
              <w:rPr>
                <w:rFonts w:ascii="Arial" w:hAnsi="Arial" w:cs="Arial" w:eastAsiaTheme="minorEastAsia"/>
                <w:szCs w:val="21"/>
              </w:rPr>
            </w:pPr>
            <w:r>
              <w:rPr>
                <w:rFonts w:ascii="Arial" w:cs="Arial" w:hAnsiTheme="minorEastAsia" w:eastAsiaTheme="minorEastAsia"/>
                <w:szCs w:val="21"/>
              </w:rPr>
              <w:t>喷嘴小孔直径</w:t>
            </w:r>
          </w:p>
        </w:tc>
        <w:tc>
          <w:tcPr>
            <w:tcW w:w="1907"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5.2</w:t>
            </w:r>
          </w:p>
        </w:tc>
        <w:tc>
          <w:tcPr>
            <w:tcW w:w="2588"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7.3.2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2"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3</w:t>
            </w:r>
          </w:p>
        </w:tc>
        <w:tc>
          <w:tcPr>
            <w:tcW w:w="3533" w:type="dxa"/>
            <w:vAlign w:val="center"/>
          </w:tcPr>
          <w:p>
            <w:pPr>
              <w:jc w:val="center"/>
              <w:rPr>
                <w:rFonts w:ascii="Arial" w:hAnsi="Arial" w:cs="Arial" w:eastAsiaTheme="minorEastAsia"/>
                <w:szCs w:val="21"/>
              </w:rPr>
            </w:pPr>
            <w:r>
              <w:rPr>
                <w:rFonts w:ascii="Arial" w:cs="Arial" w:hAnsiTheme="minorEastAsia" w:eastAsiaTheme="minorEastAsia"/>
                <w:szCs w:val="21"/>
              </w:rPr>
              <w:t>喷嘴小孔外圈和内圈圆周直径</w:t>
            </w:r>
          </w:p>
        </w:tc>
        <w:tc>
          <w:tcPr>
            <w:tcW w:w="1907"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5.3</w:t>
            </w:r>
          </w:p>
        </w:tc>
        <w:tc>
          <w:tcPr>
            <w:tcW w:w="2588"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7.3.3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2"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4</w:t>
            </w:r>
          </w:p>
        </w:tc>
        <w:tc>
          <w:tcPr>
            <w:tcW w:w="3533" w:type="dxa"/>
            <w:vAlign w:val="center"/>
          </w:tcPr>
          <w:p>
            <w:pPr>
              <w:spacing w:line="400" w:lineRule="exact"/>
              <w:jc w:val="center"/>
              <w:rPr>
                <w:rFonts w:ascii="Arial" w:cs="Arial" w:hAnsiTheme="minorEastAsia" w:eastAsiaTheme="minorEastAsia"/>
                <w:szCs w:val="21"/>
              </w:rPr>
            </w:pPr>
            <w:r>
              <w:rPr>
                <w:rFonts w:ascii="Arial" w:cs="Arial" w:hAnsiTheme="minorEastAsia" w:eastAsiaTheme="minorEastAsia"/>
                <w:szCs w:val="21"/>
              </w:rPr>
              <w:t>试样夹</w:t>
            </w:r>
            <w:r>
              <w:rPr>
                <w:rFonts w:hint="eastAsia" w:ascii="Arial" w:cs="Arial" w:hAnsiTheme="minorEastAsia" w:eastAsiaTheme="minorEastAsia"/>
                <w:szCs w:val="21"/>
              </w:rPr>
              <w:t>器尺寸</w:t>
            </w:r>
          </w:p>
        </w:tc>
        <w:tc>
          <w:tcPr>
            <w:tcW w:w="1907"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5.4</w:t>
            </w:r>
          </w:p>
        </w:tc>
        <w:tc>
          <w:tcPr>
            <w:tcW w:w="2588"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7.3.4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2"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5</w:t>
            </w:r>
          </w:p>
        </w:tc>
        <w:tc>
          <w:tcPr>
            <w:tcW w:w="3533" w:type="dxa"/>
            <w:vAlign w:val="center"/>
          </w:tcPr>
          <w:p>
            <w:pPr>
              <w:spacing w:line="400" w:lineRule="exact"/>
              <w:jc w:val="center"/>
              <w:rPr>
                <w:rFonts w:ascii="Arial" w:hAnsi="Arial" w:cs="Arial" w:eastAsiaTheme="minorEastAsia"/>
                <w:szCs w:val="21"/>
              </w:rPr>
            </w:pPr>
            <w:r>
              <w:rPr>
                <w:rFonts w:ascii="Arial" w:cs="Arial" w:hAnsiTheme="minorEastAsia" w:eastAsiaTheme="minorEastAsia"/>
                <w:szCs w:val="21"/>
              </w:rPr>
              <w:t>喷嘴到试样夹持面（固定）距离</w:t>
            </w:r>
          </w:p>
        </w:tc>
        <w:tc>
          <w:tcPr>
            <w:tcW w:w="1907"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5.5</w:t>
            </w:r>
          </w:p>
        </w:tc>
        <w:tc>
          <w:tcPr>
            <w:tcW w:w="2588"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7.3.5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2"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6</w:t>
            </w:r>
          </w:p>
        </w:tc>
        <w:tc>
          <w:tcPr>
            <w:tcW w:w="3533" w:type="dxa"/>
            <w:vAlign w:val="center"/>
          </w:tcPr>
          <w:p>
            <w:pPr>
              <w:spacing w:line="400" w:lineRule="exact"/>
              <w:jc w:val="center"/>
              <w:rPr>
                <w:rFonts w:ascii="Arial" w:hAnsi="Arial" w:cs="Arial" w:eastAsiaTheme="minorEastAsia"/>
                <w:szCs w:val="21"/>
              </w:rPr>
            </w:pPr>
            <w:r>
              <w:rPr>
                <w:rFonts w:ascii="Arial" w:cs="Arial" w:hAnsiTheme="minorEastAsia" w:eastAsiaTheme="minorEastAsia"/>
                <w:szCs w:val="21"/>
              </w:rPr>
              <w:t>喷淋水水温</w:t>
            </w:r>
          </w:p>
        </w:tc>
        <w:tc>
          <w:tcPr>
            <w:tcW w:w="1907"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5.6</w:t>
            </w:r>
          </w:p>
        </w:tc>
        <w:tc>
          <w:tcPr>
            <w:tcW w:w="2588"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7.3.6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2"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7</w:t>
            </w:r>
          </w:p>
        </w:tc>
        <w:tc>
          <w:tcPr>
            <w:tcW w:w="3533" w:type="dxa"/>
            <w:vAlign w:val="center"/>
          </w:tcPr>
          <w:p>
            <w:pPr>
              <w:spacing w:line="400" w:lineRule="exact"/>
              <w:jc w:val="center"/>
              <w:rPr>
                <w:rFonts w:ascii="Arial" w:hAnsi="Arial" w:cs="Arial" w:eastAsiaTheme="minorEastAsia"/>
                <w:szCs w:val="21"/>
              </w:rPr>
            </w:pPr>
            <w:r>
              <w:rPr>
                <w:rFonts w:ascii="Arial" w:cs="Arial" w:hAnsiTheme="minorEastAsia" w:eastAsiaTheme="minorEastAsia"/>
                <w:szCs w:val="21"/>
              </w:rPr>
              <w:t>喷淋时间</w:t>
            </w:r>
          </w:p>
        </w:tc>
        <w:tc>
          <w:tcPr>
            <w:tcW w:w="1907"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5.7</w:t>
            </w:r>
          </w:p>
        </w:tc>
        <w:tc>
          <w:tcPr>
            <w:tcW w:w="2588" w:type="dxa"/>
            <w:vAlign w:val="center"/>
          </w:tcPr>
          <w:p>
            <w:pPr>
              <w:spacing w:line="400" w:lineRule="exact"/>
              <w:jc w:val="center"/>
              <w:rPr>
                <w:rFonts w:ascii="Arial" w:hAnsi="Arial" w:cs="Arial" w:eastAsiaTheme="minorEastAsia"/>
                <w:szCs w:val="21"/>
              </w:rPr>
            </w:pPr>
            <w:r>
              <w:rPr>
                <w:rFonts w:ascii="Arial" w:hAnsi="Arial" w:cs="Arial" w:eastAsiaTheme="minorEastAsia"/>
                <w:szCs w:val="21"/>
              </w:rPr>
              <w:t>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20" w:type="dxa"/>
            <w:gridSpan w:val="4"/>
            <w:vAlign w:val="center"/>
          </w:tcPr>
          <w:p>
            <w:pPr>
              <w:spacing w:line="400" w:lineRule="exact"/>
              <w:jc w:val="both"/>
              <w:rPr>
                <w:rFonts w:hint="default" w:ascii="Arial" w:hAnsi="Arial" w:cs="Arial" w:eastAsiaTheme="minorEastAsia"/>
                <w:szCs w:val="21"/>
                <w:lang w:val="en-US" w:eastAsia="zh-CN"/>
              </w:rPr>
            </w:pPr>
            <w:r>
              <w:rPr>
                <w:rFonts w:hint="eastAsia" w:ascii="Arial" w:hAnsi="Arial" w:cs="Arial" w:eastAsiaTheme="minorEastAsia"/>
                <w:szCs w:val="21"/>
                <w:lang w:val="en-US" w:eastAsia="zh-CN"/>
              </w:rPr>
              <w:t>注：根据被校准淋雨仪所具有的功能和客户的需求选择校准项目。</w:t>
            </w:r>
          </w:p>
        </w:tc>
      </w:tr>
    </w:tbl>
    <w:p>
      <w:pPr>
        <w:spacing w:line="360" w:lineRule="auto"/>
        <w:rPr>
          <w:rFonts w:ascii="Arial" w:hAnsi="Arial" w:cs="Arial"/>
          <w:sz w:val="24"/>
        </w:rPr>
      </w:pPr>
    </w:p>
    <w:p>
      <w:pPr>
        <w:spacing w:line="360" w:lineRule="auto"/>
        <w:outlineLvl w:val="0"/>
        <w:rPr>
          <w:rFonts w:ascii="Arial" w:hAnsi="Arial" w:cs="Arial" w:eastAsiaTheme="minorEastAsia"/>
          <w:sz w:val="24"/>
        </w:rPr>
      </w:pPr>
      <w:r>
        <w:rPr>
          <w:rFonts w:ascii="Arial" w:hAnsi="Arial" w:cs="Arial" w:eastAsiaTheme="minorEastAsia"/>
          <w:sz w:val="24"/>
        </w:rPr>
        <w:t xml:space="preserve">7.3  </w:t>
      </w:r>
      <w:r>
        <w:rPr>
          <w:rFonts w:ascii="Arial" w:cs="Arial" w:hAnsiTheme="minorEastAsia" w:eastAsiaTheme="minorEastAsia"/>
          <w:sz w:val="24"/>
        </w:rPr>
        <w:t>校准方法</w:t>
      </w:r>
    </w:p>
    <w:p>
      <w:pPr>
        <w:spacing w:line="360" w:lineRule="auto"/>
        <w:outlineLvl w:val="0"/>
        <w:rPr>
          <w:rFonts w:ascii="Arial" w:hAnsi="Arial" w:cs="Arial" w:eastAsiaTheme="minorEastAsia"/>
          <w:sz w:val="24"/>
        </w:rPr>
      </w:pPr>
      <w:r>
        <w:rPr>
          <w:rFonts w:ascii="Arial" w:hAnsi="Arial" w:cs="Arial" w:eastAsiaTheme="minorEastAsia"/>
          <w:sz w:val="24"/>
        </w:rPr>
        <w:t xml:space="preserve">7.3.1  </w:t>
      </w:r>
      <w:r>
        <w:rPr>
          <w:rFonts w:ascii="Arial" w:cs="Arial" w:hAnsiTheme="minorEastAsia" w:eastAsiaTheme="minorEastAsia"/>
          <w:sz w:val="24"/>
        </w:rPr>
        <w:t>压力水头校准</w:t>
      </w:r>
    </w:p>
    <w:p>
      <w:pPr>
        <w:spacing w:line="360" w:lineRule="auto"/>
        <w:rPr>
          <w:rFonts w:ascii="Arial" w:hAnsi="Arial" w:cs="Arial" w:eastAsiaTheme="minorEastAsia"/>
          <w:sz w:val="24"/>
        </w:rPr>
      </w:pPr>
      <w:r>
        <w:rPr>
          <w:rFonts w:ascii="Arial" w:hAnsi="Arial" w:cs="Arial" w:eastAsiaTheme="minorEastAsia"/>
          <w:sz w:val="24"/>
        </w:rPr>
        <w:t xml:space="preserve">7.3.1.1  </w:t>
      </w:r>
      <w:r>
        <w:rPr>
          <w:rFonts w:ascii="Arial" w:cs="Arial" w:hAnsiTheme="minorEastAsia" w:eastAsiaTheme="minorEastAsia"/>
          <w:sz w:val="24"/>
        </w:rPr>
        <w:t>方法一：高差法</w:t>
      </w:r>
    </w:p>
    <w:p>
      <w:pPr>
        <w:spacing w:line="360" w:lineRule="auto"/>
        <w:ind w:firstLine="480" w:firstLineChars="200"/>
        <w:rPr>
          <w:rFonts w:ascii="Arial" w:hAnsi="Arial" w:cs="Arial" w:eastAsiaTheme="minorEastAsia"/>
          <w:sz w:val="24"/>
        </w:rPr>
      </w:pPr>
      <w:r>
        <w:rPr>
          <w:rFonts w:ascii="Arial" w:cs="Arial" w:hAnsiTheme="minorEastAsia" w:eastAsiaTheme="minorEastAsia"/>
          <w:sz w:val="24"/>
        </w:rPr>
        <w:t>在水柱刻度线（压力水头）为</w:t>
      </w:r>
      <w:r>
        <w:rPr>
          <w:rFonts w:ascii="Arial" w:hAnsi="Arial" w:cs="Arial" w:eastAsiaTheme="minorEastAsia"/>
          <w:sz w:val="24"/>
        </w:rPr>
        <w:t>610mm</w:t>
      </w:r>
      <w:r>
        <w:rPr>
          <w:rFonts w:ascii="Arial" w:cs="Arial" w:hAnsiTheme="minorEastAsia" w:eastAsiaTheme="minorEastAsia"/>
          <w:sz w:val="24"/>
        </w:rPr>
        <w:t>时作一标记，选取水箱底面为测量基准面，用钢</w:t>
      </w:r>
      <w:r>
        <w:rPr>
          <w:rFonts w:hint="eastAsia" w:ascii="Arial" w:cs="Arial" w:hAnsiTheme="minorEastAsia" w:eastAsiaTheme="minorEastAsia"/>
          <w:sz w:val="24"/>
        </w:rPr>
        <w:t>卷</w:t>
      </w:r>
      <w:r>
        <w:rPr>
          <w:rFonts w:ascii="Arial" w:cs="Arial" w:hAnsiTheme="minorEastAsia" w:eastAsiaTheme="minorEastAsia"/>
          <w:sz w:val="24"/>
        </w:rPr>
        <w:t>尺分别测量喷嘴中心相对于基准面的高度</w:t>
      </w:r>
      <w:r>
        <w:rPr>
          <w:rFonts w:ascii="Arial" w:hAnsi="Arial" w:cs="Arial" w:eastAsiaTheme="minorEastAsia"/>
          <w:position w:val="-12"/>
        </w:rPr>
        <w:object>
          <v:shape id="_x0000_i1027" o:spt="75" type="#_x0000_t75" style="height:18.75pt;width:12.75pt;" o:ole="t" filled="f" o:preferrelative="t" stroked="f" coordsize="21600,21600">
            <v:path/>
            <v:fill on="f" focussize="0,0"/>
            <v:stroke on="f" joinstyle="miter"/>
            <v:imagedata r:id="rId18" o:title=""/>
            <o:lock v:ext="edit" aspectratio="t"/>
            <w10:wrap type="none"/>
            <w10:anchorlock/>
          </v:shape>
          <o:OLEObject Type="Embed" ProgID="Equation.3" ShapeID="_x0000_i1027" DrawAspect="Content" ObjectID="_1468075725" r:id="rId17">
            <o:LockedField>false</o:LockedField>
          </o:OLEObject>
        </w:object>
      </w:r>
      <w:r>
        <w:rPr>
          <w:rFonts w:ascii="Arial" w:cs="Arial" w:hAnsiTheme="minorEastAsia" w:eastAsiaTheme="minorEastAsia"/>
          <w:sz w:val="24"/>
        </w:rPr>
        <w:t>和</w:t>
      </w:r>
      <w:r>
        <w:rPr>
          <w:rFonts w:ascii="Arial" w:hAnsi="Arial" w:cs="Arial" w:eastAsiaTheme="minorEastAsia"/>
          <w:sz w:val="24"/>
        </w:rPr>
        <w:t>610mm</w:t>
      </w:r>
      <w:r>
        <w:rPr>
          <w:rFonts w:ascii="Arial" w:cs="Arial" w:hAnsiTheme="minorEastAsia" w:eastAsiaTheme="minorEastAsia"/>
          <w:sz w:val="24"/>
        </w:rPr>
        <w:t>的水位标记线相对于基准面的高度</w:t>
      </w:r>
      <w:r>
        <w:rPr>
          <w:rFonts w:ascii="Arial" w:hAnsi="Arial" w:cs="Arial" w:eastAsiaTheme="minorEastAsia"/>
          <w:position w:val="-10"/>
        </w:rPr>
        <w:object>
          <v:shape id="_x0000_i1028" o:spt="75" type="#_x0000_t75" style="height:17.25pt;width:12pt;" o:ole="t" filled="f" o:preferrelative="t" stroked="f" coordsize="21600,21600">
            <v:path/>
            <v:fill on="f" focussize="0,0"/>
            <v:stroke on="f" joinstyle="miter"/>
            <v:imagedata r:id="rId20" o:title=""/>
            <o:lock v:ext="edit" aspectratio="t"/>
            <w10:wrap type="none"/>
            <w10:anchorlock/>
          </v:shape>
          <o:OLEObject Type="Embed" ProgID="Equation.3" ShapeID="_x0000_i1028" DrawAspect="Content" ObjectID="_1468075726" r:id="rId19">
            <o:LockedField>false</o:LockedField>
          </o:OLEObject>
        </w:object>
      </w:r>
      <w:r>
        <w:rPr>
          <w:rFonts w:ascii="Arial" w:cs="Arial" w:hAnsiTheme="minorEastAsia" w:eastAsiaTheme="minorEastAsia"/>
          <w:sz w:val="24"/>
        </w:rPr>
        <w:t>。</w:t>
      </w:r>
    </w:p>
    <w:p>
      <w:pPr>
        <w:spacing w:line="360" w:lineRule="auto"/>
        <w:ind w:firstLine="480" w:firstLineChars="200"/>
        <w:rPr>
          <w:rFonts w:ascii="Arial" w:hAnsi="Arial" w:cs="Arial" w:eastAsiaTheme="minorEastAsia"/>
          <w:sz w:val="24"/>
        </w:rPr>
      </w:pPr>
      <w:r>
        <w:rPr>
          <w:rFonts w:ascii="Arial" w:cs="Arial" w:hAnsiTheme="minorEastAsia" w:eastAsiaTheme="minorEastAsia"/>
          <w:sz w:val="24"/>
        </w:rPr>
        <w:t>水柱高度（压力水头）为</w:t>
      </w:r>
      <w:r>
        <w:rPr>
          <w:rFonts w:ascii="Arial" w:hAnsi="Arial" w:cs="Arial" w:eastAsiaTheme="minorEastAsia"/>
          <w:sz w:val="24"/>
        </w:rPr>
        <w:t>610mm</w:t>
      </w:r>
      <w:r>
        <w:rPr>
          <w:rFonts w:ascii="Arial" w:cs="Arial" w:hAnsiTheme="minorEastAsia" w:eastAsiaTheme="minorEastAsia"/>
          <w:sz w:val="24"/>
        </w:rPr>
        <w:t>的实测值</w:t>
      </w:r>
      <m:oMath>
        <m:sSub>
          <m:sSubPr>
            <m:ctrlPr>
              <w:rPr>
                <w:rFonts w:ascii="Cambria Math" w:hAnsi="Arial" w:cs="Arial" w:eastAsiaTheme="minorEastAsia"/>
                <w:sz w:val="24"/>
              </w:rPr>
            </m:ctrlPr>
          </m:sSubPr>
          <m:e>
            <m:r>
              <m:rPr>
                <m:sty m:val="p"/>
              </m:rPr>
              <w:rPr>
                <w:rFonts w:ascii="Cambria Math" w:hAnsi="Arial" w:cs="Arial" w:eastAsiaTheme="minorEastAsia"/>
                <w:sz w:val="24"/>
              </w:rPr>
              <m:t>H</m:t>
            </m:r>
            <m:ctrlPr>
              <w:rPr>
                <w:rFonts w:ascii="Cambria Math" w:hAnsi="Arial" w:cs="Arial" w:eastAsiaTheme="minorEastAsia"/>
                <w:sz w:val="24"/>
              </w:rPr>
            </m:ctrlPr>
          </m:e>
          <m:sub>
            <m:r>
              <w:rPr>
                <w:rFonts w:ascii="Cambria Math" w:hAnsi="Arial" w:cs="Arial" w:eastAsiaTheme="minorEastAsia"/>
                <w:sz w:val="24"/>
              </w:rPr>
              <m:t>610</m:t>
            </m:r>
            <m:ctrlPr>
              <w:rPr>
                <w:rFonts w:ascii="Cambria Math" w:hAnsi="Arial" w:cs="Arial" w:eastAsiaTheme="minorEastAsia"/>
                <w:sz w:val="24"/>
              </w:rPr>
            </m:ctrlPr>
          </m:sub>
        </m:sSub>
      </m:oMath>
      <w:r>
        <w:rPr>
          <w:rFonts w:ascii="Arial" w:cs="Arial" w:hAnsiTheme="minorEastAsia" w:eastAsiaTheme="minorEastAsia"/>
          <w:sz w:val="24"/>
        </w:rPr>
        <w:t>，按公式</w:t>
      </w:r>
      <w:r>
        <w:rPr>
          <w:rFonts w:ascii="Arial" w:hAnsi="Arial" w:cs="Arial" w:eastAsiaTheme="minorEastAsia"/>
          <w:sz w:val="24"/>
        </w:rPr>
        <w:t>1</w:t>
      </w:r>
      <w:r>
        <w:rPr>
          <w:rFonts w:ascii="Arial" w:cs="Arial" w:hAnsiTheme="minorEastAsia" w:eastAsiaTheme="minorEastAsia"/>
          <w:sz w:val="24"/>
        </w:rPr>
        <w:t>计算：</w:t>
      </w:r>
    </w:p>
    <w:p>
      <w:pPr>
        <w:wordWrap w:val="0"/>
        <w:spacing w:line="360" w:lineRule="auto"/>
        <w:ind w:firstLine="420" w:firstLineChars="200"/>
        <w:jc w:val="right"/>
        <w:rPr>
          <w:rFonts w:ascii="Arial" w:hAnsi="Arial" w:cs="Arial" w:eastAsiaTheme="minorEastAsia"/>
          <w:sz w:val="24"/>
        </w:rPr>
      </w:pPr>
      <w:r>
        <w:rPr>
          <w:rFonts w:ascii="Arial" w:hAnsi="Arial" w:cs="Arial" w:eastAsiaTheme="minorEastAsia"/>
          <w:position w:val="-12"/>
        </w:rPr>
        <w:object>
          <v:shape id="_x0000_i1029" o:spt="75" type="#_x0000_t75" style="height:18.75pt;width:68.25pt;" o:ole="t" filled="f" o:preferrelative="t" stroked="f" coordsize="21600,21600">
            <v:path/>
            <v:fill on="f" focussize="0,0"/>
            <v:stroke on="f" joinstyle="miter"/>
            <v:imagedata r:id="rId22" o:title=""/>
            <o:lock v:ext="edit" aspectratio="t"/>
            <w10:wrap type="none"/>
            <w10:anchorlock/>
          </v:shape>
          <o:OLEObject Type="Embed" ProgID="Equation.3" ShapeID="_x0000_i1029" DrawAspect="Content" ObjectID="_1468075727" r:id="rId21">
            <o:LockedField>false</o:LockedField>
          </o:OLEObject>
        </w:object>
      </w:r>
      <w:r>
        <w:rPr>
          <w:rFonts w:ascii="Arial" w:hAnsi="Arial" w:cs="Arial" w:eastAsiaTheme="minorEastAsia"/>
          <w:sz w:val="24"/>
        </w:rPr>
        <w:t xml:space="preserve">   ---------------------------------</w:t>
      </w:r>
      <w:r>
        <w:rPr>
          <w:rFonts w:ascii="Arial" w:cs="Arial" w:hAnsiTheme="minorEastAsia" w:eastAsiaTheme="minorEastAsia"/>
          <w:sz w:val="24"/>
        </w:rPr>
        <w:t>（</w:t>
      </w:r>
      <w:r>
        <w:rPr>
          <w:rFonts w:ascii="Arial" w:hAnsi="Arial" w:cs="Arial" w:eastAsiaTheme="minorEastAsia"/>
          <w:sz w:val="24"/>
        </w:rPr>
        <w:t xml:space="preserve"> 1 </w:t>
      </w:r>
      <w:r>
        <w:rPr>
          <w:rFonts w:ascii="Arial" w:cs="Arial" w:hAnsiTheme="minorEastAsia" w:eastAsiaTheme="minorEastAsia"/>
          <w:sz w:val="24"/>
        </w:rPr>
        <w:t>）</w:t>
      </w:r>
    </w:p>
    <w:p>
      <w:pPr>
        <w:spacing w:line="360" w:lineRule="auto"/>
        <w:ind w:firstLine="480" w:firstLineChars="200"/>
        <w:rPr>
          <w:rFonts w:ascii="Arial" w:hAnsi="Arial" w:cs="Arial" w:eastAsiaTheme="minorEastAsia"/>
          <w:sz w:val="24"/>
        </w:rPr>
      </w:pPr>
      <w:r>
        <w:rPr>
          <w:rFonts w:ascii="Arial" w:cs="Arial" w:hAnsiTheme="minorEastAsia" w:eastAsiaTheme="minorEastAsia"/>
          <w:sz w:val="24"/>
        </w:rPr>
        <w:t>式中：</w:t>
      </w:r>
    </w:p>
    <w:p>
      <w:pPr>
        <w:spacing w:line="360" w:lineRule="auto"/>
        <w:ind w:firstLine="1050" w:firstLineChars="500"/>
        <w:rPr>
          <w:rFonts w:ascii="Arial" w:hAnsi="Arial" w:cs="Arial" w:eastAsiaTheme="minorEastAsia"/>
          <w:sz w:val="24"/>
        </w:rPr>
      </w:pPr>
      <w:r>
        <w:rPr>
          <w:rFonts w:ascii="Arial" w:hAnsi="Arial" w:cs="Arial" w:eastAsiaTheme="minorEastAsia"/>
          <w:position w:val="-12"/>
        </w:rPr>
        <w:object>
          <v:shape id="_x0000_i1030" o:spt="75" type="#_x0000_t75" style="height:18.75pt;width:25.5pt;" o:ole="t" filled="f" o:preferrelative="t" stroked="f" coordsize="21600,21600">
            <v:path/>
            <v:fill on="f" focussize="0,0"/>
            <v:stroke on="f" joinstyle="miter"/>
            <v:imagedata r:id="rId24" o:title=""/>
            <o:lock v:ext="edit" aspectratio="t"/>
            <w10:wrap type="none"/>
            <w10:anchorlock/>
          </v:shape>
          <o:OLEObject Type="Embed" ProgID="Equation.3" ShapeID="_x0000_i1030" DrawAspect="Content" ObjectID="_1468075728" r:id="rId23">
            <o:LockedField>false</o:LockedField>
          </o:OLEObject>
        </w:object>
      </w:r>
      <w:r>
        <w:rPr>
          <w:rFonts w:ascii="Arial" w:hAnsi="Arial" w:cs="Arial" w:eastAsiaTheme="minorEastAsia"/>
          <w:sz w:val="24"/>
        </w:rPr>
        <w:t>—</w:t>
      </w:r>
      <w:r>
        <w:rPr>
          <w:rFonts w:ascii="Arial" w:cs="Arial" w:hAnsiTheme="minorEastAsia" w:eastAsiaTheme="minorEastAsia"/>
          <w:sz w:val="24"/>
        </w:rPr>
        <w:t>水柱高度为</w:t>
      </w:r>
      <w:r>
        <w:rPr>
          <w:rFonts w:ascii="Arial" w:hAnsi="Arial" w:cs="Arial" w:eastAsiaTheme="minorEastAsia"/>
          <w:sz w:val="24"/>
        </w:rPr>
        <w:t>610mm</w:t>
      </w:r>
      <w:r>
        <w:rPr>
          <w:rFonts w:ascii="Arial" w:cs="Arial" w:hAnsiTheme="minorEastAsia" w:eastAsiaTheme="minorEastAsia"/>
          <w:sz w:val="24"/>
        </w:rPr>
        <w:t>的实测值（</w:t>
      </w:r>
      <w:r>
        <w:rPr>
          <w:rFonts w:ascii="Arial" w:hAnsi="Arial" w:cs="Arial" w:eastAsiaTheme="minorEastAsia"/>
          <w:sz w:val="24"/>
        </w:rPr>
        <w:t>mm</w:t>
      </w:r>
      <w:r>
        <w:rPr>
          <w:rFonts w:ascii="Arial" w:cs="Arial" w:hAnsiTheme="minorEastAsia" w:eastAsiaTheme="minorEastAsia"/>
          <w:sz w:val="24"/>
        </w:rPr>
        <w:t>）；</w:t>
      </w:r>
    </w:p>
    <w:p>
      <w:pPr>
        <w:spacing w:line="360" w:lineRule="auto"/>
        <w:ind w:firstLine="420" w:firstLineChars="200"/>
        <w:rPr>
          <w:rFonts w:ascii="Arial" w:hAnsi="Arial" w:cs="Arial" w:eastAsiaTheme="minorEastAsia"/>
          <w:sz w:val="24"/>
        </w:rPr>
      </w:pPr>
      <w:r>
        <w:rPr>
          <w:rFonts w:ascii="Arial" w:hAnsi="Arial" w:cs="Arial" w:eastAsiaTheme="minorEastAsia"/>
        </w:rPr>
        <w:t xml:space="preserve">        </w:t>
      </w:r>
      <w:r>
        <w:rPr>
          <w:rFonts w:ascii="Arial" w:hAnsi="Arial" w:cs="Arial" w:eastAsiaTheme="minorEastAsia"/>
          <w:position w:val="-10"/>
        </w:rPr>
        <w:object>
          <v:shape id="_x0000_i1031" o:spt="75" type="#_x0000_t75" style="height:17.25pt;width:12pt;" o:ole="t" filled="f" o:preferrelative="t" stroked="f" coordsize="21600,21600">
            <v:path/>
            <v:fill on="f" focussize="0,0"/>
            <v:stroke on="f" joinstyle="miter"/>
            <v:imagedata r:id="rId26" o:title=""/>
            <o:lock v:ext="edit" aspectratio="t"/>
            <w10:wrap type="none"/>
            <w10:anchorlock/>
          </v:shape>
          <o:OLEObject Type="Embed" ProgID="Equation.3" ShapeID="_x0000_i1031" DrawAspect="Content" ObjectID="_1468075729" r:id="rId25">
            <o:LockedField>false</o:LockedField>
          </o:OLEObject>
        </w:object>
      </w:r>
      <w:r>
        <w:rPr>
          <w:rFonts w:ascii="Arial" w:hAnsi="Arial" w:cs="Arial" w:eastAsiaTheme="minorEastAsia"/>
          <w:sz w:val="24"/>
        </w:rPr>
        <w:t>—</w:t>
      </w:r>
      <w:r>
        <w:rPr>
          <w:rFonts w:ascii="Arial" w:cs="Arial" w:hAnsiTheme="minorEastAsia" w:eastAsiaTheme="minorEastAsia"/>
          <w:sz w:val="24"/>
        </w:rPr>
        <w:t>水柱高度为</w:t>
      </w:r>
      <w:r>
        <w:rPr>
          <w:rFonts w:ascii="Arial" w:hAnsi="Arial" w:cs="Arial" w:eastAsiaTheme="minorEastAsia"/>
          <w:sz w:val="24"/>
        </w:rPr>
        <w:t>610mm</w:t>
      </w:r>
      <w:r>
        <w:rPr>
          <w:rFonts w:ascii="Arial" w:cs="Arial" w:hAnsiTheme="minorEastAsia" w:eastAsiaTheme="minorEastAsia"/>
          <w:sz w:val="24"/>
        </w:rPr>
        <w:t>时的水位标记线相对于基准面的高度（</w:t>
      </w:r>
      <w:r>
        <w:rPr>
          <w:rFonts w:ascii="Arial" w:hAnsi="Arial" w:cs="Arial" w:eastAsiaTheme="minorEastAsia"/>
          <w:sz w:val="24"/>
        </w:rPr>
        <w:t>mm</w:t>
      </w:r>
      <w:r>
        <w:rPr>
          <w:rFonts w:ascii="Arial" w:cs="Arial" w:hAnsiTheme="minorEastAsia" w:eastAsiaTheme="minorEastAsia"/>
          <w:sz w:val="24"/>
        </w:rPr>
        <w:t>）；</w:t>
      </w:r>
    </w:p>
    <w:p>
      <w:pPr>
        <w:spacing w:line="360" w:lineRule="auto"/>
        <w:ind w:firstLine="420" w:firstLineChars="200"/>
        <w:rPr>
          <w:rFonts w:ascii="Arial" w:hAnsi="Arial" w:cs="Arial" w:eastAsiaTheme="minorEastAsia"/>
          <w:sz w:val="24"/>
        </w:rPr>
      </w:pPr>
      <w:r>
        <w:rPr>
          <w:rFonts w:ascii="Arial" w:hAnsi="Arial" w:cs="Arial" w:eastAsiaTheme="minorEastAsia"/>
        </w:rPr>
        <w:t xml:space="preserve">        </w:t>
      </w:r>
      <w:r>
        <w:rPr>
          <w:rFonts w:ascii="Arial" w:hAnsi="Arial" w:cs="Arial" w:eastAsiaTheme="minorEastAsia"/>
          <w:position w:val="-12"/>
        </w:rPr>
        <w:object>
          <v:shape id="_x0000_i1032" o:spt="75" type="#_x0000_t75" style="height:18.75pt;width:12.75pt;" o:ole="t" filled="f" o:preferrelative="t" stroked="f" coordsize="21600,21600">
            <v:path/>
            <v:fill on="f" focussize="0,0"/>
            <v:stroke on="f" joinstyle="miter"/>
            <v:imagedata r:id="rId28" o:title=""/>
            <o:lock v:ext="edit" aspectratio="t"/>
            <w10:wrap type="none"/>
            <w10:anchorlock/>
          </v:shape>
          <o:OLEObject Type="Embed" ProgID="Equation.3" ShapeID="_x0000_i1032" DrawAspect="Content" ObjectID="_1468075730" r:id="rId27">
            <o:LockedField>false</o:LockedField>
          </o:OLEObject>
        </w:object>
      </w:r>
      <w:r>
        <w:rPr>
          <w:rFonts w:ascii="Arial" w:hAnsi="Arial" w:cs="Arial" w:eastAsiaTheme="minorEastAsia"/>
          <w:sz w:val="24"/>
        </w:rPr>
        <w:t>—</w:t>
      </w:r>
      <w:r>
        <w:rPr>
          <w:rFonts w:ascii="Arial" w:cs="Arial" w:hAnsiTheme="minorEastAsia" w:eastAsiaTheme="minorEastAsia"/>
          <w:sz w:val="24"/>
        </w:rPr>
        <w:t>喷嘴中心相对于基准面的高度（</w:t>
      </w:r>
      <w:r>
        <w:rPr>
          <w:rFonts w:ascii="Arial" w:hAnsi="Arial" w:cs="Arial" w:eastAsiaTheme="minorEastAsia"/>
          <w:sz w:val="24"/>
        </w:rPr>
        <w:t>mm</w:t>
      </w:r>
      <w:r>
        <w:rPr>
          <w:rFonts w:ascii="Arial" w:cs="Arial" w:hAnsiTheme="minorEastAsia" w:eastAsiaTheme="minorEastAsia"/>
          <w:sz w:val="24"/>
        </w:rPr>
        <w:t>）。</w:t>
      </w:r>
    </w:p>
    <w:p>
      <w:pPr>
        <w:spacing w:line="360" w:lineRule="auto"/>
        <w:ind w:firstLine="480" w:firstLineChars="200"/>
        <w:rPr>
          <w:rFonts w:ascii="Arial" w:hAnsi="Arial" w:cs="Arial" w:eastAsiaTheme="minorEastAsia"/>
          <w:sz w:val="24"/>
        </w:rPr>
      </w:pPr>
      <w:r>
        <w:rPr>
          <w:rFonts w:ascii="Arial" w:cs="Arial" w:hAnsiTheme="minorEastAsia" w:eastAsiaTheme="minorEastAsia"/>
          <w:sz w:val="24"/>
        </w:rPr>
        <w:t>用</w:t>
      </w:r>
      <w:r>
        <w:rPr>
          <w:rFonts w:hint="eastAsia" w:ascii="Arial" w:hAnsi="Arial" w:cs="Arial" w:eastAsiaTheme="minorEastAsia"/>
          <w:sz w:val="24"/>
        </w:rPr>
        <w:t>钢卷尺</w:t>
      </w:r>
      <w:r>
        <w:rPr>
          <w:rFonts w:ascii="Arial" w:cs="Arial" w:hAnsiTheme="minorEastAsia" w:eastAsiaTheme="minorEastAsia"/>
          <w:sz w:val="24"/>
        </w:rPr>
        <w:t>测量其余需校准的水柱高度</w:t>
      </w:r>
      <w:r>
        <w:rPr>
          <w:rFonts w:ascii="Arial" w:hAnsi="Arial" w:cs="Arial" w:eastAsiaTheme="minorEastAsia"/>
          <w:position w:val="-12"/>
        </w:rPr>
        <w:object>
          <v:shape id="_x0000_i1033" o:spt="75" type="#_x0000_t75" style="height:18.75pt;width:16.5pt;" o:ole="t" filled="f" o:preferrelative="t" stroked="f" coordsize="21600,21600">
            <v:path/>
            <v:fill on="f" focussize="0,0"/>
            <v:stroke on="f" joinstyle="miter"/>
            <v:imagedata r:id="rId30" o:title=""/>
            <o:lock v:ext="edit" aspectratio="t"/>
            <w10:wrap type="none"/>
            <w10:anchorlock/>
          </v:shape>
          <o:OLEObject Type="Embed" ProgID="Equation.3" ShapeID="_x0000_i1033" DrawAspect="Content" ObjectID="_1468075731" r:id="rId29">
            <o:LockedField>false</o:LockedField>
          </o:OLEObject>
        </w:object>
      </w:r>
      <w:r>
        <w:rPr>
          <w:rFonts w:ascii="Arial" w:cs="Arial" w:hAnsiTheme="minorEastAsia" w:eastAsiaTheme="minorEastAsia"/>
        </w:rPr>
        <w:t>，</w:t>
      </w:r>
      <w:r>
        <w:rPr>
          <w:rFonts w:ascii="Arial" w:cs="Arial" w:hAnsiTheme="minorEastAsia" w:eastAsiaTheme="minorEastAsia"/>
          <w:sz w:val="24"/>
        </w:rPr>
        <w:t>以</w:t>
      </w:r>
      <w:r>
        <w:rPr>
          <w:rFonts w:ascii="Arial" w:hAnsi="Arial" w:cs="Arial" w:eastAsiaTheme="minorEastAsia"/>
          <w:sz w:val="24"/>
        </w:rPr>
        <w:t>610mm</w:t>
      </w:r>
      <w:r>
        <w:rPr>
          <w:rFonts w:ascii="Arial" w:cs="Arial" w:hAnsiTheme="minorEastAsia" w:eastAsiaTheme="minorEastAsia"/>
          <w:sz w:val="24"/>
        </w:rPr>
        <w:t>标记线为基线，测量其高度差</w:t>
      </w:r>
      <w:r>
        <w:rPr>
          <w:rFonts w:ascii="Arial" w:hAnsi="Arial" w:cs="Arial" w:eastAsiaTheme="minorEastAsia"/>
          <w:position w:val="-12"/>
        </w:rPr>
        <w:object>
          <v:shape id="_x0000_i1034" o:spt="75" type="#_x0000_t75" style="height:18.75pt;width:12pt;" o:ole="t" filled="f" o:preferrelative="t" stroked="f" coordsize="21600,21600">
            <v:path/>
            <v:fill on="f" focussize="0,0"/>
            <v:stroke on="f" joinstyle="miter"/>
            <v:imagedata r:id="rId32" o:title=""/>
            <o:lock v:ext="edit" aspectratio="t"/>
            <w10:wrap type="none"/>
            <w10:anchorlock/>
          </v:shape>
          <o:OLEObject Type="Embed" ProgID="Equation.3" ShapeID="_x0000_i1034" DrawAspect="Content" ObjectID="_1468075732" r:id="rId31">
            <o:LockedField>false</o:LockedField>
          </o:OLEObject>
        </w:object>
      </w:r>
      <w:r>
        <w:rPr>
          <w:rFonts w:ascii="Arial" w:cs="Arial" w:hAnsiTheme="minorEastAsia" w:eastAsiaTheme="minorEastAsia"/>
          <w:sz w:val="24"/>
        </w:rPr>
        <w:t>。按公式</w:t>
      </w:r>
      <w:r>
        <w:rPr>
          <w:rFonts w:ascii="Arial" w:hAnsi="Arial" w:cs="Arial" w:eastAsiaTheme="minorEastAsia"/>
          <w:sz w:val="24"/>
        </w:rPr>
        <w:t>2</w:t>
      </w:r>
      <w:r>
        <w:rPr>
          <w:rFonts w:ascii="Arial" w:cs="Arial" w:hAnsiTheme="minorEastAsia" w:eastAsiaTheme="minorEastAsia"/>
          <w:sz w:val="24"/>
        </w:rPr>
        <w:t>计算：</w:t>
      </w:r>
    </w:p>
    <w:p>
      <w:pPr>
        <w:spacing w:line="360" w:lineRule="auto"/>
        <w:ind w:firstLine="420" w:firstLineChars="200"/>
        <w:jc w:val="right"/>
        <w:rPr>
          <w:rFonts w:ascii="Arial" w:hAnsi="Arial" w:cs="Arial" w:eastAsiaTheme="minorEastAsia"/>
          <w:sz w:val="24"/>
        </w:rPr>
      </w:pPr>
      <w:r>
        <w:rPr>
          <w:rFonts w:ascii="Arial" w:hAnsi="Arial" w:cs="Arial" w:eastAsiaTheme="minorEastAsia"/>
          <w:position w:val="-12"/>
        </w:rPr>
        <w:object>
          <v:shape id="_x0000_i1035" o:spt="75" type="#_x0000_t75" style="height:18pt;width:71.25pt;" o:ole="t" filled="f" o:preferrelative="t" stroked="f" coordsize="21600,21600">
            <v:path/>
            <v:fill on="f" focussize="0,0"/>
            <v:stroke on="f" joinstyle="miter"/>
            <v:imagedata r:id="rId34" o:title=""/>
            <o:lock v:ext="edit" aspectratio="t"/>
            <w10:wrap type="none"/>
            <w10:anchorlock/>
          </v:shape>
          <o:OLEObject Type="Embed" ProgID="Equation.3" ShapeID="_x0000_i1035" DrawAspect="Content" ObjectID="_1468075733" r:id="rId33">
            <o:LockedField>false</o:LockedField>
          </o:OLEObject>
        </w:object>
      </w:r>
      <w:r>
        <w:rPr>
          <w:rFonts w:ascii="Arial" w:hAnsi="Arial" w:cs="Arial" w:eastAsiaTheme="minorEastAsia"/>
          <w:sz w:val="24"/>
        </w:rPr>
        <w:t>----------------------------------</w:t>
      </w:r>
      <w:r>
        <w:rPr>
          <w:rFonts w:ascii="Arial" w:cs="Arial" w:hAnsiTheme="minorEastAsia" w:eastAsiaTheme="minorEastAsia"/>
          <w:sz w:val="24"/>
        </w:rPr>
        <w:t>（</w:t>
      </w:r>
      <w:r>
        <w:rPr>
          <w:rFonts w:ascii="Arial" w:hAnsi="Arial" w:cs="Arial" w:eastAsiaTheme="minorEastAsia"/>
          <w:sz w:val="24"/>
        </w:rPr>
        <w:t xml:space="preserve"> 2 </w:t>
      </w:r>
      <w:r>
        <w:rPr>
          <w:rFonts w:ascii="Arial" w:cs="Arial" w:hAnsiTheme="minorEastAsia" w:eastAsiaTheme="minorEastAsia"/>
          <w:sz w:val="24"/>
        </w:rPr>
        <w:t>）</w:t>
      </w:r>
    </w:p>
    <w:p>
      <w:pPr>
        <w:spacing w:line="360" w:lineRule="auto"/>
        <w:ind w:firstLine="480" w:firstLineChars="200"/>
        <w:rPr>
          <w:rFonts w:ascii="Arial" w:hAnsi="Arial" w:cs="Arial" w:eastAsiaTheme="minorEastAsia"/>
          <w:sz w:val="24"/>
        </w:rPr>
      </w:pPr>
      <w:r>
        <w:rPr>
          <w:rFonts w:ascii="Arial" w:cs="Arial" w:hAnsiTheme="minorEastAsia" w:eastAsiaTheme="minorEastAsia"/>
          <w:sz w:val="24"/>
        </w:rPr>
        <w:t>式中：</w:t>
      </w:r>
    </w:p>
    <w:p>
      <w:pPr>
        <w:spacing w:line="360" w:lineRule="auto"/>
        <w:ind w:firstLine="1050" w:firstLineChars="500"/>
        <w:rPr>
          <w:rFonts w:ascii="Arial" w:hAnsi="Arial" w:cs="Arial" w:eastAsiaTheme="minorEastAsia"/>
          <w:sz w:val="24"/>
        </w:rPr>
      </w:pPr>
      <w:r>
        <w:rPr>
          <w:rFonts w:ascii="Arial" w:hAnsi="Arial" w:cs="Arial" w:eastAsiaTheme="minorEastAsia"/>
          <w:position w:val="-12"/>
        </w:rPr>
        <w:object>
          <v:shape id="_x0000_i1036" o:spt="75" type="#_x0000_t75" style="height:18.75pt;width:16.5pt;" o:ole="t" filled="f" o:preferrelative="t" stroked="f" coordsize="21600,21600">
            <v:path/>
            <v:fill on="f" focussize="0,0"/>
            <v:stroke on="f" joinstyle="miter"/>
            <v:imagedata r:id="rId36" o:title=""/>
            <o:lock v:ext="edit" aspectratio="t"/>
            <w10:wrap type="none"/>
            <w10:anchorlock/>
          </v:shape>
          <o:OLEObject Type="Embed" ProgID="Equation.3" ShapeID="_x0000_i1036" DrawAspect="Content" ObjectID="_1468075734" r:id="rId35">
            <o:LockedField>false</o:LockedField>
          </o:OLEObject>
        </w:object>
      </w:r>
      <w:r>
        <w:rPr>
          <w:rFonts w:ascii="Arial" w:hAnsi="Arial" w:cs="Arial" w:eastAsiaTheme="minorEastAsia"/>
          <w:sz w:val="24"/>
        </w:rPr>
        <w:t>—</w:t>
      </w:r>
      <w:r>
        <w:rPr>
          <w:rFonts w:ascii="Arial" w:cs="Arial" w:hAnsiTheme="minorEastAsia" w:eastAsiaTheme="minorEastAsia"/>
          <w:sz w:val="24"/>
        </w:rPr>
        <w:t>需校准的水柱高度的实测值（</w:t>
      </w:r>
      <w:r>
        <w:rPr>
          <w:rFonts w:ascii="Arial" w:hAnsi="Arial" w:cs="Arial" w:eastAsiaTheme="minorEastAsia"/>
          <w:sz w:val="24"/>
        </w:rPr>
        <w:t>mm</w:t>
      </w:r>
      <w:r>
        <w:rPr>
          <w:rFonts w:ascii="Arial" w:cs="Arial" w:hAnsiTheme="minorEastAsia" w:eastAsiaTheme="minorEastAsia"/>
          <w:sz w:val="24"/>
        </w:rPr>
        <w:t>）；</w:t>
      </w:r>
    </w:p>
    <w:p>
      <w:pPr>
        <w:spacing w:line="360" w:lineRule="auto"/>
        <w:ind w:firstLine="420" w:firstLineChars="200"/>
        <w:rPr>
          <w:rFonts w:ascii="Arial" w:hAnsi="Arial" w:cs="Arial" w:eastAsiaTheme="minorEastAsia"/>
          <w:sz w:val="24"/>
        </w:rPr>
      </w:pPr>
      <w:r>
        <w:rPr>
          <w:rFonts w:ascii="Arial" w:hAnsi="Arial" w:cs="Arial" w:eastAsiaTheme="minorEastAsia"/>
        </w:rPr>
        <w:t xml:space="preserve">       </w:t>
      </w:r>
      <w:r>
        <w:rPr>
          <w:rFonts w:ascii="Arial" w:hAnsi="Arial" w:cs="Arial" w:eastAsiaTheme="minorEastAsia"/>
          <w:position w:val="-12"/>
        </w:rPr>
        <w:object>
          <v:shape id="_x0000_i1037" o:spt="75" type="#_x0000_t75" style="height:18.75pt;width:12pt;" o:ole="t" filled="f" o:preferrelative="t" stroked="f" coordsize="21600,21600">
            <v:path/>
            <v:fill on="f" focussize="0,0"/>
            <v:stroke on="f" joinstyle="miter"/>
            <v:imagedata r:id="rId38" o:title=""/>
            <o:lock v:ext="edit" aspectratio="t"/>
            <w10:wrap type="none"/>
            <w10:anchorlock/>
          </v:shape>
          <o:OLEObject Type="Embed" ProgID="Equation.3" ShapeID="_x0000_i1037" DrawAspect="Content" ObjectID="_1468075735" r:id="rId37">
            <o:LockedField>false</o:LockedField>
          </o:OLEObject>
        </w:object>
      </w:r>
      <w:r>
        <w:rPr>
          <w:rFonts w:ascii="Arial" w:hAnsi="Arial" w:cs="Arial" w:eastAsiaTheme="minorEastAsia"/>
          <w:sz w:val="24"/>
        </w:rPr>
        <w:t>—</w:t>
      </w:r>
      <w:r>
        <w:rPr>
          <w:rFonts w:ascii="Arial" w:cs="Arial" w:hAnsiTheme="minorEastAsia" w:eastAsiaTheme="minorEastAsia"/>
          <w:sz w:val="24"/>
        </w:rPr>
        <w:t>与基线</w:t>
      </w:r>
      <w:r>
        <w:rPr>
          <w:rFonts w:ascii="Arial" w:hAnsi="Arial" w:cs="Arial" w:eastAsiaTheme="minorEastAsia"/>
          <w:sz w:val="24"/>
        </w:rPr>
        <w:t>610mm</w:t>
      </w:r>
      <w:r>
        <w:rPr>
          <w:rFonts w:ascii="Arial" w:cs="Arial" w:hAnsiTheme="minorEastAsia" w:eastAsiaTheme="minorEastAsia"/>
          <w:sz w:val="24"/>
        </w:rPr>
        <w:t>标记线的高度差（</w:t>
      </w:r>
      <w:r>
        <w:rPr>
          <w:rFonts w:ascii="Arial" w:hAnsi="Arial" w:cs="Arial" w:eastAsiaTheme="minorEastAsia"/>
          <w:sz w:val="24"/>
        </w:rPr>
        <w:t>mm</w:t>
      </w:r>
      <w:r>
        <w:rPr>
          <w:rFonts w:ascii="Arial" w:cs="Arial" w:hAnsiTheme="minorEastAsia"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7.3.1.2  </w:t>
      </w:r>
      <w:r>
        <w:rPr>
          <w:rFonts w:ascii="Arial" w:cs="Arial" w:hAnsiTheme="minorEastAsia" w:eastAsiaTheme="minorEastAsia"/>
          <w:sz w:val="24"/>
        </w:rPr>
        <w:t>方法二：</w:t>
      </w:r>
      <w:r>
        <w:rPr>
          <w:rFonts w:hint="eastAsia" w:ascii="Arial" w:hAnsi="Arial" w:cs="Arial" w:eastAsiaTheme="minorEastAsia"/>
          <w:kern w:val="0"/>
          <w:sz w:val="24"/>
        </w:rPr>
        <w:t>泵加压</w:t>
      </w:r>
      <w:r>
        <w:rPr>
          <w:rFonts w:ascii="Arial" w:cs="Arial" w:hAnsiTheme="minorEastAsia" w:eastAsiaTheme="minorEastAsia"/>
          <w:sz w:val="24"/>
        </w:rPr>
        <w:t>法</w:t>
      </w:r>
    </w:p>
    <w:p>
      <w:pPr>
        <w:spacing w:line="360" w:lineRule="auto"/>
        <w:rPr>
          <w:rFonts w:ascii="Arial" w:hAnsi="Arial" w:cs="Arial" w:eastAsiaTheme="minorEastAsia"/>
          <w:sz w:val="24"/>
        </w:rPr>
      </w:pPr>
      <w:r>
        <w:rPr>
          <w:rFonts w:ascii="Arial" w:hAnsi="Arial" w:cs="Arial" w:eastAsiaTheme="minorEastAsia"/>
          <w:color w:val="000000"/>
          <w:sz w:val="24"/>
        </w:rPr>
        <w:t xml:space="preserve">7.3.1.2.1  </w:t>
      </w:r>
      <w:r>
        <w:rPr>
          <w:rFonts w:ascii="Arial" w:cs="Arial" w:hAnsiTheme="minorEastAsia" w:eastAsiaTheme="minorEastAsia"/>
          <w:color w:val="000000"/>
          <w:sz w:val="24"/>
        </w:rPr>
        <w:t>将</w:t>
      </w:r>
      <w:r>
        <w:rPr>
          <w:rFonts w:hint="eastAsia" w:ascii="宋体" w:hAnsi="宋体" w:cs="宋体"/>
          <w:bCs/>
          <w:sz w:val="24"/>
        </w:rPr>
        <w:t>数显压力表</w:t>
      </w:r>
      <w:r>
        <w:rPr>
          <w:rFonts w:ascii="Arial" w:cs="Arial" w:hAnsiTheme="minorEastAsia" w:eastAsiaTheme="minorEastAsia"/>
          <w:color w:val="000000"/>
          <w:sz w:val="24"/>
        </w:rPr>
        <w:t>串接在喷嘴管路上</w:t>
      </w:r>
      <w:r>
        <w:rPr>
          <w:rFonts w:ascii="Arial" w:cs="Arial" w:hAnsiTheme="minorEastAsia" w:eastAsiaTheme="minorEastAsia"/>
          <w:sz w:val="24"/>
        </w:rPr>
        <w:t>，使</w:t>
      </w:r>
      <w:r>
        <w:rPr>
          <w:rFonts w:hint="eastAsia" w:ascii="宋体" w:hAnsi="宋体" w:cs="宋体"/>
          <w:bCs/>
          <w:sz w:val="24"/>
        </w:rPr>
        <w:t>数显压力表</w:t>
      </w:r>
      <w:r>
        <w:rPr>
          <w:rFonts w:ascii="Arial" w:cs="Arial" w:hAnsiTheme="minorEastAsia" w:eastAsiaTheme="minorEastAsia"/>
          <w:sz w:val="24"/>
        </w:rPr>
        <w:t>位置与喷嘴中心等高</w:t>
      </w:r>
      <w:r>
        <w:rPr>
          <w:rFonts w:hint="eastAsia" w:ascii="Arial" w:cs="Arial" w:hAnsiTheme="minorEastAsia" w:eastAsiaTheme="minorEastAsia"/>
          <w:sz w:val="24"/>
        </w:rPr>
        <w:t>，</w:t>
      </w:r>
      <w:r>
        <w:rPr>
          <w:rFonts w:ascii="Arial" w:cs="Arial" w:hAnsiTheme="minorEastAsia" w:eastAsiaTheme="minorEastAsia"/>
          <w:sz w:val="24"/>
        </w:rPr>
        <w:t>检查外接装置无渗漏后</w:t>
      </w:r>
      <w:r>
        <w:rPr>
          <w:rFonts w:hint="eastAsia" w:ascii="Arial" w:cs="Arial" w:hAnsiTheme="minorEastAsia" w:eastAsiaTheme="minorEastAsia"/>
          <w:sz w:val="24"/>
        </w:rPr>
        <w:t>，</w:t>
      </w:r>
      <w:r>
        <w:rPr>
          <w:rFonts w:hint="eastAsia" w:ascii="宋体" w:hAnsi="宋体" w:cs="宋体"/>
          <w:bCs/>
          <w:sz w:val="24"/>
        </w:rPr>
        <w:t>数显</w:t>
      </w:r>
      <w:r>
        <w:rPr>
          <w:rFonts w:hint="eastAsia" w:ascii="Arial" w:cs="Arial" w:hAnsiTheme="minorEastAsia" w:eastAsiaTheme="minorEastAsia"/>
          <w:sz w:val="24"/>
        </w:rPr>
        <w:t>压力表显示值为0。</w:t>
      </w:r>
    </w:p>
    <w:p>
      <w:pPr>
        <w:spacing w:line="360" w:lineRule="auto"/>
        <w:rPr>
          <w:rFonts w:ascii="Arial" w:hAnsi="Arial" w:cs="Arial" w:eastAsiaTheme="minorEastAsia"/>
          <w:sz w:val="24"/>
        </w:rPr>
      </w:pPr>
      <w:r>
        <w:rPr>
          <w:rFonts w:ascii="Arial" w:hAnsi="Arial" w:cs="Arial" w:eastAsiaTheme="minorEastAsia"/>
          <w:sz w:val="24"/>
        </w:rPr>
        <w:t xml:space="preserve">7.3.1.2.2  </w:t>
      </w:r>
      <w:r>
        <w:rPr>
          <w:rFonts w:ascii="Arial" w:cs="Arial" w:hAnsiTheme="minorEastAsia" w:eastAsiaTheme="minorEastAsia"/>
          <w:sz w:val="24"/>
        </w:rPr>
        <w:t>在淋雨仪上依次设定需校准的名义压力水头（淋雨压力）</w:t>
      </w:r>
      <w:r>
        <w:rPr>
          <w:rFonts w:ascii="Arial" w:hAnsi="Arial" w:cs="Arial" w:eastAsiaTheme="minorEastAsia"/>
          <w:position w:val="-6"/>
        </w:rPr>
        <w:object>
          <v:shape id="_x0000_i1038" o:spt="75" type="#_x0000_t75" style="height:16.5pt;width:18.75pt;" o:ole="t" filled="f" o:preferrelative="t" stroked="f" coordsize="21600,21600">
            <v:path/>
            <v:fill on="f" focussize="0,0"/>
            <v:stroke on="f" joinstyle="miter"/>
            <v:imagedata r:id="rId40" o:title=""/>
            <o:lock v:ext="edit" aspectratio="t"/>
            <w10:wrap type="none"/>
            <w10:anchorlock/>
          </v:shape>
          <o:OLEObject Type="Embed" ProgID="Equation.3" ShapeID="_x0000_i1038" DrawAspect="Content" ObjectID="_1468075736" r:id="rId39">
            <o:LockedField>false</o:LockedField>
          </o:OLEObject>
        </w:object>
      </w:r>
      <w:r>
        <w:rPr>
          <w:rFonts w:ascii="Arial" w:cs="Arial" w:hAnsiTheme="minorEastAsia" w:eastAsiaTheme="minorEastAsia"/>
          <w:sz w:val="24"/>
        </w:rPr>
        <w:t>（</w:t>
      </w:r>
      <w:r>
        <w:rPr>
          <w:rFonts w:ascii="Arial" w:hAnsi="Arial" w:cs="Arial" w:eastAsiaTheme="minorEastAsia"/>
          <w:sz w:val="24"/>
        </w:rPr>
        <w:t>mm</w:t>
      </w:r>
      <w:r>
        <w:rPr>
          <w:rFonts w:ascii="Arial" w:cs="Arial" w:hAnsiTheme="minorEastAsia" w:eastAsiaTheme="minorEastAsia"/>
          <w:sz w:val="24"/>
        </w:rPr>
        <w:t>），启动淋雨仪，待水压稳定后，分别记录</w:t>
      </w:r>
      <w:r>
        <w:rPr>
          <w:rFonts w:hint="eastAsia" w:ascii="宋体" w:hAnsi="宋体" w:cs="宋体"/>
          <w:bCs/>
          <w:sz w:val="24"/>
        </w:rPr>
        <w:t>数显</w:t>
      </w:r>
      <w:r>
        <w:rPr>
          <w:rFonts w:hint="eastAsia" w:ascii="Arial" w:cs="Arial" w:hAnsiTheme="minorEastAsia" w:eastAsiaTheme="minorEastAsia"/>
          <w:sz w:val="24"/>
        </w:rPr>
        <w:t>压力表</w:t>
      </w:r>
      <w:r>
        <w:rPr>
          <w:rFonts w:ascii="Arial" w:cs="Arial" w:hAnsiTheme="minorEastAsia" w:eastAsiaTheme="minorEastAsia"/>
          <w:sz w:val="24"/>
        </w:rPr>
        <w:t>在名义压力水头为</w:t>
      </w:r>
      <w:r>
        <w:rPr>
          <w:rFonts w:ascii="Arial" w:hAnsi="Arial" w:cs="Arial" w:eastAsiaTheme="minorEastAsia"/>
          <w:position w:val="-6"/>
        </w:rPr>
        <w:object>
          <v:shape id="_x0000_i1039" o:spt="75" type="#_x0000_t75" style="height:16.5pt;width:18.75pt;" o:ole="t" filled="f" o:preferrelative="t" stroked="f" coordsize="21600,21600">
            <v:path/>
            <v:fill on="f" focussize="0,0"/>
            <v:stroke on="f" joinstyle="miter"/>
            <v:imagedata r:id="rId40" o:title=""/>
            <o:lock v:ext="edit" aspectratio="t"/>
            <w10:wrap type="none"/>
            <w10:anchorlock/>
          </v:shape>
          <o:OLEObject Type="Embed" ProgID="Equation.3" ShapeID="_x0000_i1039" DrawAspect="Content" ObjectID="_1468075737" r:id="rId41">
            <o:LockedField>false</o:LockedField>
          </o:OLEObject>
        </w:object>
      </w:r>
      <w:r>
        <w:rPr>
          <w:rFonts w:ascii="Arial" w:cs="Arial" w:hAnsiTheme="minorEastAsia" w:eastAsiaTheme="minorEastAsia"/>
          <w:sz w:val="24"/>
        </w:rPr>
        <w:t>时第</w:t>
      </w:r>
      <w:r>
        <w:rPr>
          <w:rFonts w:ascii="Arial" w:hAnsi="Arial" w:cs="Arial" w:eastAsiaTheme="minorEastAsia"/>
          <w:position w:val="-10"/>
        </w:rPr>
        <w:object>
          <v:shape id="_x0000_i1040" o:spt="75" type="#_x0000_t75" style="height:15pt;width:10.5pt;" o:ole="t" filled="f" o:preferrelative="t" stroked="f" coordsize="21600,21600">
            <v:path/>
            <v:fill on="f" focussize="0,0"/>
            <v:stroke on="f" joinstyle="miter"/>
            <v:imagedata r:id="rId43" o:title=""/>
            <o:lock v:ext="edit" aspectratio="t"/>
            <w10:wrap type="none"/>
            <w10:anchorlock/>
          </v:shape>
          <o:OLEObject Type="Embed" ProgID="Equation.3" ShapeID="_x0000_i1040" DrawAspect="Content" ObjectID="_1468075738" r:id="rId42">
            <o:LockedField>false</o:LockedField>
          </o:OLEObject>
        </w:object>
      </w:r>
      <w:r>
        <w:rPr>
          <w:rFonts w:ascii="Arial" w:cs="Arial" w:hAnsiTheme="minorEastAsia" w:eastAsiaTheme="minorEastAsia"/>
          <w:sz w:val="24"/>
        </w:rPr>
        <w:t>次测量的显示值</w:t>
      </w:r>
      <w:r>
        <w:rPr>
          <w:rFonts w:ascii="Arial" w:hAnsi="Arial" w:cs="Arial" w:eastAsiaTheme="minorEastAsia"/>
          <w:position w:val="-14"/>
        </w:rPr>
        <w:object>
          <v:shape id="_x0000_i1041" o:spt="75" type="#_x0000_t75" style="height:18.75pt;width:14.25pt;" o:ole="t" filled="f" o:preferrelative="t" stroked="f" coordsize="21600,21600">
            <v:path/>
            <v:fill on="f" focussize="0,0"/>
            <v:stroke on="f" joinstyle="miter"/>
            <v:imagedata r:id="rId45" o:title=""/>
            <o:lock v:ext="edit" aspectratio="t"/>
            <w10:wrap type="none"/>
            <w10:anchorlock/>
          </v:shape>
          <o:OLEObject Type="Embed" ProgID="Equation.3" ShapeID="_x0000_i1041" DrawAspect="Content" ObjectID="_1468075739" r:id="rId44">
            <o:LockedField>false</o:LockedField>
          </o:OLEObject>
        </w:object>
      </w:r>
      <w:r>
        <w:rPr>
          <w:rFonts w:ascii="Arial" w:cs="Arial" w:hAnsiTheme="minorEastAsia" w:eastAsiaTheme="minorEastAsia"/>
          <w:sz w:val="24"/>
        </w:rPr>
        <w:t>（</w:t>
      </w:r>
      <w:r>
        <w:rPr>
          <w:rFonts w:hint="eastAsia" w:ascii="Arial" w:hAnsi="Arial" w:cs="Arial" w:eastAsiaTheme="minorEastAsia"/>
          <w:sz w:val="24"/>
        </w:rPr>
        <w:t>单位换算为</w:t>
      </w:r>
      <w:r>
        <w:rPr>
          <w:rFonts w:ascii="Arial" w:hAnsi="Arial" w:cs="Arial" w:eastAsiaTheme="minorEastAsia"/>
          <w:sz w:val="24"/>
        </w:rPr>
        <w:t>”</w:t>
      </w:r>
      <w:r>
        <w:rPr>
          <w:rFonts w:hint="eastAsia" w:ascii="Arial" w:hAnsi="Arial" w:cs="Arial" w:eastAsiaTheme="minorEastAsia"/>
          <w:sz w:val="24"/>
        </w:rPr>
        <w:t>mm</w:t>
      </w:r>
      <w:r>
        <w:rPr>
          <w:rFonts w:ascii="Arial" w:hAnsi="Arial" w:cs="Arial" w:eastAsiaTheme="minorEastAsia"/>
          <w:sz w:val="24"/>
        </w:rPr>
        <w:t>”</w:t>
      </w:r>
      <w:r>
        <w:rPr>
          <w:rFonts w:ascii="Arial" w:cs="Arial" w:hAnsiTheme="minorEastAsia"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7.3.1.2.3  </w:t>
      </w:r>
      <w:r>
        <w:rPr>
          <w:rFonts w:ascii="Arial" w:cs="Arial" w:hAnsiTheme="minorEastAsia" w:eastAsiaTheme="minorEastAsia"/>
          <w:sz w:val="24"/>
        </w:rPr>
        <w:t>按照</w:t>
      </w:r>
      <w:r>
        <w:rPr>
          <w:rFonts w:ascii="Arial" w:hAnsi="Arial" w:cs="Arial" w:eastAsiaTheme="minorEastAsia"/>
          <w:sz w:val="24"/>
        </w:rPr>
        <w:t>7.3.1.2.2</w:t>
      </w:r>
      <w:r>
        <w:rPr>
          <w:rFonts w:ascii="Arial" w:cs="Arial" w:hAnsiTheme="minorEastAsia" w:eastAsiaTheme="minorEastAsia"/>
          <w:sz w:val="24"/>
        </w:rPr>
        <w:t>的校准方法，再重复进行</w:t>
      </w:r>
      <w:r>
        <w:rPr>
          <w:rFonts w:ascii="Arial" w:hAnsi="Arial" w:cs="Arial" w:eastAsiaTheme="minorEastAsia"/>
          <w:sz w:val="24"/>
        </w:rPr>
        <w:t>2</w:t>
      </w:r>
      <w:r>
        <w:rPr>
          <w:rFonts w:ascii="Arial" w:cs="Arial" w:hAnsiTheme="minorEastAsia" w:eastAsiaTheme="minorEastAsia"/>
          <w:sz w:val="24"/>
        </w:rPr>
        <w:t>次校准，各水头压力实测的平均值</w:t>
      </w:r>
      <w:r>
        <w:rPr>
          <w:rFonts w:ascii="Arial" w:hAnsi="Arial" w:cs="Arial" w:eastAsiaTheme="minorEastAsia"/>
          <w:position w:val="-6"/>
        </w:rPr>
        <w:object>
          <v:shape id="_x0000_i1042" o:spt="75" type="#_x0000_t75" style="height:23.25pt;width:15.75pt;" o:ole="t" filled="f" o:preferrelative="t" stroked="f" coordsize="21600,21600">
            <v:path/>
            <v:fill on="f" focussize="0,0"/>
            <v:stroke on="f" joinstyle="miter"/>
            <v:imagedata r:id="rId47" o:title=""/>
            <o:lock v:ext="edit" aspectratio="t"/>
            <w10:wrap type="none"/>
            <w10:anchorlock/>
          </v:shape>
          <o:OLEObject Type="Embed" ProgID="Equation.3" ShapeID="_x0000_i1042" DrawAspect="Content" ObjectID="_1468075740" r:id="rId46">
            <o:LockedField>false</o:LockedField>
          </o:OLEObject>
        </w:object>
      </w:r>
      <w:r>
        <w:rPr>
          <w:rFonts w:ascii="Arial" w:cs="Arial" w:hAnsiTheme="minorEastAsia" w:eastAsiaTheme="minorEastAsia"/>
          <w:sz w:val="24"/>
        </w:rPr>
        <w:t>（</w:t>
      </w:r>
      <w:r>
        <w:rPr>
          <w:rFonts w:ascii="Arial" w:hAnsi="Arial" w:cs="Arial" w:eastAsiaTheme="minorEastAsia"/>
          <w:sz w:val="24"/>
        </w:rPr>
        <w:t>mm</w:t>
      </w:r>
      <w:r>
        <w:rPr>
          <w:rFonts w:ascii="Arial" w:cs="Arial" w:hAnsiTheme="minorEastAsia" w:eastAsiaTheme="minorEastAsia"/>
          <w:sz w:val="24"/>
        </w:rPr>
        <w:t>）为其压力值的</w:t>
      </w:r>
      <w:r>
        <w:rPr>
          <w:rFonts w:hint="eastAsia" w:ascii="Arial" w:cs="Arial" w:hAnsiTheme="minorEastAsia" w:eastAsiaTheme="minorEastAsia"/>
          <w:sz w:val="24"/>
        </w:rPr>
        <w:t>校准结果</w:t>
      </w:r>
      <w:r>
        <w:rPr>
          <w:rFonts w:ascii="Arial" w:cs="Arial" w:hAnsiTheme="minorEastAsia" w:eastAsiaTheme="minorEastAsia"/>
          <w:sz w:val="24"/>
        </w:rPr>
        <w:t>。按公式</w:t>
      </w:r>
      <w:r>
        <w:rPr>
          <w:rFonts w:ascii="Arial" w:hAnsi="Arial" w:cs="Arial" w:eastAsiaTheme="minorEastAsia"/>
          <w:sz w:val="24"/>
        </w:rPr>
        <w:t>3</w:t>
      </w:r>
      <w:r>
        <w:rPr>
          <w:rFonts w:ascii="Arial" w:cs="Arial" w:hAnsiTheme="minorEastAsia" w:eastAsiaTheme="minorEastAsia"/>
          <w:sz w:val="24"/>
        </w:rPr>
        <w:t>计算：</w:t>
      </w:r>
    </w:p>
    <w:p>
      <w:pPr>
        <w:spacing w:line="360" w:lineRule="auto"/>
        <w:jc w:val="right"/>
        <w:rPr>
          <w:rFonts w:ascii="Arial" w:hAnsi="Arial" w:cs="Arial" w:eastAsiaTheme="minorEastAsia"/>
          <w:sz w:val="24"/>
        </w:rPr>
      </w:pPr>
      <w:r>
        <w:rPr>
          <w:rFonts w:ascii="Arial" w:hAnsi="Arial" w:cs="Arial" w:eastAsiaTheme="minorEastAsia"/>
          <w:position w:val="-30"/>
        </w:rPr>
        <w:object>
          <v:shape id="_x0000_i1043" o:spt="75" type="#_x0000_t75" style="height:35.25pt;width:60.75pt;" o:ole="t" filled="f" o:preferrelative="t" stroked="f" coordsize="21600,21600">
            <v:path/>
            <v:fill on="f" focussize="0,0"/>
            <v:stroke on="f" joinstyle="miter"/>
            <v:imagedata r:id="rId49" o:title=""/>
            <o:lock v:ext="edit" aspectratio="t"/>
            <w10:wrap type="none"/>
            <w10:anchorlock/>
          </v:shape>
          <o:OLEObject Type="Embed" ProgID="Equation.3" ShapeID="_x0000_i1043" DrawAspect="Content" ObjectID="_1468075741" r:id="rId48">
            <o:LockedField>false</o:LockedField>
          </o:OLEObject>
        </w:object>
      </w:r>
      <w:r>
        <w:rPr>
          <w:rFonts w:ascii="Arial" w:hAnsi="Arial" w:cs="Arial" w:eastAsiaTheme="minorEastAsia"/>
          <w:sz w:val="24"/>
        </w:rPr>
        <w:t>---------------------------------------</w:t>
      </w:r>
      <w:r>
        <w:rPr>
          <w:rFonts w:ascii="Arial" w:cs="Arial" w:hAnsiTheme="minorEastAsia" w:eastAsiaTheme="minorEastAsia"/>
          <w:sz w:val="24"/>
        </w:rPr>
        <w:t>（</w:t>
      </w:r>
      <w:r>
        <w:rPr>
          <w:rFonts w:ascii="Arial" w:hAnsi="Arial" w:cs="Arial" w:eastAsiaTheme="minorEastAsia"/>
          <w:sz w:val="24"/>
        </w:rPr>
        <w:t>3</w:t>
      </w:r>
      <w:r>
        <w:rPr>
          <w:rFonts w:ascii="Arial" w:cs="Arial" w:hAnsiTheme="minorEastAsia" w:eastAsiaTheme="minorEastAsia"/>
          <w:sz w:val="24"/>
        </w:rPr>
        <w:t>）</w:t>
      </w:r>
    </w:p>
    <w:p>
      <w:pPr>
        <w:spacing w:line="360" w:lineRule="auto"/>
        <w:ind w:firstLine="480" w:firstLineChars="200"/>
        <w:rPr>
          <w:rFonts w:ascii="Arial" w:hAnsi="Arial" w:cs="Arial" w:eastAsiaTheme="minorEastAsia"/>
          <w:sz w:val="24"/>
        </w:rPr>
      </w:pPr>
      <w:r>
        <w:rPr>
          <w:rFonts w:ascii="Arial" w:cs="Arial" w:hAnsiTheme="minorEastAsia" w:eastAsiaTheme="minorEastAsia"/>
          <w:sz w:val="24"/>
        </w:rPr>
        <w:t>式中：</w:t>
      </w:r>
    </w:p>
    <w:p>
      <w:pPr>
        <w:spacing w:line="360" w:lineRule="auto"/>
        <w:ind w:firstLine="1050" w:firstLineChars="500"/>
        <w:rPr>
          <w:rFonts w:ascii="Arial" w:hAnsi="Arial" w:cs="Arial" w:eastAsiaTheme="minorEastAsia"/>
          <w:sz w:val="24"/>
        </w:rPr>
      </w:pPr>
      <w:r>
        <w:rPr>
          <w:rFonts w:ascii="Arial" w:hAnsi="Arial" w:cs="Arial" w:eastAsiaTheme="minorEastAsia"/>
          <w:position w:val="-6"/>
        </w:rPr>
        <w:object>
          <v:shape id="_x0000_i1044" o:spt="75" type="#_x0000_t75" style="height:23.25pt;width:15pt;" o:ole="t" filled="f" o:preferrelative="t" stroked="f" coordsize="21600,21600">
            <v:path/>
            <v:fill on="f" focussize="0,0"/>
            <v:stroke on="f" joinstyle="miter"/>
            <v:imagedata r:id="rId51" o:title=""/>
            <o:lock v:ext="edit" aspectratio="t"/>
            <w10:wrap type="none"/>
            <w10:anchorlock/>
          </v:shape>
          <o:OLEObject Type="Embed" ProgID="Equation.3" ShapeID="_x0000_i1044" DrawAspect="Content" ObjectID="_1468075742" r:id="rId50">
            <o:LockedField>false</o:LockedField>
          </o:OLEObject>
        </w:object>
      </w:r>
      <w:r>
        <w:rPr>
          <w:rFonts w:ascii="Arial" w:hAnsi="Arial" w:cs="Arial" w:eastAsiaTheme="minorEastAsia"/>
          <w:sz w:val="24"/>
        </w:rPr>
        <w:t>—</w:t>
      </w:r>
      <w:r>
        <w:rPr>
          <w:rFonts w:ascii="Arial" w:cs="Arial" w:hAnsiTheme="minorEastAsia" w:eastAsiaTheme="minorEastAsia"/>
          <w:sz w:val="24"/>
        </w:rPr>
        <w:t>压力水头设定为</w:t>
      </w:r>
      <w:r>
        <w:rPr>
          <w:rFonts w:ascii="Arial" w:hAnsi="Arial" w:cs="Arial" w:eastAsiaTheme="minorEastAsia"/>
          <w:position w:val="-6"/>
        </w:rPr>
        <w:object>
          <v:shape id="_x0000_i1045" o:spt="75" type="#_x0000_t75" style="height:16.5pt;width:18pt;" o:ole="t" filled="f" o:preferrelative="t" stroked="f" coordsize="21600,21600">
            <v:path/>
            <v:fill on="f" focussize="0,0"/>
            <v:stroke on="f" joinstyle="miter"/>
            <v:imagedata r:id="rId53" o:title=""/>
            <o:lock v:ext="edit" aspectratio="t"/>
            <w10:wrap type="none"/>
            <w10:anchorlock/>
          </v:shape>
          <o:OLEObject Type="Embed" ProgID="Equation.3" ShapeID="_x0000_i1045" DrawAspect="Content" ObjectID="_1468075743" r:id="rId52">
            <o:LockedField>false</o:LockedField>
          </o:OLEObject>
        </w:object>
      </w:r>
      <w:r>
        <w:rPr>
          <w:rFonts w:ascii="Arial" w:cs="Arial" w:hAnsiTheme="minorEastAsia" w:eastAsiaTheme="minorEastAsia"/>
          <w:sz w:val="24"/>
        </w:rPr>
        <w:t>时的实测值（</w:t>
      </w:r>
      <w:r>
        <w:rPr>
          <w:rFonts w:ascii="Arial" w:hAnsi="Arial" w:cs="Arial" w:eastAsiaTheme="minorEastAsia"/>
          <w:sz w:val="24"/>
        </w:rPr>
        <w:t>mm</w:t>
      </w:r>
      <w:r>
        <w:rPr>
          <w:rFonts w:ascii="Arial" w:cs="Arial" w:hAnsiTheme="minorEastAsia" w:eastAsiaTheme="minorEastAsia"/>
          <w:sz w:val="24"/>
        </w:rPr>
        <w:t>）；</w:t>
      </w:r>
    </w:p>
    <w:p>
      <w:pPr>
        <w:spacing w:line="360" w:lineRule="auto"/>
        <w:jc w:val="left"/>
        <w:rPr>
          <w:rFonts w:ascii="Arial" w:hAnsi="Arial" w:cs="Arial" w:eastAsiaTheme="minorEastAsia"/>
          <w:sz w:val="24"/>
        </w:rPr>
      </w:pPr>
      <w:r>
        <w:rPr>
          <w:rFonts w:ascii="Arial" w:hAnsi="Arial" w:cs="Arial" w:eastAsiaTheme="minorEastAsia"/>
        </w:rPr>
        <w:t xml:space="preserve">          </w:t>
      </w:r>
      <w:r>
        <w:rPr>
          <w:rFonts w:ascii="Arial" w:hAnsi="Arial" w:cs="Arial" w:eastAsiaTheme="minorEastAsia"/>
          <w:position w:val="-14"/>
        </w:rPr>
        <w:object>
          <v:shape id="_x0000_i1046" o:spt="75" type="#_x0000_t75" style="height:18.75pt;width:14.25pt;" o:ole="t" filled="f" o:preferrelative="t" stroked="f" coordsize="21600,21600">
            <v:path/>
            <v:fill on="f" focussize="0,0"/>
            <v:stroke on="f" joinstyle="miter"/>
            <v:imagedata r:id="rId55" o:title=""/>
            <o:lock v:ext="edit" aspectratio="t"/>
            <w10:wrap type="none"/>
            <w10:anchorlock/>
          </v:shape>
          <o:OLEObject Type="Embed" ProgID="Equation.3" ShapeID="_x0000_i1046" DrawAspect="Content" ObjectID="_1468075744" r:id="rId54">
            <o:LockedField>false</o:LockedField>
          </o:OLEObject>
        </w:object>
      </w:r>
      <w:r>
        <w:rPr>
          <w:rFonts w:ascii="Arial" w:hAnsi="Arial" w:cs="Arial" w:eastAsiaTheme="minorEastAsia"/>
          <w:sz w:val="24"/>
        </w:rPr>
        <w:t>—</w:t>
      </w:r>
      <w:r>
        <w:rPr>
          <w:rFonts w:ascii="Arial" w:cs="Arial" w:hAnsiTheme="minorEastAsia" w:eastAsiaTheme="minorEastAsia"/>
          <w:sz w:val="24"/>
        </w:rPr>
        <w:t>压力校验仪在设定压力水头为</w:t>
      </w:r>
      <w:r>
        <w:rPr>
          <w:rFonts w:ascii="Arial" w:hAnsi="Arial" w:cs="Arial" w:eastAsiaTheme="minorEastAsia"/>
          <w:position w:val="-6"/>
        </w:rPr>
        <w:object>
          <v:shape id="_x0000_i1047" o:spt="75" type="#_x0000_t75" style="height:16.5pt;width:18.75pt;" o:ole="t" filled="f" o:preferrelative="t" stroked="f" coordsize="21600,21600">
            <v:path/>
            <v:fill on="f" focussize="0,0"/>
            <v:stroke on="f" joinstyle="miter"/>
            <v:imagedata r:id="rId40" o:title=""/>
            <o:lock v:ext="edit" aspectratio="t"/>
            <w10:wrap type="none"/>
            <w10:anchorlock/>
          </v:shape>
          <o:OLEObject Type="Embed" ProgID="Equation.3" ShapeID="_x0000_i1047" DrawAspect="Content" ObjectID="_1468075745" r:id="rId56">
            <o:LockedField>false</o:LockedField>
          </o:OLEObject>
        </w:object>
      </w:r>
      <w:r>
        <w:rPr>
          <w:rFonts w:ascii="Arial" w:cs="Arial" w:hAnsiTheme="minorEastAsia" w:eastAsiaTheme="minorEastAsia"/>
          <w:sz w:val="24"/>
        </w:rPr>
        <w:t>时第</w:t>
      </w:r>
      <w:r>
        <w:rPr>
          <w:rFonts w:ascii="Arial" w:hAnsi="Arial" w:cs="Arial" w:eastAsiaTheme="minorEastAsia"/>
          <w:position w:val="-10"/>
        </w:rPr>
        <w:object>
          <v:shape id="_x0000_i1048" o:spt="75" type="#_x0000_t75" style="height:15pt;width:10.5pt;" o:ole="t" filled="f" o:preferrelative="t" stroked="f" coordsize="21600,21600">
            <v:path/>
            <v:fill on="f" focussize="0,0"/>
            <v:stroke on="f" joinstyle="miter"/>
            <v:imagedata r:id="rId43" o:title=""/>
            <o:lock v:ext="edit" aspectratio="t"/>
            <w10:wrap type="none"/>
            <w10:anchorlock/>
          </v:shape>
          <o:OLEObject Type="Embed" ProgID="Equation.3" ShapeID="_x0000_i1048" DrawAspect="Content" ObjectID="_1468075746" r:id="rId57">
            <o:LockedField>false</o:LockedField>
          </o:OLEObject>
        </w:object>
      </w:r>
      <w:r>
        <w:rPr>
          <w:rFonts w:ascii="Arial" w:cs="Arial" w:hAnsiTheme="minorEastAsia" w:eastAsiaTheme="minorEastAsia"/>
          <w:sz w:val="24"/>
        </w:rPr>
        <w:t>次测量的显示值（</w:t>
      </w:r>
      <w:r>
        <w:rPr>
          <w:rFonts w:ascii="Arial" w:hAnsi="Arial" w:cs="Arial" w:eastAsiaTheme="minorEastAsia"/>
          <w:sz w:val="24"/>
        </w:rPr>
        <w:t>mm</w:t>
      </w:r>
      <w:r>
        <w:rPr>
          <w:rFonts w:ascii="Arial" w:cs="Arial" w:hAnsiTheme="minorEastAsia"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7.3.2  </w:t>
      </w:r>
      <w:r>
        <w:rPr>
          <w:rFonts w:ascii="Arial" w:cs="Arial" w:hAnsiTheme="minorEastAsia" w:eastAsiaTheme="minorEastAsia"/>
          <w:sz w:val="24"/>
        </w:rPr>
        <w:t>喷嘴小孔直径校准</w:t>
      </w:r>
    </w:p>
    <w:p>
      <w:pPr>
        <w:spacing w:line="360" w:lineRule="auto"/>
        <w:ind w:firstLine="480" w:firstLineChars="200"/>
        <w:rPr>
          <w:rFonts w:ascii="Arial" w:hAnsi="Arial" w:cs="Arial" w:eastAsiaTheme="minorEastAsia"/>
          <w:sz w:val="24"/>
        </w:rPr>
      </w:pPr>
      <w:r>
        <w:rPr>
          <w:rFonts w:ascii="Arial" w:cs="Arial" w:hAnsiTheme="minorEastAsia" w:eastAsiaTheme="minorEastAsia"/>
          <w:sz w:val="24"/>
        </w:rPr>
        <w:t>将喷嘴圆盘拆下放置于数码显微测量系统的显微镜载物台上。选取中心小孔为校准点，在内圈圆周和外圈圆周上随机选取</w:t>
      </w:r>
      <w:r>
        <w:rPr>
          <w:rFonts w:ascii="Arial" w:hAnsi="Arial" w:cs="Arial" w:eastAsiaTheme="minorEastAsia"/>
          <w:sz w:val="24"/>
        </w:rPr>
        <w:t>2</w:t>
      </w:r>
      <w:r>
        <w:rPr>
          <w:rFonts w:ascii="Arial" w:cs="Arial" w:hAnsiTheme="minorEastAsia" w:eastAsiaTheme="minorEastAsia"/>
          <w:sz w:val="24"/>
        </w:rPr>
        <w:t>个小孔为校准点，分别测量</w:t>
      </w:r>
      <w:r>
        <w:rPr>
          <w:rFonts w:ascii="Arial" w:hAnsi="Arial" w:cs="Arial" w:eastAsiaTheme="minorEastAsia"/>
          <w:sz w:val="24"/>
        </w:rPr>
        <w:t>5</w:t>
      </w:r>
      <w:r>
        <w:rPr>
          <w:rFonts w:ascii="Arial" w:cs="Arial" w:hAnsiTheme="minorEastAsia" w:eastAsiaTheme="minorEastAsia"/>
          <w:sz w:val="24"/>
        </w:rPr>
        <w:t>个小孔直径。调整位置、焦距、灯源等，使视频中的图像清晰显示。点击进入测试软件的测量操作界面，测量每个小孔的直径。每个校准点测量</w:t>
      </w:r>
      <w:r>
        <w:rPr>
          <w:rFonts w:ascii="Arial" w:hAnsi="Arial" w:cs="Arial" w:eastAsiaTheme="minorEastAsia"/>
          <w:sz w:val="24"/>
        </w:rPr>
        <w:t>3</w:t>
      </w:r>
      <w:r>
        <w:rPr>
          <w:rFonts w:ascii="Arial" w:cs="Arial" w:hAnsiTheme="minorEastAsia" w:eastAsiaTheme="minorEastAsia"/>
          <w:sz w:val="24"/>
        </w:rPr>
        <w:t>次，每个校准点实测值的算术平均值为该小孔直径的</w:t>
      </w:r>
      <w:r>
        <w:rPr>
          <w:rFonts w:hint="eastAsia" w:ascii="Arial" w:cs="Arial" w:hAnsiTheme="minorEastAsia" w:eastAsiaTheme="minorEastAsia"/>
          <w:sz w:val="24"/>
        </w:rPr>
        <w:t>校准结果</w:t>
      </w:r>
      <w:r>
        <w:rPr>
          <w:rFonts w:ascii="Arial" w:cs="Arial" w:hAnsiTheme="minorEastAsia" w:eastAsiaTheme="minorEastAsia"/>
          <w:sz w:val="24"/>
        </w:rPr>
        <w:t>，按公式</w:t>
      </w:r>
      <w:r>
        <w:rPr>
          <w:rFonts w:ascii="Arial" w:hAnsi="Arial" w:cs="Arial" w:eastAsiaTheme="minorEastAsia"/>
          <w:sz w:val="24"/>
        </w:rPr>
        <w:t>4</w:t>
      </w:r>
      <w:r>
        <w:rPr>
          <w:rFonts w:ascii="Arial" w:cs="Arial" w:hAnsiTheme="minorEastAsia" w:eastAsiaTheme="minorEastAsia"/>
          <w:sz w:val="24"/>
        </w:rPr>
        <w:t>计算：</w:t>
      </w:r>
    </w:p>
    <w:p>
      <w:pPr>
        <w:spacing w:line="360" w:lineRule="auto"/>
        <w:ind w:firstLine="420" w:firstLineChars="200"/>
        <w:jc w:val="right"/>
        <w:rPr>
          <w:rFonts w:ascii="Arial" w:hAnsi="Arial" w:cs="Arial" w:eastAsiaTheme="minorEastAsia"/>
          <w:sz w:val="24"/>
        </w:rPr>
      </w:pPr>
      <w:r>
        <w:rPr>
          <w:rFonts w:ascii="Arial" w:hAnsi="Arial" w:cs="Arial" w:eastAsiaTheme="minorEastAsia"/>
          <w:position w:val="-28"/>
        </w:rPr>
        <w:object>
          <v:shape id="_x0000_i1049" o:spt="75" type="#_x0000_t75" style="height:33.75pt;width:56.25pt;" o:ole="t" filled="f" o:preferrelative="t" stroked="f" coordsize="21600,21600">
            <v:path/>
            <v:fill on="f" focussize="0,0"/>
            <v:stroke on="f" joinstyle="miter"/>
            <v:imagedata r:id="rId59" o:title=""/>
            <o:lock v:ext="edit" aspectratio="t"/>
            <w10:wrap type="none"/>
            <w10:anchorlock/>
          </v:shape>
          <o:OLEObject Type="Embed" ProgID="Equation.3" ShapeID="_x0000_i1049" DrawAspect="Content" ObjectID="_1468075747" r:id="rId58">
            <o:LockedField>false</o:LockedField>
          </o:OLEObject>
        </w:object>
      </w:r>
      <w:r>
        <w:rPr>
          <w:rFonts w:ascii="Arial" w:hAnsi="Arial" w:cs="Arial" w:eastAsiaTheme="minorEastAsia"/>
          <w:sz w:val="24"/>
        </w:rPr>
        <w:t>----------------------------------------(4)</w:t>
      </w:r>
    </w:p>
    <w:p>
      <w:pPr>
        <w:spacing w:line="360" w:lineRule="auto"/>
        <w:rPr>
          <w:rFonts w:ascii="Arial" w:hAnsi="Arial" w:cs="Arial" w:eastAsiaTheme="minorEastAsia"/>
          <w:sz w:val="24"/>
        </w:rPr>
      </w:pPr>
      <w:r>
        <w:rPr>
          <w:rFonts w:ascii="Arial" w:cs="Arial" w:hAnsiTheme="minorEastAsia" w:eastAsiaTheme="minorEastAsia"/>
          <w:sz w:val="24"/>
        </w:rPr>
        <w:t>式中：</w:t>
      </w:r>
    </w:p>
    <w:p>
      <w:pPr>
        <w:spacing w:line="360" w:lineRule="auto"/>
        <w:ind w:firstLine="720" w:firstLineChars="300"/>
        <w:rPr>
          <w:rFonts w:ascii="Arial" w:hAnsi="Arial" w:cs="Arial" w:eastAsiaTheme="minorEastAsia"/>
          <w:sz w:val="24"/>
        </w:rPr>
      </w:pPr>
      <w:r>
        <w:rPr>
          <w:rFonts w:ascii="Arial" w:hAnsi="Arial" w:cs="Arial" w:eastAsiaTheme="minorEastAsia"/>
          <w:position w:val="-6"/>
          <w:sz w:val="24"/>
        </w:rPr>
        <w:object>
          <v:shape id="_x0000_i1050" o:spt="75" type="#_x0000_t75" style="height:21.75pt;width:10.5pt;" o:ole="t" filled="f" o:preferrelative="t" stroked="f" coordsize="21600,21600">
            <v:path/>
            <v:fill on="f" focussize="0,0"/>
            <v:stroke on="f" joinstyle="miter"/>
            <v:imagedata r:id="rId61" o:title=""/>
            <o:lock v:ext="edit" aspectratio="t"/>
            <w10:wrap type="none"/>
            <w10:anchorlock/>
          </v:shape>
          <o:OLEObject Type="Embed" ProgID="Equation.3" ShapeID="_x0000_i1050" DrawAspect="Content" ObjectID="_1468075748" r:id="rId60">
            <o:LockedField>false</o:LockedField>
          </o:OLEObject>
        </w:object>
      </w:r>
      <w:r>
        <w:rPr>
          <w:rFonts w:ascii="Arial" w:hAnsi="Arial" w:cs="Arial" w:eastAsiaTheme="minorEastAsia"/>
          <w:sz w:val="24"/>
        </w:rPr>
        <w:t>—</w:t>
      </w:r>
      <w:r>
        <w:rPr>
          <w:rFonts w:ascii="Arial" w:cs="Arial" w:hAnsiTheme="minorEastAsia" w:eastAsiaTheme="minorEastAsia"/>
          <w:sz w:val="24"/>
        </w:rPr>
        <w:t>被测小孔直径（</w:t>
      </w:r>
      <w:r>
        <w:rPr>
          <w:rFonts w:ascii="Arial" w:hAnsi="Arial" w:cs="Arial" w:eastAsiaTheme="minorEastAsia"/>
          <w:sz w:val="24"/>
        </w:rPr>
        <w:t>mm</w:t>
      </w:r>
      <w:r>
        <w:rPr>
          <w:rFonts w:ascii="Arial" w:cs="Arial" w:hAnsiTheme="minorEastAsia"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      </w:t>
      </w:r>
      <w:r>
        <w:rPr>
          <w:rFonts w:ascii="Arial" w:hAnsi="Arial" w:cs="Arial" w:eastAsiaTheme="minorEastAsia"/>
          <w:position w:val="-12"/>
          <w:sz w:val="24"/>
        </w:rPr>
        <w:object>
          <v:shape id="_x0000_i1051" o:spt="75" type="#_x0000_t75" style="height:18.75pt;width:12.75pt;" o:ole="t" filled="f" o:preferrelative="t" stroked="f" coordsize="21600,21600">
            <v:path/>
            <v:fill on="f" focussize="0,0"/>
            <v:stroke on="f" joinstyle="miter"/>
            <v:imagedata r:id="rId63" o:title=""/>
            <o:lock v:ext="edit" aspectratio="t"/>
            <w10:wrap type="none"/>
            <w10:anchorlock/>
          </v:shape>
          <o:OLEObject Type="Embed" ProgID="Equation.3" ShapeID="_x0000_i1051" DrawAspect="Content" ObjectID="_1468075749" r:id="rId62">
            <o:LockedField>false</o:LockedField>
          </o:OLEObject>
        </w:object>
      </w:r>
      <w:r>
        <w:rPr>
          <w:rFonts w:ascii="Arial" w:hAnsi="Arial" w:cs="Arial" w:eastAsiaTheme="minorEastAsia"/>
          <w:sz w:val="24"/>
        </w:rPr>
        <w:t>—</w:t>
      </w:r>
      <w:r>
        <w:rPr>
          <w:rFonts w:ascii="Arial" w:cs="Arial" w:hAnsiTheme="minorEastAsia" w:eastAsiaTheme="minorEastAsia"/>
          <w:sz w:val="24"/>
        </w:rPr>
        <w:t>第</w:t>
      </w:r>
      <w:r>
        <w:rPr>
          <w:rFonts w:ascii="Arial" w:hAnsi="Arial" w:cs="Arial" w:eastAsiaTheme="minorEastAsia"/>
          <w:sz w:val="24"/>
        </w:rPr>
        <w:object>
          <v:shape id="_x0000_i1052" o:spt="75" type="#_x0000_t75" style="height:12.75pt;width:6.75pt;" o:ole="t" filled="f" o:preferrelative="t" stroked="f" coordsize="21600,21600">
            <v:path/>
            <v:fill on="f" focussize="0,0"/>
            <v:stroke on="f" joinstyle="miter"/>
            <v:imagedata r:id="rId65" o:title=""/>
            <o:lock v:ext="edit" aspectratio="t"/>
            <w10:wrap type="none"/>
            <w10:anchorlock/>
          </v:shape>
          <o:OLEObject Type="Embed" ProgID="Equation.3" ShapeID="_x0000_i1052" DrawAspect="Content" ObjectID="_1468075750" r:id="rId64">
            <o:LockedField>false</o:LockedField>
          </o:OLEObject>
        </w:object>
      </w:r>
      <w:r>
        <w:rPr>
          <w:rFonts w:ascii="Arial" w:cs="Arial" w:hAnsiTheme="minorEastAsia" w:eastAsiaTheme="minorEastAsia"/>
          <w:sz w:val="24"/>
        </w:rPr>
        <w:t>次测量小孔的直径（</w:t>
      </w:r>
      <w:r>
        <w:rPr>
          <w:rFonts w:ascii="Arial" w:hAnsi="Arial" w:cs="Arial" w:eastAsiaTheme="minorEastAsia"/>
          <w:sz w:val="24"/>
        </w:rPr>
        <w:t>mm</w:t>
      </w:r>
      <w:r>
        <w:rPr>
          <w:rFonts w:ascii="Arial" w:cs="Arial" w:hAnsiTheme="minorEastAsia"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7.3.3  </w:t>
      </w:r>
      <w:r>
        <w:rPr>
          <w:rFonts w:ascii="Arial" w:cs="Arial" w:hAnsiTheme="minorEastAsia" w:eastAsiaTheme="minorEastAsia"/>
          <w:sz w:val="24"/>
        </w:rPr>
        <w:t>喷嘴小孔外圈和内圈圆周直径校准</w:t>
      </w:r>
    </w:p>
    <w:p>
      <w:pPr>
        <w:spacing w:line="360" w:lineRule="auto"/>
        <w:rPr>
          <w:rFonts w:ascii="Arial" w:hAnsi="Arial" w:cs="Arial" w:eastAsiaTheme="minorEastAsia"/>
          <w:sz w:val="24"/>
        </w:rPr>
      </w:pPr>
      <w:r>
        <w:rPr>
          <w:rFonts w:ascii="Arial" w:hAnsi="Arial" w:cs="Arial" w:eastAsiaTheme="minorEastAsia"/>
          <w:sz w:val="24"/>
        </w:rPr>
        <w:t xml:space="preserve">7.3.3.1  </w:t>
      </w:r>
      <w:r>
        <w:rPr>
          <w:rFonts w:ascii="Arial" w:cs="Arial" w:hAnsiTheme="minorEastAsia" w:eastAsiaTheme="minorEastAsia"/>
          <w:sz w:val="24"/>
        </w:rPr>
        <w:t>用游标卡尺外量爪测量分布小孔的外圈圆周上对称的两个小孔外侧之间的距离</w:t>
      </w:r>
      <w:r>
        <w:rPr>
          <w:rFonts w:ascii="Arial" w:hAnsi="Arial" w:cs="Arial" w:eastAsiaTheme="minorEastAsia"/>
          <w:position w:val="-4"/>
        </w:rPr>
        <w:object>
          <v:shape id="_x0000_i1053" o:spt="75" type="#_x0000_t75" style="height:15pt;width:15pt;" o:ole="t" filled="f" o:preferrelative="t" stroked="f" coordsize="21600,21600">
            <v:path/>
            <v:fill on="f" focussize="0,0"/>
            <v:stroke on="f" joinstyle="miter"/>
            <v:imagedata r:id="rId67" o:title=""/>
            <o:lock v:ext="edit" aspectratio="t"/>
            <w10:wrap type="none"/>
            <w10:anchorlock/>
          </v:shape>
          <o:OLEObject Type="Embed" ProgID="Equation.3" ShapeID="_x0000_i1053" DrawAspect="Content" ObjectID="_1468075751" r:id="rId66">
            <o:LockedField>false</o:LockedField>
          </o:OLEObject>
        </w:object>
      </w:r>
      <w:r>
        <w:rPr>
          <w:rFonts w:ascii="Arial" w:cs="Arial" w:hAnsiTheme="minorEastAsia" w:eastAsiaTheme="minorEastAsia"/>
          <w:sz w:val="24"/>
        </w:rPr>
        <w:t>；依次按顺时针旋转喷嘴</w:t>
      </w:r>
      <w:r>
        <w:rPr>
          <w:rFonts w:ascii="Arial" w:hAnsi="Arial" w:cs="Arial" w:eastAsiaTheme="minorEastAsia"/>
          <w:sz w:val="24"/>
        </w:rPr>
        <w:t>60°</w:t>
      </w:r>
      <w:r>
        <w:rPr>
          <w:rFonts w:ascii="Arial" w:cs="Arial" w:hAnsiTheme="minorEastAsia" w:eastAsiaTheme="minorEastAsia"/>
          <w:sz w:val="24"/>
        </w:rPr>
        <w:t>，用上述方法测量另外两个小孔外侧之间的距离</w:t>
      </w:r>
      <w:r>
        <w:rPr>
          <w:rFonts w:ascii="Arial" w:hAnsi="Arial" w:cs="Arial" w:eastAsiaTheme="minorEastAsia"/>
          <w:sz w:val="24"/>
        </w:rPr>
        <w:t>2</w:t>
      </w:r>
      <w:r>
        <w:rPr>
          <w:rFonts w:ascii="Arial" w:cs="Arial" w:hAnsiTheme="minorEastAsia" w:eastAsiaTheme="minorEastAsia"/>
          <w:sz w:val="24"/>
        </w:rPr>
        <w:t>次，计算出小孔所在的外圈圆周直径</w:t>
      </w:r>
      <w:r>
        <w:rPr>
          <w:rFonts w:hint="eastAsia" w:ascii="Arial" w:cs="Arial" w:hAnsiTheme="minorEastAsia" w:eastAsiaTheme="minorEastAsia"/>
          <w:sz w:val="24"/>
        </w:rPr>
        <w:t>为该项校准结果</w:t>
      </w:r>
      <w:r>
        <w:rPr>
          <w:rFonts w:ascii="Arial" w:cs="Arial" w:hAnsiTheme="minorEastAsia" w:eastAsiaTheme="minorEastAsia"/>
          <w:sz w:val="24"/>
        </w:rPr>
        <w:t>。按公式</w:t>
      </w:r>
      <w:r>
        <w:rPr>
          <w:rFonts w:ascii="Arial" w:hAnsi="Arial" w:cs="Arial" w:eastAsiaTheme="minorEastAsia"/>
          <w:sz w:val="24"/>
        </w:rPr>
        <w:t>5</w:t>
      </w:r>
      <w:r>
        <w:rPr>
          <w:rFonts w:ascii="Arial" w:cs="Arial" w:hAnsiTheme="minorEastAsia" w:eastAsiaTheme="minorEastAsia"/>
          <w:sz w:val="24"/>
        </w:rPr>
        <w:t>计算：</w:t>
      </w:r>
    </w:p>
    <w:p>
      <w:pPr>
        <w:spacing w:line="360" w:lineRule="auto"/>
        <w:jc w:val="right"/>
        <w:rPr>
          <w:rFonts w:ascii="Arial" w:hAnsi="Arial" w:cs="Arial" w:eastAsiaTheme="minorEastAsia"/>
          <w:sz w:val="24"/>
        </w:rPr>
      </w:pPr>
      <w:r>
        <w:rPr>
          <w:rFonts w:ascii="Arial" w:hAnsi="Arial" w:cs="Arial" w:eastAsiaTheme="minorEastAsia"/>
          <w:position w:val="-28"/>
        </w:rPr>
        <w:object>
          <v:shape id="_x0000_i1054" o:spt="75" type="#_x0000_t75" style="height:33.75pt;width:88.5pt;" o:ole="t" filled="f" o:preferrelative="t" stroked="f" coordsize="21600,21600">
            <v:path/>
            <v:fill on="f" focussize="0,0"/>
            <v:stroke on="f" joinstyle="miter"/>
            <v:imagedata r:id="rId69" o:title=""/>
            <o:lock v:ext="edit" aspectratio="t"/>
            <w10:wrap type="none"/>
            <w10:anchorlock/>
          </v:shape>
          <o:OLEObject Type="Embed" ProgID="Equation.3" ShapeID="_x0000_i1054" DrawAspect="Content" ObjectID="_1468075752" r:id="rId68">
            <o:LockedField>false</o:LockedField>
          </o:OLEObject>
        </w:object>
      </w:r>
      <w:r>
        <w:rPr>
          <w:rFonts w:ascii="Arial" w:hAnsi="Arial" w:cs="Arial" w:eastAsiaTheme="minorEastAsia"/>
          <w:bCs/>
          <w:position w:val="-28"/>
          <w:sz w:val="24"/>
        </w:rPr>
        <w:t xml:space="preserve"> </w:t>
      </w:r>
      <w:r>
        <w:rPr>
          <w:rFonts w:ascii="Arial" w:hAnsi="Arial" w:cs="Arial" w:eastAsiaTheme="minorEastAsia"/>
          <w:sz w:val="24"/>
        </w:rPr>
        <w:t>-------------------------------------(5)</w:t>
      </w:r>
    </w:p>
    <w:p>
      <w:pPr>
        <w:spacing w:line="360" w:lineRule="auto"/>
        <w:ind w:firstLine="480"/>
        <w:rPr>
          <w:rFonts w:ascii="Arial" w:hAnsi="Arial" w:cs="Arial" w:eastAsiaTheme="minorEastAsia"/>
          <w:sz w:val="24"/>
        </w:rPr>
      </w:pPr>
      <w:r>
        <w:rPr>
          <w:rFonts w:ascii="Arial" w:cs="Arial" w:hAnsiTheme="minorEastAsia" w:eastAsiaTheme="minorEastAsia"/>
          <w:sz w:val="24"/>
        </w:rPr>
        <w:t>式中：</w:t>
      </w:r>
    </w:p>
    <w:p>
      <w:pPr>
        <w:spacing w:line="360" w:lineRule="auto"/>
        <w:ind w:firstLine="1262" w:firstLineChars="526"/>
        <w:rPr>
          <w:rFonts w:ascii="Arial" w:hAnsi="Arial" w:cs="Arial" w:eastAsiaTheme="minorEastAsia"/>
          <w:sz w:val="24"/>
        </w:rPr>
      </w:pPr>
      <w:r>
        <w:rPr>
          <w:rFonts w:ascii="Arial" w:hAnsi="Arial" w:cs="Arial" w:eastAsiaTheme="minorEastAsia"/>
          <w:position w:val="-4"/>
          <w:sz w:val="24"/>
        </w:rPr>
        <w:object>
          <v:shape id="_x0000_i1055" o:spt="75" type="#_x0000_t75" style="height:21.75pt;width:12.75pt;" o:ole="t" filled="f" o:preferrelative="t" stroked="f" coordsize="21600,21600">
            <v:path/>
            <v:fill on="f" focussize="0,0"/>
            <v:stroke on="f" joinstyle="miter"/>
            <v:imagedata r:id="rId71" o:title=""/>
            <o:lock v:ext="edit" aspectratio="t"/>
            <w10:wrap type="none"/>
            <w10:anchorlock/>
          </v:shape>
          <o:OLEObject Type="Embed" ProgID="Equation.3" ShapeID="_x0000_i1055" DrawAspect="Content" ObjectID="_1468075753" r:id="rId70">
            <o:LockedField>false</o:LockedField>
          </o:OLEObject>
        </w:object>
      </w:r>
      <w:r>
        <w:rPr>
          <w:rFonts w:ascii="Arial" w:hAnsi="Arial" w:cs="Arial" w:eastAsiaTheme="minorEastAsia"/>
          <w:sz w:val="24"/>
        </w:rPr>
        <w:t>—</w:t>
      </w:r>
      <w:r>
        <w:rPr>
          <w:rFonts w:ascii="Arial" w:cs="Arial" w:hAnsiTheme="minorEastAsia" w:eastAsiaTheme="minorEastAsia"/>
          <w:sz w:val="24"/>
        </w:rPr>
        <w:t>小孔外圈圆周直径（</w:t>
      </w:r>
      <w:r>
        <w:rPr>
          <w:rFonts w:ascii="Arial" w:hAnsi="Arial" w:cs="Arial" w:eastAsiaTheme="minorEastAsia"/>
          <w:sz w:val="24"/>
        </w:rPr>
        <w:t>mm</w:t>
      </w:r>
      <w:r>
        <w:rPr>
          <w:rFonts w:ascii="Arial" w:cs="Arial" w:hAnsiTheme="minorEastAsia"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          </w:t>
      </w:r>
      <w:r>
        <w:rPr>
          <w:rFonts w:ascii="Arial" w:hAnsi="Arial" w:cs="Arial" w:eastAsiaTheme="minorEastAsia"/>
          <w:position w:val="-6"/>
          <w:sz w:val="24"/>
        </w:rPr>
        <w:object>
          <v:shape id="_x0000_i1056" o:spt="75" type="#_x0000_t75" style="height:16.5pt;width:17.25pt;" o:ole="t" filled="f" o:preferrelative="t" stroked="f" coordsize="21600,21600">
            <v:path/>
            <v:fill on="f" focussize="0,0"/>
            <v:stroke on="f" joinstyle="miter"/>
            <v:imagedata r:id="rId73" o:title=""/>
            <o:lock v:ext="edit" aspectratio="t"/>
            <w10:wrap type="none"/>
            <w10:anchorlock/>
          </v:shape>
          <o:OLEObject Type="Embed" ProgID="Equation.3" ShapeID="_x0000_i1056" DrawAspect="Content" ObjectID="_1468075754" r:id="rId72">
            <o:LockedField>false</o:LockedField>
          </o:OLEObject>
        </w:object>
      </w:r>
      <w:r>
        <w:rPr>
          <w:rFonts w:ascii="Arial" w:hAnsi="Arial" w:cs="Arial" w:eastAsiaTheme="minorEastAsia"/>
          <w:sz w:val="24"/>
        </w:rPr>
        <w:t>—</w:t>
      </w:r>
      <w:r>
        <w:rPr>
          <w:rFonts w:ascii="Arial" w:cs="Arial" w:hAnsiTheme="minorEastAsia" w:eastAsiaTheme="minorEastAsia"/>
          <w:sz w:val="24"/>
        </w:rPr>
        <w:t>第</w:t>
      </w:r>
      <w:r>
        <w:rPr>
          <w:rFonts w:ascii="Arial" w:hAnsi="Arial" w:cs="Arial" w:eastAsiaTheme="minorEastAsia"/>
          <w:position w:val="-6"/>
          <w:sz w:val="24"/>
        </w:rPr>
        <w:object>
          <v:shape id="_x0000_i1057" o:spt="75" type="#_x0000_t75" style="height:12.75pt;width:6.75pt;" o:ole="t" filled="f" o:preferrelative="t" stroked="f" coordsize="21600,21600">
            <v:path/>
            <v:fill on="f" focussize="0,0"/>
            <v:stroke on="f" joinstyle="miter"/>
            <v:imagedata r:id="rId75" o:title=""/>
            <o:lock v:ext="edit" aspectratio="t"/>
            <w10:wrap type="none"/>
            <w10:anchorlock/>
          </v:shape>
          <o:OLEObject Type="Embed" ProgID="Equation.3" ShapeID="_x0000_i1057" DrawAspect="Content" ObjectID="_1468075755" r:id="rId74">
            <o:LockedField>false</o:LockedField>
          </o:OLEObject>
        </w:object>
      </w:r>
      <w:r>
        <w:rPr>
          <w:rFonts w:ascii="Arial" w:cs="Arial" w:hAnsiTheme="minorEastAsia" w:eastAsiaTheme="minorEastAsia"/>
          <w:sz w:val="24"/>
        </w:rPr>
        <w:t>次测量外圈圆周上对称两个小孔外侧之间的距离（</w:t>
      </w:r>
      <w:r>
        <w:rPr>
          <w:rFonts w:ascii="Arial" w:hAnsi="Arial" w:cs="Arial" w:eastAsiaTheme="minorEastAsia"/>
          <w:sz w:val="24"/>
        </w:rPr>
        <w:t>mm</w:t>
      </w:r>
      <w:r>
        <w:rPr>
          <w:rFonts w:ascii="Arial" w:cs="Arial" w:hAnsiTheme="minorEastAsia"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           </w:t>
      </w:r>
      <w:r>
        <w:rPr>
          <w:rFonts w:ascii="Arial" w:hAnsi="Arial" w:cs="Arial" w:eastAsiaTheme="minorEastAsia"/>
          <w:sz w:val="24"/>
        </w:rPr>
        <w:object>
          <v:shape id="_x0000_i1058" o:spt="75" type="#_x0000_t75" style="height:21.75pt;width:10.5pt;" o:ole="t" filled="f" o:preferrelative="t" stroked="f" coordsize="21600,21600">
            <v:path/>
            <v:fill on="f" focussize="0,0"/>
            <v:stroke on="f" joinstyle="miter"/>
            <v:imagedata r:id="rId77" o:title=""/>
            <o:lock v:ext="edit" aspectratio="t"/>
            <w10:wrap type="none"/>
            <w10:anchorlock/>
          </v:shape>
          <o:OLEObject Type="Embed" ProgID="Equation.3" ShapeID="_x0000_i1058" DrawAspect="Content" ObjectID="_1468075756" r:id="rId76">
            <o:LockedField>false</o:LockedField>
          </o:OLEObject>
        </w:object>
      </w:r>
      <w:r>
        <w:rPr>
          <w:rFonts w:ascii="Arial" w:hAnsi="Arial" w:cs="Arial" w:eastAsiaTheme="minorEastAsia"/>
          <w:sz w:val="24"/>
        </w:rPr>
        <w:t>—</w:t>
      </w:r>
      <w:r>
        <w:rPr>
          <w:rFonts w:ascii="Arial" w:cs="Arial" w:hAnsiTheme="minorEastAsia" w:eastAsiaTheme="minorEastAsia"/>
          <w:sz w:val="24"/>
        </w:rPr>
        <w:t>被测小孔直径的平均值（</w:t>
      </w:r>
      <w:r>
        <w:rPr>
          <w:rFonts w:ascii="Arial" w:hAnsi="Arial" w:cs="Arial" w:eastAsiaTheme="minorEastAsia"/>
          <w:sz w:val="24"/>
        </w:rPr>
        <w:t>mm</w:t>
      </w:r>
      <w:r>
        <w:rPr>
          <w:rFonts w:ascii="Arial" w:cs="Arial" w:hAnsiTheme="minorEastAsia"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7.3.3.2  </w:t>
      </w:r>
      <w:r>
        <w:rPr>
          <w:rFonts w:ascii="Arial" w:cs="Arial" w:hAnsiTheme="minorEastAsia" w:eastAsiaTheme="minorEastAsia"/>
          <w:sz w:val="24"/>
        </w:rPr>
        <w:t>按照</w:t>
      </w:r>
      <w:r>
        <w:rPr>
          <w:rFonts w:ascii="Arial" w:hAnsi="Arial" w:cs="Arial" w:eastAsiaTheme="minorEastAsia"/>
          <w:sz w:val="24"/>
        </w:rPr>
        <w:t>7.3.3.1</w:t>
      </w:r>
      <w:r>
        <w:rPr>
          <w:rFonts w:ascii="Arial" w:cs="Arial" w:hAnsiTheme="minorEastAsia" w:eastAsiaTheme="minorEastAsia"/>
          <w:sz w:val="24"/>
        </w:rPr>
        <w:t>方法测量分布小孔的内圈圆周上对称的两个小孔外侧之间距离，按公式</w:t>
      </w:r>
      <w:r>
        <w:rPr>
          <w:rFonts w:ascii="Arial" w:hAnsi="Arial" w:cs="Arial" w:eastAsiaTheme="minorEastAsia"/>
          <w:sz w:val="24"/>
        </w:rPr>
        <w:t>5</w:t>
      </w:r>
      <w:r>
        <w:rPr>
          <w:rFonts w:ascii="Arial" w:cs="Arial" w:hAnsiTheme="minorEastAsia" w:eastAsiaTheme="minorEastAsia"/>
          <w:sz w:val="24"/>
        </w:rPr>
        <w:t>计算出小孔所在的内圈圆周直径</w:t>
      </w:r>
      <w:r>
        <w:rPr>
          <w:rFonts w:hint="eastAsia" w:ascii="Arial" w:cs="Arial" w:hAnsiTheme="minorEastAsia" w:eastAsiaTheme="minorEastAsia"/>
          <w:sz w:val="24"/>
        </w:rPr>
        <w:t>为该项校准结果</w:t>
      </w:r>
      <w:r>
        <w:rPr>
          <w:rFonts w:ascii="Arial" w:cs="Arial" w:hAnsiTheme="minorEastAsia"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7.3.4  </w:t>
      </w:r>
      <w:r>
        <w:rPr>
          <w:rFonts w:ascii="Arial" w:cs="Arial" w:hAnsiTheme="minorEastAsia" w:eastAsiaTheme="minorEastAsia"/>
          <w:sz w:val="24"/>
        </w:rPr>
        <w:t>试样夹</w:t>
      </w:r>
      <w:r>
        <w:rPr>
          <w:rFonts w:hint="eastAsia" w:ascii="Arial" w:cs="Arial" w:hAnsiTheme="minorEastAsia" w:eastAsiaTheme="minorEastAsia"/>
          <w:sz w:val="24"/>
        </w:rPr>
        <w:t>器尺寸校准</w:t>
      </w:r>
    </w:p>
    <w:p>
      <w:pPr>
        <w:spacing w:line="360" w:lineRule="auto"/>
        <w:rPr>
          <w:rFonts w:ascii="Arial" w:hAnsi="Arial" w:cs="Arial" w:eastAsiaTheme="minorEastAsia"/>
          <w:sz w:val="24"/>
        </w:rPr>
      </w:pPr>
      <w:r>
        <w:rPr>
          <w:rFonts w:hint="eastAsia" w:ascii="Arial" w:cs="Arial" w:hAnsiTheme="minorEastAsia" w:eastAsiaTheme="minorEastAsia"/>
          <w:sz w:val="24"/>
        </w:rPr>
        <w:t>7.3.4.1</w:t>
      </w:r>
      <w:r>
        <w:rPr>
          <w:rFonts w:ascii="Arial" w:cs="Arial" w:hAnsiTheme="minorEastAsia" w:eastAsiaTheme="minorEastAsia"/>
          <w:sz w:val="24"/>
        </w:rPr>
        <w:t>两试样夹夹持线间距</w:t>
      </w:r>
    </w:p>
    <w:p>
      <w:pPr>
        <w:spacing w:line="360" w:lineRule="auto"/>
        <w:ind w:firstLine="480"/>
        <w:rPr>
          <w:rFonts w:ascii="Arial" w:hAnsi="Arial" w:cs="Arial" w:eastAsiaTheme="minorEastAsia"/>
          <w:sz w:val="24"/>
        </w:rPr>
      </w:pPr>
      <w:r>
        <w:rPr>
          <w:rFonts w:ascii="Arial" w:cs="Arial" w:hAnsiTheme="minorEastAsia" w:eastAsiaTheme="minorEastAsia"/>
          <w:sz w:val="24"/>
        </w:rPr>
        <w:t>用游标卡尺测量夹持器两夹持线的间距，在上、中、下</w:t>
      </w:r>
      <w:r>
        <w:rPr>
          <w:rFonts w:ascii="Arial" w:hAnsi="Arial" w:cs="Arial" w:eastAsiaTheme="minorEastAsia"/>
          <w:sz w:val="24"/>
        </w:rPr>
        <w:t>3</w:t>
      </w:r>
      <w:r>
        <w:rPr>
          <w:rFonts w:ascii="Arial" w:cs="Arial" w:hAnsiTheme="minorEastAsia" w:eastAsiaTheme="minorEastAsia"/>
          <w:sz w:val="24"/>
        </w:rPr>
        <w:t>个位置分别读取游标卡尺上的读数</w:t>
      </w:r>
      <w:r>
        <w:rPr>
          <w:rFonts w:ascii="Arial" w:hAnsi="Arial" w:cs="Arial" w:eastAsiaTheme="minorEastAsia"/>
          <w:position w:val="-12"/>
        </w:rPr>
        <w:object>
          <v:shape id="_x0000_i1059" o:spt="75" type="#_x0000_t75" style="height:18.75pt;width:9pt;" o:ole="t" filled="f" o:preferrelative="t" stroked="f" coordsize="21600,21600">
            <v:path/>
            <v:fill on="f" focussize="0,0"/>
            <v:stroke on="f" joinstyle="miter"/>
            <v:imagedata r:id="rId79" o:title=""/>
            <o:lock v:ext="edit" aspectratio="t"/>
            <w10:wrap type="none"/>
            <w10:anchorlock/>
          </v:shape>
          <o:OLEObject Type="Embed" ProgID="Equation.3" ShapeID="_x0000_i1059" DrawAspect="Content" ObjectID="_1468075757" r:id="rId78">
            <o:LockedField>false</o:LockedField>
          </o:OLEObject>
        </w:object>
      </w:r>
      <w:r>
        <w:rPr>
          <w:rFonts w:ascii="Arial" w:cs="Arial" w:hAnsiTheme="minorEastAsia" w:eastAsiaTheme="minorEastAsia"/>
          <w:sz w:val="24"/>
        </w:rPr>
        <w:t>，试样夹持器夹持线间距</w:t>
      </w:r>
      <w:r>
        <w:rPr>
          <w:rFonts w:ascii="Arial" w:hAnsi="Arial" w:cs="Arial" w:eastAsiaTheme="minorEastAsia"/>
          <w:position w:val="-6"/>
        </w:rPr>
        <w:object>
          <v:shape id="_x0000_i1060" o:spt="75" type="#_x0000_t75" style="height:22.5pt;width:8.25pt;" o:ole="t" filled="f" o:preferrelative="t" stroked="f" coordsize="21600,21600">
            <v:path/>
            <v:fill on="f" focussize="0,0"/>
            <v:stroke on="f" joinstyle="miter"/>
            <v:imagedata r:id="rId81" o:title=""/>
            <o:lock v:ext="edit" aspectratio="t"/>
            <w10:wrap type="none"/>
            <w10:anchorlock/>
          </v:shape>
          <o:OLEObject Type="Embed" ProgID="Equation.3" ShapeID="_x0000_i1060" DrawAspect="Content" ObjectID="_1468075758" r:id="rId80">
            <o:LockedField>false</o:LockedField>
          </o:OLEObject>
        </w:object>
      </w:r>
      <w:r>
        <w:rPr>
          <w:rFonts w:ascii="Arial" w:cs="Arial" w:hAnsiTheme="minorEastAsia" w:eastAsiaTheme="minorEastAsia"/>
          <w:sz w:val="24"/>
        </w:rPr>
        <w:t>按公式</w:t>
      </w:r>
      <w:r>
        <w:rPr>
          <w:rFonts w:ascii="Arial" w:hAnsi="Arial" w:cs="Arial" w:eastAsiaTheme="minorEastAsia"/>
          <w:sz w:val="24"/>
        </w:rPr>
        <w:t>6</w:t>
      </w:r>
      <w:r>
        <w:rPr>
          <w:rFonts w:ascii="Arial" w:cs="Arial" w:hAnsiTheme="minorEastAsia" w:eastAsiaTheme="minorEastAsia"/>
          <w:sz w:val="24"/>
        </w:rPr>
        <w:t>计算：</w:t>
      </w:r>
    </w:p>
    <w:p>
      <w:pPr>
        <w:spacing w:line="360" w:lineRule="auto"/>
        <w:ind w:firstLine="480"/>
        <w:jc w:val="right"/>
        <w:rPr>
          <w:rFonts w:ascii="Arial" w:hAnsi="Arial" w:cs="Arial" w:eastAsiaTheme="minorEastAsia"/>
          <w:sz w:val="24"/>
        </w:rPr>
      </w:pPr>
      <w:r>
        <w:rPr>
          <w:rFonts w:ascii="Arial" w:hAnsi="Arial" w:cs="Arial" w:eastAsiaTheme="minorEastAsia"/>
          <w:position w:val="-28"/>
        </w:rPr>
        <w:object>
          <v:shape id="_x0000_i1061" o:spt="75" type="#_x0000_t75" style="height:33.75pt;width:50.25pt;" o:ole="t" filled="f" o:preferrelative="t" stroked="f" coordsize="21600,21600">
            <v:path/>
            <v:fill on="f" focussize="0,0"/>
            <v:stroke on="f" joinstyle="miter"/>
            <v:imagedata r:id="rId83" o:title=""/>
            <o:lock v:ext="edit" aspectratio="t"/>
            <w10:wrap type="none"/>
            <w10:anchorlock/>
          </v:shape>
          <o:OLEObject Type="Embed" ProgID="Equation.3" ShapeID="_x0000_i1061" DrawAspect="Content" ObjectID="_1468075759" r:id="rId82">
            <o:LockedField>false</o:LockedField>
          </o:OLEObject>
        </w:object>
      </w:r>
      <w:r>
        <w:rPr>
          <w:rFonts w:ascii="Arial" w:hAnsi="Arial" w:cs="Arial" w:eastAsiaTheme="minorEastAsia"/>
          <w:sz w:val="24"/>
        </w:rPr>
        <w:t>--------------------------------------(6)</w:t>
      </w:r>
    </w:p>
    <w:p>
      <w:pPr>
        <w:spacing w:line="360" w:lineRule="auto"/>
        <w:ind w:firstLine="480"/>
        <w:jc w:val="left"/>
        <w:rPr>
          <w:rFonts w:ascii="Arial" w:hAnsi="Arial" w:cs="Arial" w:eastAsiaTheme="minorEastAsia"/>
          <w:sz w:val="24"/>
        </w:rPr>
      </w:pPr>
      <w:r>
        <w:rPr>
          <w:rFonts w:ascii="Arial" w:cs="Arial" w:hAnsiTheme="minorEastAsia" w:eastAsiaTheme="minorEastAsia"/>
          <w:sz w:val="24"/>
        </w:rPr>
        <w:t>式中：</w:t>
      </w:r>
      <w:r>
        <w:rPr>
          <w:rFonts w:ascii="Arial" w:hAnsi="Arial" w:cs="Arial" w:eastAsiaTheme="minorEastAsia"/>
          <w:sz w:val="24"/>
        </w:rPr>
        <w:t xml:space="preserve">  </w:t>
      </w:r>
      <w:r>
        <w:rPr>
          <w:rFonts w:ascii="Arial" w:hAnsi="Arial" w:cs="Arial" w:eastAsiaTheme="minorEastAsia"/>
          <w:position w:val="-6"/>
        </w:rPr>
        <w:object>
          <v:shape id="_x0000_i1062" o:spt="75" type="#_x0000_t75" style="height:22.5pt;width:8.25pt;" o:ole="t" filled="f" o:preferrelative="t" stroked="f" coordsize="21600,21600">
            <v:path/>
            <v:fill on="f" focussize="0,0"/>
            <v:stroke on="f" joinstyle="miter"/>
            <v:imagedata r:id="rId85" o:title=""/>
            <o:lock v:ext="edit" aspectratio="t"/>
            <w10:wrap type="none"/>
            <w10:anchorlock/>
          </v:shape>
          <o:OLEObject Type="Embed" ProgID="Equation.3" ShapeID="_x0000_i1062" DrawAspect="Content" ObjectID="_1468075760" r:id="rId84">
            <o:LockedField>false</o:LockedField>
          </o:OLEObject>
        </w:object>
      </w:r>
      <w:r>
        <w:rPr>
          <w:rFonts w:ascii="Arial" w:hAnsi="Arial" w:cs="Arial" w:eastAsiaTheme="minorEastAsia"/>
          <w:sz w:val="24"/>
        </w:rPr>
        <w:t>—</w:t>
      </w:r>
      <w:r>
        <w:rPr>
          <w:rFonts w:ascii="Arial" w:cs="Arial" w:hAnsiTheme="minorEastAsia" w:eastAsiaTheme="minorEastAsia"/>
          <w:sz w:val="24"/>
        </w:rPr>
        <w:t>试样夹持器夹持线平均间距（</w:t>
      </w:r>
      <w:r>
        <w:rPr>
          <w:rFonts w:ascii="Arial" w:hAnsi="Arial" w:cs="Arial" w:eastAsiaTheme="minorEastAsia"/>
          <w:sz w:val="24"/>
        </w:rPr>
        <w:t>mm</w:t>
      </w:r>
      <w:r>
        <w:rPr>
          <w:rFonts w:ascii="Arial" w:cs="Arial" w:hAnsiTheme="minorEastAsia" w:eastAsiaTheme="minorEastAsia"/>
          <w:sz w:val="24"/>
        </w:rPr>
        <w:t>）；</w:t>
      </w:r>
    </w:p>
    <w:p>
      <w:pPr>
        <w:spacing w:line="360" w:lineRule="auto"/>
        <w:ind w:firstLine="1239" w:firstLineChars="590"/>
        <w:rPr>
          <w:rFonts w:ascii="Arial" w:cs="Arial" w:hAnsiTheme="minorEastAsia" w:eastAsiaTheme="minorEastAsia"/>
          <w:sz w:val="24"/>
        </w:rPr>
      </w:pPr>
      <w:r>
        <w:rPr>
          <w:rFonts w:ascii="Arial" w:hAnsi="Arial" w:cs="Arial" w:eastAsiaTheme="minorEastAsia"/>
          <w:position w:val="-12"/>
        </w:rPr>
        <w:object>
          <v:shape id="_x0000_i1063" o:spt="75" type="#_x0000_t75" style="height:18.75pt;width:9pt;" o:ole="t" filled="f" o:preferrelative="t" stroked="f" coordsize="21600,21600">
            <v:path/>
            <v:fill on="f" focussize="0,0"/>
            <v:stroke on="f" joinstyle="miter"/>
            <v:imagedata r:id="rId87" o:title=""/>
            <o:lock v:ext="edit" aspectratio="t"/>
            <w10:wrap type="none"/>
            <w10:anchorlock/>
          </v:shape>
          <o:OLEObject Type="Embed" ProgID="Equation.3" ShapeID="_x0000_i1063" DrawAspect="Content" ObjectID="_1468075761" r:id="rId86">
            <o:LockedField>false</o:LockedField>
          </o:OLEObject>
        </w:object>
      </w:r>
      <w:r>
        <w:rPr>
          <w:rFonts w:ascii="Arial" w:hAnsi="Arial" w:cs="Arial" w:eastAsiaTheme="minorEastAsia"/>
          <w:sz w:val="24"/>
        </w:rPr>
        <w:t>—</w:t>
      </w:r>
      <w:r>
        <w:rPr>
          <w:rFonts w:ascii="Arial" w:cs="Arial" w:hAnsiTheme="minorEastAsia" w:eastAsiaTheme="minorEastAsia"/>
          <w:sz w:val="24"/>
        </w:rPr>
        <w:t>上、中、下</w:t>
      </w:r>
      <w:r>
        <w:rPr>
          <w:rFonts w:ascii="Arial" w:hAnsi="Arial" w:cs="Arial" w:eastAsiaTheme="minorEastAsia"/>
          <w:sz w:val="24"/>
        </w:rPr>
        <w:t>3</w:t>
      </w:r>
      <w:r>
        <w:rPr>
          <w:rFonts w:ascii="Arial" w:cs="Arial" w:hAnsiTheme="minorEastAsia" w:eastAsiaTheme="minorEastAsia"/>
          <w:sz w:val="24"/>
        </w:rPr>
        <w:t>个位置试样夹持器夹持线间距的实测值（</w:t>
      </w:r>
      <w:r>
        <w:rPr>
          <w:rFonts w:ascii="Arial" w:hAnsi="Arial" w:cs="Arial" w:eastAsiaTheme="minorEastAsia"/>
          <w:sz w:val="24"/>
        </w:rPr>
        <w:t>mm</w:t>
      </w:r>
      <w:r>
        <w:rPr>
          <w:rFonts w:ascii="Arial" w:cs="Arial" w:hAnsiTheme="minorEastAsia" w:eastAsiaTheme="minorEastAsia"/>
          <w:sz w:val="24"/>
        </w:rPr>
        <w:t>）。</w:t>
      </w:r>
    </w:p>
    <w:p>
      <w:pPr>
        <w:spacing w:line="360" w:lineRule="auto"/>
        <w:rPr>
          <w:rFonts w:ascii="Arial" w:hAnsi="Arial" w:cs="Arial" w:eastAsiaTheme="minorEastAsia"/>
          <w:sz w:val="24"/>
        </w:rPr>
      </w:pPr>
      <w:r>
        <w:rPr>
          <w:rFonts w:hint="eastAsia" w:ascii="Arial" w:hAnsi="Arial" w:cs="Arial" w:eastAsiaTheme="minorEastAsia"/>
          <w:sz w:val="24"/>
        </w:rPr>
        <w:t>7.3.4.2</w:t>
      </w:r>
      <w:r>
        <w:rPr>
          <w:rFonts w:ascii="Arial" w:hAnsi="Arial" w:cs="Arial" w:eastAsiaTheme="minorEastAsia"/>
          <w:sz w:val="24"/>
        </w:rPr>
        <w:t>试样夹宽度</w:t>
      </w:r>
    </w:p>
    <w:p>
      <w:pPr>
        <w:spacing w:line="360" w:lineRule="auto"/>
        <w:ind w:firstLine="480" w:firstLineChars="200"/>
        <w:rPr>
          <w:rFonts w:ascii="Arial" w:cs="Arial" w:hAnsiTheme="minorEastAsia" w:eastAsiaTheme="minorEastAsia"/>
          <w:sz w:val="24"/>
        </w:rPr>
      </w:pPr>
      <w:r>
        <w:rPr>
          <w:rFonts w:ascii="Arial" w:cs="Arial" w:hAnsiTheme="minorEastAsia" w:eastAsiaTheme="minorEastAsia"/>
          <w:sz w:val="24"/>
        </w:rPr>
        <w:t>用游标卡尺量</w:t>
      </w:r>
      <w:r>
        <w:rPr>
          <w:rFonts w:hint="eastAsia" w:ascii="Arial" w:cs="Arial" w:hAnsiTheme="minorEastAsia" w:eastAsiaTheme="minorEastAsia"/>
          <w:sz w:val="24"/>
        </w:rPr>
        <w:t>取两侧</w:t>
      </w:r>
      <w:r>
        <w:rPr>
          <w:rFonts w:ascii="Arial" w:cs="Arial" w:hAnsiTheme="minorEastAsia" w:eastAsiaTheme="minorEastAsia"/>
          <w:sz w:val="24"/>
        </w:rPr>
        <w:t>夹持器</w:t>
      </w:r>
      <w:r>
        <w:rPr>
          <w:rFonts w:hint="eastAsia" w:ascii="Arial" w:cs="Arial" w:hAnsiTheme="minorEastAsia" w:eastAsiaTheme="minorEastAsia"/>
          <w:sz w:val="24"/>
        </w:rPr>
        <w:t>的</w:t>
      </w:r>
      <w:r>
        <w:rPr>
          <w:rFonts w:ascii="Arial" w:hAnsi="Arial" w:cs="Arial" w:eastAsiaTheme="minorEastAsia"/>
          <w:sz w:val="24"/>
        </w:rPr>
        <w:t>宽度</w:t>
      </w:r>
      <w:r>
        <w:rPr>
          <w:rFonts w:hint="eastAsia" w:ascii="Arial" w:hAnsi="Arial" w:cs="Arial" w:eastAsiaTheme="minorEastAsia"/>
          <w:sz w:val="24"/>
        </w:rPr>
        <w:t>，</w:t>
      </w:r>
      <w:r>
        <w:rPr>
          <w:rFonts w:ascii="Arial" w:cs="Arial" w:hAnsiTheme="minorEastAsia" w:eastAsiaTheme="minorEastAsia"/>
          <w:sz w:val="24"/>
        </w:rPr>
        <w:t>分别读取游标卡尺上的读数</w:t>
      </w:r>
      <w:r>
        <w:rPr>
          <w:position w:val="-12"/>
        </w:rPr>
        <w:object>
          <v:shape id="_x0000_i1064" o:spt="75" type="#_x0000_t75" style="height:18pt;width:10.5pt;" o:ole="t" filled="f" o:preferrelative="t" stroked="f" coordsize="21600,21600">
            <v:path/>
            <v:fill on="f" focussize="0,0"/>
            <v:stroke on="f" joinstyle="miter"/>
            <v:imagedata r:id="rId89" o:title=""/>
            <o:lock v:ext="edit" aspectratio="t"/>
            <w10:wrap type="none"/>
            <w10:anchorlock/>
          </v:shape>
          <o:OLEObject Type="Embed" ProgID="Equation.3" ShapeID="_x0000_i1064" DrawAspect="Content" ObjectID="_1468075762" r:id="rId88">
            <o:LockedField>false</o:LockedField>
          </o:OLEObject>
        </w:object>
      </w:r>
      <w:r>
        <w:rPr>
          <w:rFonts w:hint="eastAsia" w:ascii="Arial" w:cs="Arial" w:hAnsiTheme="minorEastAsia" w:eastAsiaTheme="minorEastAsia"/>
          <w:sz w:val="24"/>
        </w:rPr>
        <w:t>，</w:t>
      </w:r>
      <w:r>
        <w:rPr>
          <w:rFonts w:ascii="Arial" w:hAnsi="Arial" w:cs="Arial" w:eastAsiaTheme="minorEastAsia"/>
          <w:sz w:val="24"/>
        </w:rPr>
        <w:t>试样夹宽度</w:t>
      </w:r>
      <w:r>
        <w:rPr>
          <w:position w:val="-6"/>
        </w:rPr>
        <w:object>
          <v:shape id="_x0000_i1065" o:spt="75" type="#_x0000_t75" style="height:21.75pt;width:9pt;" o:ole="t" filled="f" o:preferrelative="t" stroked="f" coordsize="21600,21600">
            <v:path/>
            <v:fill on="f" focussize="0,0"/>
            <v:stroke on="f" joinstyle="miter"/>
            <v:imagedata r:id="rId91" o:title=""/>
            <o:lock v:ext="edit" aspectratio="t"/>
            <w10:wrap type="none"/>
            <w10:anchorlock/>
          </v:shape>
          <o:OLEObject Type="Embed" ProgID="Equation.3" ShapeID="_x0000_i1065" DrawAspect="Content" ObjectID="_1468075763" r:id="rId90">
            <o:LockedField>false</o:LockedField>
          </o:OLEObject>
        </w:object>
      </w:r>
      <w:r>
        <w:rPr>
          <w:rFonts w:hint="eastAsia" w:ascii="Arial" w:cs="Arial" w:hAnsiTheme="minorEastAsia" w:eastAsiaTheme="minorEastAsia"/>
          <w:sz w:val="24"/>
        </w:rPr>
        <w:t>按公式7计算：</w:t>
      </w:r>
    </w:p>
    <w:p>
      <w:pPr>
        <w:spacing w:line="360" w:lineRule="auto"/>
        <w:ind w:firstLine="420" w:firstLineChars="200"/>
        <w:jc w:val="right"/>
        <w:rPr>
          <w:rFonts w:ascii="Arial" w:hAnsi="Arial" w:cs="Arial" w:eastAsiaTheme="minorEastAsia"/>
          <w:sz w:val="24"/>
        </w:rPr>
      </w:pPr>
      <w:r>
        <w:rPr>
          <w:rFonts w:ascii="Arial" w:hAnsi="Arial" w:cs="Arial" w:eastAsiaTheme="minorEastAsia"/>
          <w:position w:val="-28"/>
        </w:rPr>
        <w:object>
          <v:shape id="_x0000_i1066" o:spt="75" type="#_x0000_t75" style="height:33.75pt;width:53.25pt;" o:ole="t" filled="f" o:preferrelative="t" stroked="f" coordsize="21600,21600">
            <v:path/>
            <v:fill on="f" focussize="0,0"/>
            <v:stroke on="f" joinstyle="miter"/>
            <v:imagedata r:id="rId93" o:title=""/>
            <o:lock v:ext="edit" aspectratio="t"/>
            <w10:wrap type="none"/>
            <w10:anchorlock/>
          </v:shape>
          <o:OLEObject Type="Embed" ProgID="Equation.3" ShapeID="_x0000_i1066" DrawAspect="Content" ObjectID="_1468075764" r:id="rId92">
            <o:LockedField>false</o:LockedField>
          </o:OLEObject>
        </w:object>
      </w:r>
      <w:r>
        <w:rPr>
          <w:rFonts w:ascii="Arial" w:hAnsi="Arial" w:cs="Arial" w:eastAsiaTheme="minorEastAsia"/>
          <w:sz w:val="24"/>
        </w:rPr>
        <w:t>--------------------------------------(</w:t>
      </w:r>
      <w:r>
        <w:rPr>
          <w:rFonts w:hint="eastAsia" w:ascii="Arial" w:hAnsi="Arial" w:cs="Arial" w:eastAsiaTheme="minorEastAsia"/>
          <w:sz w:val="24"/>
        </w:rPr>
        <w:t>7</w:t>
      </w:r>
      <w:r>
        <w:rPr>
          <w:rFonts w:ascii="Arial" w:hAnsi="Arial" w:cs="Arial" w:eastAsiaTheme="minorEastAsia"/>
          <w:sz w:val="24"/>
        </w:rPr>
        <w:t>)</w:t>
      </w:r>
    </w:p>
    <w:p>
      <w:pPr>
        <w:spacing w:line="360" w:lineRule="auto"/>
        <w:ind w:firstLine="480"/>
        <w:jc w:val="left"/>
        <w:rPr>
          <w:rFonts w:ascii="Arial" w:hAnsi="Arial" w:cs="Arial" w:eastAsiaTheme="minorEastAsia"/>
          <w:sz w:val="24"/>
        </w:rPr>
      </w:pPr>
      <w:r>
        <w:rPr>
          <w:rFonts w:ascii="Arial" w:cs="Arial" w:hAnsiTheme="minorEastAsia" w:eastAsiaTheme="minorEastAsia"/>
          <w:sz w:val="24"/>
        </w:rPr>
        <w:t>式中：</w:t>
      </w:r>
      <w:r>
        <w:rPr>
          <w:rFonts w:ascii="Arial" w:hAnsi="Arial" w:cs="Arial" w:eastAsiaTheme="minorEastAsia"/>
          <w:sz w:val="24"/>
        </w:rPr>
        <w:t xml:space="preserve">  </w:t>
      </w:r>
      <w:r>
        <w:rPr>
          <w:rFonts w:ascii="Arial" w:hAnsi="Arial" w:cs="Arial" w:eastAsiaTheme="minorEastAsia"/>
          <w:position w:val="-6"/>
        </w:rPr>
        <w:object>
          <v:shape id="_x0000_i1067" o:spt="75" type="#_x0000_t75" style="height:22.5pt;width:9.75pt;" o:ole="t" filled="f" o:preferrelative="t" stroked="f" coordsize="21600,21600">
            <v:path/>
            <v:fill on="f" focussize="0,0"/>
            <v:stroke on="f" joinstyle="miter"/>
            <v:imagedata r:id="rId95" o:title=""/>
            <o:lock v:ext="edit" aspectratio="t"/>
            <w10:wrap type="none"/>
            <w10:anchorlock/>
          </v:shape>
          <o:OLEObject Type="Embed" ProgID="Equation.3" ShapeID="_x0000_i1067" DrawAspect="Content" ObjectID="_1468075765" r:id="rId94">
            <o:LockedField>false</o:LockedField>
          </o:OLEObject>
        </w:object>
      </w:r>
      <w:r>
        <w:rPr>
          <w:rFonts w:ascii="Arial" w:hAnsi="Arial" w:cs="Arial" w:eastAsiaTheme="minorEastAsia"/>
          <w:sz w:val="24"/>
        </w:rPr>
        <w:t>—</w:t>
      </w:r>
      <w:r>
        <w:rPr>
          <w:rFonts w:ascii="Arial" w:cs="Arial" w:hAnsiTheme="minorEastAsia" w:eastAsiaTheme="minorEastAsia"/>
          <w:sz w:val="24"/>
        </w:rPr>
        <w:t>试样夹</w:t>
      </w:r>
      <w:r>
        <w:rPr>
          <w:rFonts w:hint="eastAsia" w:ascii="Arial" w:cs="Arial" w:hAnsiTheme="minorEastAsia" w:eastAsiaTheme="minorEastAsia"/>
          <w:sz w:val="24"/>
        </w:rPr>
        <w:t>宽度的平均值</w:t>
      </w:r>
      <w:r>
        <w:rPr>
          <w:rFonts w:ascii="Arial" w:cs="Arial" w:hAnsiTheme="minorEastAsia" w:eastAsiaTheme="minorEastAsia"/>
          <w:sz w:val="24"/>
        </w:rPr>
        <w:t>（</w:t>
      </w:r>
      <w:r>
        <w:rPr>
          <w:rFonts w:ascii="Arial" w:hAnsi="Arial" w:cs="Arial" w:eastAsiaTheme="minorEastAsia"/>
          <w:sz w:val="24"/>
        </w:rPr>
        <w:t>mm</w:t>
      </w:r>
      <w:r>
        <w:rPr>
          <w:rFonts w:ascii="Arial" w:cs="Arial" w:hAnsiTheme="minorEastAsia" w:eastAsiaTheme="minorEastAsia"/>
          <w:sz w:val="24"/>
        </w:rPr>
        <w:t>）；</w:t>
      </w:r>
    </w:p>
    <w:p>
      <w:pPr>
        <w:spacing w:line="360" w:lineRule="auto"/>
        <w:ind w:firstLine="1239" w:firstLineChars="590"/>
        <w:rPr>
          <w:rFonts w:ascii="Arial" w:cs="Arial" w:hAnsiTheme="minorEastAsia" w:eastAsiaTheme="minorEastAsia"/>
          <w:sz w:val="24"/>
        </w:rPr>
      </w:pPr>
      <w:r>
        <w:rPr>
          <w:rFonts w:ascii="Arial" w:hAnsi="Arial" w:cs="Arial" w:eastAsiaTheme="minorEastAsia"/>
          <w:position w:val="-12"/>
        </w:rPr>
        <w:object>
          <v:shape id="_x0000_i1068" o:spt="75" type="#_x0000_t75" style="height:18.75pt;width:10.5pt;" o:ole="t" filled="f" o:preferrelative="t" stroked="f" coordsize="21600,21600">
            <v:path/>
            <v:fill on="f" focussize="0,0"/>
            <v:stroke on="f" joinstyle="miter"/>
            <v:imagedata r:id="rId97" o:title=""/>
            <o:lock v:ext="edit" aspectratio="t"/>
            <w10:wrap type="none"/>
            <w10:anchorlock/>
          </v:shape>
          <o:OLEObject Type="Embed" ProgID="Equation.3" ShapeID="_x0000_i1068" DrawAspect="Content" ObjectID="_1468075766" r:id="rId96">
            <o:LockedField>false</o:LockedField>
          </o:OLEObject>
        </w:object>
      </w:r>
      <w:r>
        <w:rPr>
          <w:rFonts w:ascii="Arial" w:hAnsi="Arial" w:cs="Arial" w:eastAsiaTheme="minorEastAsia"/>
          <w:sz w:val="24"/>
        </w:rPr>
        <w:t>—</w:t>
      </w:r>
      <w:r>
        <w:rPr>
          <w:rFonts w:hint="eastAsia" w:ascii="Arial" w:cs="Arial" w:hAnsiTheme="minorEastAsia" w:eastAsiaTheme="minorEastAsia"/>
          <w:sz w:val="24"/>
        </w:rPr>
        <w:t>左右两侧试样夹宽度</w:t>
      </w:r>
      <w:r>
        <w:rPr>
          <w:rFonts w:ascii="Arial" w:cs="Arial" w:hAnsiTheme="minorEastAsia" w:eastAsiaTheme="minorEastAsia"/>
          <w:sz w:val="24"/>
        </w:rPr>
        <w:t>的实测值（</w:t>
      </w:r>
      <w:r>
        <w:rPr>
          <w:rFonts w:ascii="Arial" w:hAnsi="Arial" w:cs="Arial" w:eastAsiaTheme="minorEastAsia"/>
          <w:sz w:val="24"/>
        </w:rPr>
        <w:t>mm</w:t>
      </w:r>
      <w:r>
        <w:rPr>
          <w:rFonts w:ascii="Arial" w:cs="Arial" w:hAnsiTheme="minorEastAsia" w:eastAsiaTheme="minorEastAsia"/>
          <w:sz w:val="24"/>
        </w:rPr>
        <w:t>）。</w:t>
      </w:r>
    </w:p>
    <w:p>
      <w:pPr>
        <w:spacing w:line="360" w:lineRule="auto"/>
        <w:rPr>
          <w:rFonts w:ascii="Arial" w:hAnsi="Arial" w:cs="Arial" w:eastAsiaTheme="minorEastAsia"/>
          <w:sz w:val="24"/>
        </w:rPr>
      </w:pPr>
      <w:r>
        <w:rPr>
          <w:rFonts w:ascii="Arial" w:hAnsi="Arial" w:cs="Arial" w:eastAsiaTheme="minorEastAsia"/>
          <w:sz w:val="24"/>
        </w:rPr>
        <w:t xml:space="preserve">7.3.5  </w:t>
      </w:r>
      <w:r>
        <w:rPr>
          <w:rFonts w:ascii="Arial" w:cs="Arial" w:hAnsiTheme="minorEastAsia" w:eastAsiaTheme="minorEastAsia"/>
          <w:sz w:val="24"/>
        </w:rPr>
        <w:t>喷嘴到试样夹持面的距离校准</w:t>
      </w:r>
    </w:p>
    <w:p>
      <w:pPr>
        <w:spacing w:line="360" w:lineRule="auto"/>
        <w:ind w:firstLine="480" w:firstLineChars="200"/>
        <w:rPr>
          <w:rFonts w:ascii="Arial" w:hAnsi="Arial" w:cs="Arial" w:eastAsiaTheme="minorEastAsia"/>
          <w:sz w:val="24"/>
        </w:rPr>
      </w:pPr>
      <w:r>
        <w:rPr>
          <w:rFonts w:ascii="Arial" w:cs="Arial" w:hAnsiTheme="minorEastAsia" w:eastAsiaTheme="minorEastAsia"/>
          <w:sz w:val="24"/>
        </w:rPr>
        <w:t>将</w:t>
      </w:r>
      <w:r>
        <w:rPr>
          <w:rFonts w:ascii="Arial" w:hAnsi="Arial" w:cs="Arial" w:eastAsiaTheme="minorEastAsia"/>
          <w:sz w:val="24"/>
        </w:rPr>
        <w:t>200mm</w:t>
      </w:r>
      <w:r>
        <w:rPr>
          <w:rFonts w:ascii="Arial" w:cs="Arial" w:hAnsiTheme="minorEastAsia" w:eastAsiaTheme="minorEastAsia"/>
          <w:sz w:val="24"/>
        </w:rPr>
        <w:t>直角尺和钢直尺重叠一起且刻度方向相反，移动钢直尺的零端使其喷嘴面接触，并使另一端直角尺的基准面与试样夹持器夹持面紧密接触，读取直角尺零端刻线与钢直尺对准的刻度</w:t>
      </w:r>
      <w:r>
        <w:rPr>
          <w:rFonts w:ascii="Arial" w:hAnsi="Arial" w:cs="Arial" w:eastAsiaTheme="minorEastAsia"/>
          <w:position w:val="-6"/>
        </w:rPr>
        <w:object>
          <v:shape id="_x0000_i1069" o:spt="75" type="#_x0000_t75" style="height:14.25pt;width:10.5pt;" o:ole="t" filled="f" o:preferrelative="t" stroked="f" coordsize="21600,21600">
            <v:path/>
            <v:fill on="f" focussize="0,0"/>
            <v:stroke on="f" joinstyle="miter"/>
            <v:imagedata r:id="rId99" o:title=""/>
            <o:lock v:ext="edit" aspectratio="t"/>
            <w10:wrap type="none"/>
            <w10:anchorlock/>
          </v:shape>
          <o:OLEObject Type="Embed" ProgID="Equation.3" ShapeID="_x0000_i1069" DrawAspect="Content" ObjectID="_1468075767" r:id="rId98">
            <o:LockedField>false</o:LockedField>
          </o:OLEObject>
        </w:object>
      </w:r>
      <w:r>
        <w:rPr>
          <w:rFonts w:ascii="Arial" w:cs="Arial" w:hAnsiTheme="minorEastAsia" w:eastAsiaTheme="minorEastAsia"/>
          <w:sz w:val="24"/>
        </w:rPr>
        <w:t>，加上直角尺的</w:t>
      </w:r>
      <w:r>
        <w:rPr>
          <w:rFonts w:ascii="Arial" w:hAnsi="Arial" w:cs="Arial" w:eastAsiaTheme="minorEastAsia"/>
          <w:sz w:val="24"/>
        </w:rPr>
        <w:t>200mm</w:t>
      </w:r>
      <w:r>
        <w:rPr>
          <w:rFonts w:ascii="Arial" w:cs="Arial" w:hAnsiTheme="minorEastAsia" w:eastAsiaTheme="minorEastAsia"/>
          <w:sz w:val="24"/>
        </w:rPr>
        <w:t>即为喷嘴到试样夹持面的距离</w:t>
      </w:r>
      <w:r>
        <w:rPr>
          <w:rFonts w:ascii="Arial" w:hAnsi="Arial" w:cs="Arial" w:eastAsiaTheme="minorEastAsia"/>
          <w:position w:val="-4"/>
        </w:rPr>
        <w:object>
          <v:shape id="_x0000_i1070" o:spt="75" type="#_x0000_t75" style="height:12.75pt;width:11.25pt;" o:ole="t" filled="f" o:preferrelative="t" stroked="f" coordsize="21600,21600">
            <v:path/>
            <v:fill on="f" focussize="0,0"/>
            <v:stroke on="f" joinstyle="miter"/>
            <v:imagedata r:id="rId101" o:title=""/>
            <o:lock v:ext="edit" aspectratio="t"/>
            <w10:wrap type="none"/>
            <w10:anchorlock/>
          </v:shape>
          <o:OLEObject Type="Embed" ProgID="Equation.3" ShapeID="_x0000_i1070" DrawAspect="Content" ObjectID="_1468075768" r:id="rId100">
            <o:LockedField>false</o:LockedField>
          </o:OLEObject>
        </w:object>
      </w:r>
      <w:r>
        <w:rPr>
          <w:rFonts w:ascii="Arial" w:cs="Arial" w:hAnsiTheme="minorEastAsia" w:eastAsiaTheme="minorEastAsia"/>
          <w:sz w:val="24"/>
        </w:rPr>
        <w:t>；用同样的方法再测量</w:t>
      </w:r>
      <w:r>
        <w:rPr>
          <w:rFonts w:ascii="Arial" w:hAnsi="Arial" w:cs="Arial" w:eastAsiaTheme="minorEastAsia"/>
          <w:sz w:val="24"/>
        </w:rPr>
        <w:t>2</w:t>
      </w:r>
      <w:r>
        <w:rPr>
          <w:rFonts w:ascii="Arial" w:cs="Arial" w:hAnsiTheme="minorEastAsia" w:eastAsiaTheme="minorEastAsia"/>
          <w:sz w:val="24"/>
        </w:rPr>
        <w:t>次，以</w:t>
      </w:r>
      <w:r>
        <w:rPr>
          <w:rFonts w:ascii="Arial" w:hAnsi="Arial" w:cs="Arial" w:eastAsiaTheme="minorEastAsia"/>
          <w:sz w:val="24"/>
        </w:rPr>
        <w:t>3</w:t>
      </w:r>
      <w:r>
        <w:rPr>
          <w:rFonts w:ascii="Arial" w:cs="Arial" w:hAnsiTheme="minorEastAsia" w:eastAsiaTheme="minorEastAsia"/>
          <w:sz w:val="24"/>
        </w:rPr>
        <w:t>次测量结果的平均值</w:t>
      </w:r>
      <w:r>
        <w:rPr>
          <w:rFonts w:ascii="Arial" w:hAnsi="Arial" w:cs="Arial" w:eastAsiaTheme="minorEastAsia"/>
          <w:position w:val="-4"/>
        </w:rPr>
        <w:object>
          <v:shape id="_x0000_i1071" o:spt="75" type="#_x0000_t75" style="height:21.75pt;width:11.25pt;" o:ole="t" filled="f" o:preferrelative="t" stroked="f" coordsize="21600,21600">
            <v:path/>
            <v:fill on="f" focussize="0,0"/>
            <v:stroke on="f" joinstyle="miter"/>
            <v:imagedata r:id="rId103" o:title=""/>
            <o:lock v:ext="edit" aspectratio="t"/>
            <w10:wrap type="none"/>
            <w10:anchorlock/>
          </v:shape>
          <o:OLEObject Type="Embed" ProgID="Equation.3" ShapeID="_x0000_i1071" DrawAspect="Content" ObjectID="_1468075769" r:id="rId102">
            <o:LockedField>false</o:LockedField>
          </o:OLEObject>
        </w:object>
      </w:r>
      <w:r>
        <w:rPr>
          <w:rFonts w:ascii="Arial" w:cs="Arial" w:hAnsiTheme="minorEastAsia" w:eastAsiaTheme="minorEastAsia"/>
          <w:sz w:val="24"/>
        </w:rPr>
        <w:t>作为校准结果，按公式</w:t>
      </w:r>
      <w:r>
        <w:rPr>
          <w:rFonts w:hint="eastAsia" w:ascii="Arial" w:hAnsi="Arial" w:cs="Arial" w:eastAsiaTheme="minorEastAsia"/>
          <w:sz w:val="24"/>
        </w:rPr>
        <w:t>8</w:t>
      </w:r>
      <w:r>
        <w:rPr>
          <w:rFonts w:ascii="Arial" w:cs="Arial" w:hAnsiTheme="minorEastAsia" w:eastAsiaTheme="minorEastAsia"/>
          <w:sz w:val="24"/>
        </w:rPr>
        <w:t>计算：</w:t>
      </w:r>
    </w:p>
    <w:p>
      <w:pPr>
        <w:spacing w:line="360" w:lineRule="auto"/>
        <w:ind w:firstLine="420" w:firstLineChars="200"/>
        <w:jc w:val="right"/>
        <w:rPr>
          <w:rFonts w:ascii="Arial" w:hAnsi="Arial" w:cs="Arial" w:eastAsiaTheme="minorEastAsia"/>
          <w:sz w:val="24"/>
        </w:rPr>
      </w:pPr>
      <w:r>
        <w:rPr>
          <w:rFonts w:ascii="Arial" w:hAnsi="Arial" w:cs="Arial" w:eastAsiaTheme="minorEastAsia"/>
          <w:position w:val="-28"/>
        </w:rPr>
        <w:object>
          <v:shape id="_x0000_i1072" o:spt="75" type="#_x0000_t75" style="height:33.75pt;width:93pt;" o:ole="t" filled="f" o:preferrelative="t" stroked="f" coordsize="21600,21600">
            <v:path/>
            <v:fill on="f" focussize="0,0"/>
            <v:stroke on="f" joinstyle="miter"/>
            <v:imagedata r:id="rId105" o:title=""/>
            <o:lock v:ext="edit" aspectratio="t"/>
            <w10:wrap type="none"/>
            <w10:anchorlock/>
          </v:shape>
          <o:OLEObject Type="Embed" ProgID="Equation.3" ShapeID="_x0000_i1072" DrawAspect="Content" ObjectID="_1468075770" r:id="rId104">
            <o:LockedField>false</o:LockedField>
          </o:OLEObject>
        </w:object>
      </w:r>
      <w:r>
        <w:rPr>
          <w:rFonts w:ascii="Arial" w:hAnsi="Arial" w:cs="Arial" w:eastAsiaTheme="minorEastAsia"/>
          <w:sz w:val="24"/>
        </w:rPr>
        <w:t>---------------------------------- (</w:t>
      </w:r>
      <w:r>
        <w:rPr>
          <w:rFonts w:hint="eastAsia" w:ascii="Arial" w:hAnsi="Arial" w:cs="Arial" w:eastAsiaTheme="minorEastAsia"/>
          <w:sz w:val="24"/>
        </w:rPr>
        <w:t>8</w:t>
      </w:r>
      <w:r>
        <w:rPr>
          <w:rFonts w:ascii="Arial" w:hAnsi="Arial" w:cs="Arial" w:eastAsiaTheme="minorEastAsia"/>
          <w:sz w:val="24"/>
        </w:rPr>
        <w:t>)</w:t>
      </w:r>
    </w:p>
    <w:p>
      <w:pPr>
        <w:spacing w:line="360" w:lineRule="auto"/>
        <w:ind w:firstLine="480"/>
        <w:jc w:val="left"/>
        <w:rPr>
          <w:rFonts w:ascii="Arial" w:hAnsi="Arial" w:cs="Arial" w:eastAsiaTheme="minorEastAsia"/>
          <w:sz w:val="24"/>
        </w:rPr>
      </w:pPr>
      <w:r>
        <w:rPr>
          <w:rFonts w:ascii="Arial" w:cs="Arial" w:hAnsiTheme="minorEastAsia" w:eastAsiaTheme="minorEastAsia"/>
          <w:sz w:val="24"/>
        </w:rPr>
        <w:t>式中：</w:t>
      </w:r>
    </w:p>
    <w:p>
      <w:pPr>
        <w:spacing w:line="360" w:lineRule="auto"/>
        <w:ind w:firstLine="1239" w:firstLineChars="590"/>
        <w:rPr>
          <w:rFonts w:ascii="Arial" w:hAnsi="Arial" w:cs="Arial" w:eastAsiaTheme="minorEastAsia"/>
          <w:sz w:val="24"/>
        </w:rPr>
      </w:pPr>
      <w:r>
        <w:rPr>
          <w:rFonts w:ascii="Arial" w:hAnsi="Arial" w:cs="Arial" w:eastAsiaTheme="minorEastAsia"/>
          <w:position w:val="-4"/>
        </w:rPr>
        <w:object>
          <v:shape id="_x0000_i1073" o:spt="75" type="#_x0000_t75" style="height:21.75pt;width:11.25pt;" o:ole="t" filled="f" o:preferrelative="t" stroked="f" coordsize="21600,21600">
            <v:path/>
            <v:fill on="f" focussize="0,0"/>
            <v:stroke on="f" joinstyle="miter"/>
            <v:imagedata r:id="rId107" o:title=""/>
            <o:lock v:ext="edit" aspectratio="t"/>
            <w10:wrap type="none"/>
            <w10:anchorlock/>
          </v:shape>
          <o:OLEObject Type="Embed" ProgID="Equation.3" ShapeID="_x0000_i1073" DrawAspect="Content" ObjectID="_1468075771" r:id="rId106">
            <o:LockedField>false</o:LockedField>
          </o:OLEObject>
        </w:object>
      </w:r>
      <w:r>
        <w:rPr>
          <w:rFonts w:ascii="Arial" w:hAnsi="Arial" w:cs="Arial" w:eastAsiaTheme="minorEastAsia"/>
          <w:sz w:val="24"/>
        </w:rPr>
        <w:t>—</w:t>
      </w:r>
      <w:r>
        <w:rPr>
          <w:rFonts w:ascii="Arial" w:cs="Arial" w:hAnsiTheme="minorEastAsia" w:eastAsiaTheme="minorEastAsia"/>
          <w:sz w:val="24"/>
        </w:rPr>
        <w:t>喷嘴到试样夹持面的距离（</w:t>
      </w:r>
      <w:r>
        <w:rPr>
          <w:rFonts w:ascii="Arial" w:hAnsi="Arial" w:cs="Arial" w:eastAsiaTheme="minorEastAsia"/>
          <w:sz w:val="24"/>
        </w:rPr>
        <w:t>mm</w:t>
      </w:r>
      <w:r>
        <w:rPr>
          <w:rFonts w:ascii="Arial" w:cs="Arial" w:hAnsiTheme="minorEastAsia" w:eastAsiaTheme="minorEastAsia"/>
          <w:sz w:val="24"/>
        </w:rPr>
        <w:t>）；</w:t>
      </w:r>
    </w:p>
    <w:p>
      <w:pPr>
        <w:spacing w:line="360" w:lineRule="auto"/>
        <w:ind w:firstLine="1239" w:firstLineChars="590"/>
        <w:rPr>
          <w:rFonts w:ascii="Arial" w:hAnsi="Arial" w:cs="Arial" w:eastAsiaTheme="minorEastAsia"/>
          <w:sz w:val="24"/>
        </w:rPr>
      </w:pPr>
      <w:r>
        <w:rPr>
          <w:rFonts w:ascii="Arial" w:hAnsi="Arial" w:cs="Arial" w:eastAsiaTheme="minorEastAsia"/>
          <w:position w:val="-12"/>
        </w:rPr>
        <w:object>
          <v:shape id="_x0000_i1074" o:spt="75" type="#_x0000_t75" style="height:18.75pt;width:12pt;" o:ole="t" filled="f" o:preferrelative="t" stroked="f" coordsize="21600,21600">
            <v:path/>
            <v:fill on="f" focussize="0,0"/>
            <v:stroke on="f" joinstyle="miter"/>
            <v:imagedata r:id="rId109" o:title=""/>
            <o:lock v:ext="edit" aspectratio="t"/>
            <w10:wrap type="none"/>
            <w10:anchorlock/>
          </v:shape>
          <o:OLEObject Type="Embed" ProgID="Equation.3" ShapeID="_x0000_i1074" DrawAspect="Content" ObjectID="_1468075772" r:id="rId108">
            <o:LockedField>false</o:LockedField>
          </o:OLEObject>
        </w:object>
      </w:r>
      <w:r>
        <w:rPr>
          <w:rFonts w:ascii="Arial" w:hAnsi="Arial" w:cs="Arial" w:eastAsiaTheme="minorEastAsia"/>
          <w:sz w:val="24"/>
        </w:rPr>
        <w:t>—</w:t>
      </w:r>
      <w:r>
        <w:rPr>
          <w:rFonts w:ascii="Arial" w:cs="Arial" w:hAnsiTheme="minorEastAsia" w:eastAsiaTheme="minorEastAsia"/>
          <w:sz w:val="24"/>
        </w:rPr>
        <w:t>第</w:t>
      </w:r>
      <w:r>
        <w:rPr>
          <w:rFonts w:ascii="Arial" w:hAnsi="Arial" w:cs="Arial" w:eastAsiaTheme="minorEastAsia"/>
          <w:position w:val="-6"/>
        </w:rPr>
        <w:object>
          <v:shape id="_x0000_i1075" o:spt="75" type="#_x0000_t75" style="height:12.75pt;width:6.75pt;" o:ole="t" filled="f" o:preferrelative="t" stroked="f" coordsize="21600,21600">
            <v:path/>
            <v:fill on="f" focussize="0,0"/>
            <v:stroke on="f" joinstyle="miter"/>
            <v:imagedata r:id="rId111" o:title=""/>
            <o:lock v:ext="edit" aspectratio="t"/>
            <w10:wrap type="none"/>
            <w10:anchorlock/>
          </v:shape>
          <o:OLEObject Type="Embed" ProgID="Equation.3" ShapeID="_x0000_i1075" DrawAspect="Content" ObjectID="_1468075773" r:id="rId110">
            <o:LockedField>false</o:LockedField>
          </o:OLEObject>
        </w:object>
      </w:r>
      <w:r>
        <w:rPr>
          <w:rFonts w:ascii="Arial" w:cs="Arial" w:hAnsiTheme="minorEastAsia" w:eastAsiaTheme="minorEastAsia"/>
        </w:rPr>
        <w:t>次</w:t>
      </w:r>
      <w:r>
        <w:rPr>
          <w:rFonts w:ascii="Arial" w:cs="Arial" w:hAnsiTheme="minorEastAsia" w:eastAsiaTheme="minorEastAsia"/>
          <w:sz w:val="24"/>
        </w:rPr>
        <w:t>直角尺零端刻线与钢直尺对准的刻度读数（</w:t>
      </w:r>
      <w:r>
        <w:rPr>
          <w:rFonts w:ascii="Arial" w:hAnsi="Arial" w:cs="Arial" w:eastAsiaTheme="minorEastAsia"/>
          <w:sz w:val="24"/>
        </w:rPr>
        <w:t>mm</w:t>
      </w:r>
      <w:r>
        <w:rPr>
          <w:rFonts w:ascii="Arial" w:cs="Arial" w:hAnsiTheme="minorEastAsia" w:eastAsiaTheme="minorEastAsia"/>
          <w:sz w:val="24"/>
        </w:rPr>
        <w:t>）。</w:t>
      </w:r>
    </w:p>
    <w:p>
      <w:pPr>
        <w:spacing w:line="360" w:lineRule="auto"/>
        <w:rPr>
          <w:rFonts w:ascii="Arial" w:hAnsi="Arial" w:cs="Arial" w:eastAsiaTheme="minorEastAsia"/>
          <w:color w:val="FF0000"/>
          <w:sz w:val="24"/>
        </w:rPr>
      </w:pPr>
      <w:r>
        <w:rPr>
          <w:rFonts w:ascii="Arial" w:hAnsi="Arial" w:cs="Arial" w:eastAsiaTheme="minorEastAsia"/>
          <w:sz w:val="24"/>
        </w:rPr>
        <w:t>7.3.6  喷淋水水温校准</w:t>
      </w:r>
    </w:p>
    <w:p>
      <w:pPr>
        <w:spacing w:line="360" w:lineRule="auto"/>
        <w:ind w:firstLine="424" w:firstLineChars="177"/>
        <w:rPr>
          <w:rFonts w:ascii="Arial" w:hAnsi="Arial" w:cs="Arial" w:eastAsiaTheme="minorEastAsia"/>
          <w:color w:val="00B050"/>
          <w:szCs w:val="21"/>
        </w:rPr>
      </w:pPr>
      <w:r>
        <w:rPr>
          <w:rFonts w:ascii="Arial" w:hAnsi="Arial" w:cs="Arial" w:eastAsiaTheme="minorEastAsia"/>
          <w:sz w:val="24"/>
        </w:rPr>
        <w:t>在淋雨仪上设定好喷淋水控制温度</w:t>
      </w:r>
      <w:r>
        <w:rPr>
          <w:rFonts w:ascii="Arial" w:hAnsi="Arial" w:cs="Arial" w:eastAsiaTheme="minorEastAsia"/>
          <w:position w:val="-12"/>
        </w:rPr>
        <w:object>
          <v:shape id="_x0000_i1076" o:spt="75" type="#_x0000_t75" style="height:18.75pt;width:11.25pt;" o:ole="t" filled="f" o:preferrelative="t" stroked="f" coordsize="21600,21600">
            <v:path/>
            <v:fill on="f" focussize="0,0"/>
            <v:stroke on="f" joinstyle="miter"/>
            <v:imagedata r:id="rId113" o:title=""/>
            <o:lock v:ext="edit" aspectratio="t"/>
            <w10:wrap type="none"/>
            <w10:anchorlock/>
          </v:shape>
          <o:OLEObject Type="Embed" ProgID="Equation.3" ShapeID="_x0000_i1076" DrawAspect="Content" ObjectID="_1468075774" r:id="rId112">
            <o:LockedField>false</o:LockedField>
          </o:OLEObject>
        </w:object>
      </w:r>
      <w:r>
        <w:rPr>
          <w:rFonts w:ascii="Arial" w:hAnsi="Arial" w:cs="Arial" w:eastAsiaTheme="minorEastAsia"/>
          <w:sz w:val="24"/>
        </w:rPr>
        <w:t>并启动温度调节及控制功能，当水温达到设定温度并稳定后，启动喷淋功能，快速在喷嘴处用烧杯接入适量的水，将温度计的传感器部分由烧杯的中心部分直插水中并完全浸没，待显示值稳定后，读取温度计的示值</w:t>
      </w:r>
      <w:r>
        <w:rPr>
          <w:rFonts w:ascii="Arial" w:hAnsi="Arial" w:cs="Arial" w:eastAsiaTheme="minorEastAsia"/>
          <w:position w:val="-10"/>
        </w:rPr>
        <w:object>
          <v:shape id="_x0000_i1077" o:spt="75" type="#_x0000_t75" style="height:16.95pt;width:10.15pt;" o:ole="t" filled="f" o:preferrelative="t" stroked="f" coordsize="21600,21600">
            <v:path/>
            <v:fill on="f" focussize="0,0"/>
            <v:stroke on="f" joinstyle="miter"/>
            <v:imagedata r:id="rId115" o:title=""/>
            <o:lock v:ext="edit" aspectratio="t"/>
            <w10:wrap type="none"/>
            <w10:anchorlock/>
          </v:shape>
          <o:OLEObject Type="Embed" ProgID="Equation.3" ShapeID="_x0000_i1077" DrawAspect="Content" ObjectID="_1468075775" r:id="rId114">
            <o:LockedField>false</o:LockedField>
          </o:OLEObject>
        </w:object>
      </w:r>
      <w:r>
        <w:rPr>
          <w:rFonts w:ascii="Arial" w:hAnsi="Arial" w:cs="Arial" w:eastAsiaTheme="minorEastAsia"/>
          <w:sz w:val="24"/>
        </w:rPr>
        <w:t>，此值即为喷淋水水温。</w:t>
      </w:r>
    </w:p>
    <w:p>
      <w:pPr>
        <w:spacing w:line="360" w:lineRule="auto"/>
        <w:rPr>
          <w:rFonts w:ascii="Arial" w:hAnsi="Arial" w:cs="Arial" w:eastAsiaTheme="minorEastAsia"/>
          <w:sz w:val="24"/>
        </w:rPr>
      </w:pPr>
      <w:r>
        <w:rPr>
          <w:rFonts w:ascii="Arial" w:hAnsi="Arial" w:cs="Arial" w:eastAsiaTheme="minorEastAsia"/>
          <w:sz w:val="24"/>
        </w:rPr>
        <w:t>7.3.7  喷淋时间校准</w:t>
      </w:r>
    </w:p>
    <w:p>
      <w:pPr>
        <w:spacing w:line="360" w:lineRule="auto"/>
        <w:ind w:firstLine="424" w:firstLineChars="177"/>
        <w:rPr>
          <w:rFonts w:ascii="Arial" w:hAnsi="Arial" w:cs="Arial" w:eastAsiaTheme="minorEastAsia"/>
          <w:sz w:val="24"/>
        </w:rPr>
      </w:pPr>
      <w:r>
        <w:rPr>
          <w:rFonts w:ascii="Arial" w:hAnsi="Arial" w:cs="Arial" w:eastAsiaTheme="minorEastAsia"/>
          <w:sz w:val="24"/>
        </w:rPr>
        <w:t>在淋雨仪上设定喷淋控制时间</w:t>
      </w:r>
      <w:r>
        <w:rPr>
          <w:rFonts w:ascii="Arial" w:hAnsi="Arial" w:cs="Arial" w:eastAsiaTheme="minorEastAsia"/>
          <w:position w:val="-12"/>
          <w:sz w:val="24"/>
        </w:rPr>
        <w:object>
          <v:shape id="_x0000_i1078" o:spt="75" type="#_x0000_t75" style="height:18.65pt;width:12.7pt;" o:ole="t" filled="f" o:preferrelative="t" stroked="f" coordsize="21600,21600">
            <v:path/>
            <v:fill on="f" focussize="0,0"/>
            <v:stroke on="f" joinstyle="miter"/>
            <v:imagedata r:id="rId117" o:title=""/>
            <o:lock v:ext="edit" aspectratio="t"/>
            <w10:wrap type="none"/>
            <w10:anchorlock/>
          </v:shape>
          <o:OLEObject Type="Embed" ProgID="Equation.3" ShapeID="_x0000_i1078" DrawAspect="Content" ObjectID="_1468075776" r:id="rId116">
            <o:LockedField>false</o:LockedField>
          </o:OLEObject>
        </w:object>
      </w:r>
      <w:r>
        <w:rPr>
          <w:rFonts w:ascii="Arial" w:hAnsi="Arial" w:cs="Arial" w:eastAsiaTheme="minorEastAsia"/>
          <w:sz w:val="24"/>
        </w:rPr>
        <w:t>，在启动喷淋的同时启动秒表，喷淋停止时，立即停止秒表计时，读取秒表上的示值</w:t>
      </w:r>
      <w:r>
        <w:rPr>
          <w:rFonts w:ascii="Arial" w:hAnsi="Arial" w:cs="Arial" w:eastAsiaTheme="minorEastAsia"/>
          <w:position w:val="-10"/>
          <w:sz w:val="24"/>
        </w:rPr>
        <w:object>
          <v:shape id="_x0000_i1079" o:spt="75" type="#_x0000_t75" style="height:16.95pt;width:11.85pt;" o:ole="t" filled="f" o:preferrelative="t" stroked="f" coordsize="21600,21600">
            <v:path/>
            <v:fill on="f" focussize="0,0"/>
            <v:stroke on="f" joinstyle="miter"/>
            <v:imagedata r:id="rId119" o:title=""/>
            <o:lock v:ext="edit" aspectratio="t"/>
            <w10:wrap type="none"/>
            <w10:anchorlock/>
          </v:shape>
          <o:OLEObject Type="Embed" ProgID="Equation.3" ShapeID="_x0000_i1079" DrawAspect="Content" ObjectID="_1468075777" r:id="rId118">
            <o:LockedField>false</o:LockedField>
          </o:OLEObject>
        </w:object>
      </w:r>
      <w:r>
        <w:rPr>
          <w:rFonts w:ascii="Arial" w:hAnsi="Arial" w:cs="Arial" w:eastAsiaTheme="minorEastAsia"/>
          <w:sz w:val="24"/>
        </w:rPr>
        <w:t>，此值即为实际喷淋时间。</w:t>
      </w:r>
    </w:p>
    <w:p>
      <w:pPr>
        <w:spacing w:line="360" w:lineRule="auto"/>
        <w:rPr>
          <w:rFonts w:ascii="Arial" w:hAnsi="Arial" w:eastAsia="黑体" w:cs="Arial"/>
          <w:sz w:val="24"/>
        </w:rPr>
      </w:pPr>
      <w:r>
        <w:rPr>
          <w:rFonts w:ascii="Arial" w:hAnsi="Arial" w:eastAsia="黑体" w:cs="Arial"/>
          <w:sz w:val="24"/>
        </w:rPr>
        <w:t>8 校准结果表达</w:t>
      </w:r>
    </w:p>
    <w:p>
      <w:pPr>
        <w:spacing w:line="360" w:lineRule="auto"/>
        <w:rPr>
          <w:rFonts w:ascii="Arial" w:hAnsi="Arial" w:cs="Arial" w:eastAsiaTheme="minorEastAsia"/>
          <w:sz w:val="24"/>
        </w:rPr>
      </w:pPr>
      <w:r>
        <w:rPr>
          <w:rFonts w:ascii="Arial" w:hAnsi="Arial" w:cs="Arial" w:eastAsiaTheme="minorEastAsia"/>
          <w:sz w:val="24"/>
        </w:rPr>
        <w:t>8.1 校准记录</w:t>
      </w:r>
    </w:p>
    <w:p>
      <w:pPr>
        <w:spacing w:line="360" w:lineRule="auto"/>
        <w:ind w:firstLine="424" w:firstLineChars="177"/>
        <w:rPr>
          <w:rFonts w:ascii="Arial" w:hAnsi="Arial" w:cs="Arial" w:eastAsiaTheme="minorEastAsia"/>
          <w:sz w:val="24"/>
        </w:rPr>
      </w:pPr>
      <w:r>
        <w:rPr>
          <w:rFonts w:ascii="Arial" w:hAnsi="Arial" w:cs="Arial" w:eastAsiaTheme="minorEastAsia"/>
          <w:sz w:val="24"/>
        </w:rPr>
        <w:t>校准记录应详细记录测量数据和计算结果。数据修约按GB/T 8170执行，末位数修约到各参数最大允许误差绝对值的1/10位。推荐的校准记录格式见附录A。</w:t>
      </w:r>
    </w:p>
    <w:p>
      <w:pPr>
        <w:spacing w:line="360" w:lineRule="auto"/>
        <w:rPr>
          <w:rFonts w:ascii="Arial" w:hAnsi="Arial" w:cs="Arial" w:eastAsiaTheme="minorEastAsia"/>
          <w:sz w:val="24"/>
        </w:rPr>
      </w:pPr>
      <w:r>
        <w:rPr>
          <w:rFonts w:ascii="Arial" w:hAnsi="Arial" w:cs="Arial" w:eastAsiaTheme="minorEastAsia"/>
          <w:sz w:val="24"/>
        </w:rPr>
        <w:t>8.2 校准证书</w:t>
      </w:r>
    </w:p>
    <w:p>
      <w:pPr>
        <w:spacing w:line="360" w:lineRule="auto"/>
        <w:ind w:firstLine="480"/>
        <w:rPr>
          <w:rFonts w:ascii="Arial" w:hAnsi="Arial" w:cs="Arial" w:eastAsiaTheme="minorEastAsia"/>
          <w:sz w:val="24"/>
        </w:rPr>
      </w:pPr>
      <w:r>
        <w:rPr>
          <w:rFonts w:ascii="Arial" w:hAnsi="Arial" w:cs="Arial" w:eastAsiaTheme="minorEastAsia"/>
          <w:sz w:val="24"/>
        </w:rPr>
        <w:t>经校准的淋雨仪应出具校准证书。校准结果应在证书上反映。校准证书包括的信息应符合JJF 1071—2010中5.12的要求。推荐的校准证书内页格式见附录B。</w:t>
      </w:r>
    </w:p>
    <w:p>
      <w:pPr>
        <w:spacing w:line="360" w:lineRule="auto"/>
        <w:rPr>
          <w:rFonts w:ascii="Arial" w:hAnsi="Arial" w:cs="Arial" w:eastAsiaTheme="minorEastAsia"/>
          <w:sz w:val="24"/>
        </w:rPr>
      </w:pPr>
      <w:r>
        <w:rPr>
          <w:rFonts w:ascii="Arial" w:hAnsi="Arial" w:cs="Arial" w:eastAsiaTheme="minorEastAsia"/>
          <w:sz w:val="24"/>
        </w:rPr>
        <w:t>8.3 不确定度</w:t>
      </w:r>
    </w:p>
    <w:p>
      <w:pPr>
        <w:spacing w:line="360" w:lineRule="auto"/>
        <w:ind w:firstLine="425"/>
        <w:rPr>
          <w:rFonts w:ascii="Arial" w:hAnsi="Arial" w:cs="Arial" w:eastAsiaTheme="minorEastAsia"/>
          <w:sz w:val="24"/>
        </w:rPr>
      </w:pPr>
      <w:r>
        <w:rPr>
          <w:rFonts w:ascii="Arial" w:hAnsi="Arial" w:cs="Arial" w:eastAsiaTheme="minorEastAsia"/>
          <w:sz w:val="24"/>
        </w:rPr>
        <w:t>校准证书应给出各校准项目的扩展不确定度，评定实例见附录C。</w:t>
      </w:r>
    </w:p>
    <w:p>
      <w:pPr>
        <w:spacing w:before="156" w:beforeLines="50" w:after="156" w:afterLines="50" w:line="360" w:lineRule="auto"/>
        <w:rPr>
          <w:rFonts w:ascii="Arial" w:hAnsi="Arial" w:eastAsia="黑体" w:cs="Arial"/>
          <w:bCs/>
          <w:sz w:val="24"/>
        </w:rPr>
      </w:pPr>
      <w:r>
        <w:rPr>
          <w:rFonts w:ascii="Arial" w:hAnsi="Arial" w:eastAsia="黑体" w:cs="Arial"/>
          <w:bCs/>
          <w:sz w:val="24"/>
        </w:rPr>
        <w:t>9 复校时间间隔</w:t>
      </w:r>
    </w:p>
    <w:p>
      <w:pPr>
        <w:spacing w:line="360" w:lineRule="auto"/>
        <w:ind w:left="360"/>
        <w:rPr>
          <w:rFonts w:ascii="Arial" w:hAnsi="Arial" w:cs="Arial" w:eastAsiaTheme="minorEastAsia"/>
          <w:sz w:val="24"/>
        </w:rPr>
      </w:pPr>
      <w:r>
        <w:rPr>
          <w:rFonts w:ascii="Arial" w:hAnsi="Arial" w:cs="Arial" w:eastAsiaTheme="minorEastAsia"/>
          <w:sz w:val="24"/>
        </w:rPr>
        <w:t>在定期进行期间核查的条件下，建议复校时间间隔一般不超过1年。</w:t>
      </w:r>
    </w:p>
    <w:p>
      <w:pPr>
        <w:spacing w:line="360" w:lineRule="auto"/>
        <w:ind w:left="718" w:leftChars="150" w:hanging="403" w:hangingChars="192"/>
        <w:rPr>
          <w:rFonts w:ascii="Arial" w:hAnsi="Arial" w:eastAsia="黑体" w:cs="Arial"/>
          <w:color w:val="000000"/>
          <w:kern w:val="36"/>
          <w:sz w:val="42"/>
          <w:szCs w:val="42"/>
        </w:rPr>
      </w:pPr>
      <w:r>
        <w:rPr>
          <w:rFonts w:ascii="Arial" w:hAnsi="Arial" w:eastAsia="仿宋_GB2312" w:cs="Arial"/>
          <w:szCs w:val="21"/>
        </w:rPr>
        <w:t>注：由于复校时间间隔的长短是由仪器的使用情况、使用者、仪器本身质量等诸因素所决定的，因此，送校单位可根据实际使用情况及质量风险自行决定。</w:t>
      </w:r>
    </w:p>
    <w:p>
      <w:pPr>
        <w:spacing w:line="360" w:lineRule="auto"/>
        <w:rPr>
          <w:rFonts w:ascii="Arial" w:hAnsi="Arial" w:cs="Arial"/>
          <w:sz w:val="24"/>
        </w:rPr>
        <w:sectPr>
          <w:pgSz w:w="11906" w:h="16838"/>
          <w:pgMar w:top="1440" w:right="1701" w:bottom="1440" w:left="1701" w:header="851" w:footer="992" w:gutter="0"/>
          <w:pgNumType w:start="1"/>
          <w:cols w:space="0" w:num="1"/>
          <w:docGrid w:type="lines" w:linePitch="312" w:charSpace="0"/>
        </w:sectPr>
      </w:pPr>
    </w:p>
    <w:p>
      <w:pPr>
        <w:spacing w:line="360" w:lineRule="auto"/>
        <w:rPr>
          <w:rFonts w:ascii="黑体" w:hAnsi="黑体" w:eastAsia="黑体" w:cs="黑体"/>
          <w:sz w:val="28"/>
          <w:szCs w:val="28"/>
        </w:rPr>
      </w:pPr>
      <w:r>
        <w:rPr>
          <w:rFonts w:ascii="黑体" w:hAnsi="黑体" w:eastAsia="黑体" w:cs="黑体"/>
          <w:sz w:val="28"/>
          <w:szCs w:val="28"/>
        </w:rPr>
        <w:t>附录A</w:t>
      </w:r>
    </w:p>
    <w:p>
      <w:pPr>
        <w:spacing w:line="400" w:lineRule="exact"/>
        <w:jc w:val="center"/>
        <w:rPr>
          <w:rFonts w:ascii="Arial" w:hAnsi="Arial" w:eastAsia="黑体" w:cs="Arial"/>
          <w:bCs/>
          <w:sz w:val="28"/>
          <w:szCs w:val="28"/>
        </w:rPr>
      </w:pPr>
      <w:r>
        <w:rPr>
          <w:rFonts w:ascii="Arial" w:hAnsi="黑体" w:eastAsia="黑体" w:cs="Arial"/>
          <w:bCs/>
          <w:sz w:val="28"/>
          <w:szCs w:val="28"/>
        </w:rPr>
        <w:t>水平喷射淋雨仪校准记录参考格式</w:t>
      </w:r>
    </w:p>
    <w:p>
      <w:pPr>
        <w:spacing w:line="360" w:lineRule="auto"/>
        <w:rPr>
          <w:rFonts w:ascii="Arial" w:hAnsi="Arial" w:cs="Arial"/>
          <w:sz w:val="18"/>
          <w:szCs w:val="18"/>
        </w:rPr>
      </w:pPr>
    </w:p>
    <w:p>
      <w:pPr>
        <w:snapToGrid w:val="0"/>
        <w:spacing w:line="324"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委托方:</w:t>
      </w:r>
      <w:r>
        <w:rPr>
          <w:rFonts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rPr>
        <w:t>设备编号:</w:t>
      </w:r>
      <w:r>
        <w:rPr>
          <w:rFonts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rPr>
        <w:t>原始记录号:</w:t>
      </w:r>
    </w:p>
    <w:p>
      <w:pPr>
        <w:snapToGrid w:val="0"/>
        <w:spacing w:line="324"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型号规格:</w:t>
      </w:r>
      <w:r>
        <w:rPr>
          <w:rFonts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rPr>
        <w:t>产品编号:</w:t>
      </w:r>
      <w:r>
        <w:rPr>
          <w:rFonts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rPr>
        <w:t>出厂日期:</w:t>
      </w:r>
      <w:r>
        <w:rPr>
          <w:rFonts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rPr>
        <w:t>发证编号:</w:t>
      </w:r>
    </w:p>
    <w:p>
      <w:pPr>
        <w:snapToGrid w:val="0"/>
        <w:spacing w:line="324"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制造厂:</w:t>
      </w:r>
      <w:r>
        <w:rPr>
          <w:rFonts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rPr>
        <w:t>温度:</w:t>
      </w:r>
      <w:r>
        <w:rPr>
          <w:rFonts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rPr>
        <w:t>℃</w:t>
      </w:r>
      <w:r>
        <w:rPr>
          <w:rFonts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rPr>
        <w:t>湿度:</w:t>
      </w:r>
      <w:r>
        <w:rPr>
          <w:rFonts w:asciiTheme="minorEastAsia" w:hAnsiTheme="minorEastAsia" w:eastAsiaTheme="minorEastAsia" w:cstheme="minorEastAsia"/>
          <w:sz w:val="24"/>
        </w:rPr>
        <w:t xml:space="preserve">    %RH</w:t>
      </w:r>
    </w:p>
    <w:p>
      <w:pPr>
        <w:snapToGrid w:val="0"/>
        <w:spacing w:line="324"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校准日期:</w:t>
      </w:r>
      <w:r>
        <w:rPr>
          <w:rFonts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rPr>
        <w:t>校准地点：</w:t>
      </w:r>
      <w:r>
        <w:rPr>
          <w:rFonts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rPr>
        <w:t>校准前仪器状态:</w:t>
      </w:r>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1626"/>
        <w:gridCol w:w="697"/>
        <w:gridCol w:w="1215"/>
        <w:gridCol w:w="765"/>
        <w:gridCol w:w="766"/>
        <w:gridCol w:w="824"/>
        <w:gridCol w:w="965"/>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trPr>
        <w:tc>
          <w:tcPr>
            <w:tcW w:w="703" w:type="dxa"/>
            <w:tcBorders>
              <w:top w:val="single" w:color="auto" w:sz="4" w:space="0"/>
              <w:left w:val="single" w:color="auto" w:sz="4" w:space="0"/>
            </w:tcBorders>
            <w:vAlign w:val="center"/>
          </w:tcPr>
          <w:p>
            <w:pPr>
              <w:jc w:val="center"/>
              <w:rPr>
                <w:rFonts w:ascii="Arial" w:hAnsi="Arial" w:cs="Arial"/>
              </w:rPr>
            </w:pPr>
            <w:r>
              <w:rPr>
                <w:rFonts w:ascii="Arial" w:hAnsi="Arial" w:cs="Arial"/>
              </w:rPr>
              <w:t>序号</w:t>
            </w:r>
          </w:p>
        </w:tc>
        <w:tc>
          <w:tcPr>
            <w:tcW w:w="1626" w:type="dxa"/>
            <w:tcBorders>
              <w:top w:val="single" w:color="auto" w:sz="4" w:space="0"/>
            </w:tcBorders>
            <w:vAlign w:val="center"/>
          </w:tcPr>
          <w:p>
            <w:pPr>
              <w:jc w:val="center"/>
              <w:rPr>
                <w:rFonts w:ascii="Arial" w:hAnsi="Arial" w:cs="Arial"/>
              </w:rPr>
            </w:pPr>
            <w:r>
              <w:rPr>
                <w:rFonts w:ascii="Arial" w:hAnsi="Arial" w:cs="Arial"/>
              </w:rPr>
              <w:t>校准项目</w:t>
            </w:r>
          </w:p>
        </w:tc>
        <w:tc>
          <w:tcPr>
            <w:tcW w:w="1912" w:type="dxa"/>
            <w:gridSpan w:val="2"/>
            <w:tcBorders>
              <w:top w:val="single" w:color="auto" w:sz="4" w:space="0"/>
            </w:tcBorders>
            <w:vAlign w:val="center"/>
          </w:tcPr>
          <w:p>
            <w:pPr>
              <w:jc w:val="center"/>
              <w:rPr>
                <w:rFonts w:ascii="Arial" w:hAnsi="Arial" w:cs="Arial"/>
              </w:rPr>
            </w:pPr>
            <w:r>
              <w:rPr>
                <w:rFonts w:ascii="Arial" w:hAnsi="Arial" w:cs="Arial"/>
              </w:rPr>
              <w:t>技术要求</w:t>
            </w:r>
          </w:p>
        </w:tc>
        <w:tc>
          <w:tcPr>
            <w:tcW w:w="2355" w:type="dxa"/>
            <w:gridSpan w:val="3"/>
            <w:tcBorders>
              <w:top w:val="single" w:color="auto" w:sz="4" w:space="0"/>
              <w:right w:val="single" w:color="auto" w:sz="4" w:space="0"/>
            </w:tcBorders>
            <w:vAlign w:val="center"/>
          </w:tcPr>
          <w:p>
            <w:pPr>
              <w:jc w:val="center"/>
              <w:rPr>
                <w:rFonts w:ascii="Arial" w:hAnsi="Arial" w:cs="Arial"/>
              </w:rPr>
            </w:pPr>
            <w:r>
              <w:rPr>
                <w:rFonts w:ascii="Arial" w:hAnsi="Arial" w:cs="Arial"/>
              </w:rPr>
              <w:t>实测结果</w:t>
            </w:r>
          </w:p>
        </w:tc>
        <w:tc>
          <w:tcPr>
            <w:tcW w:w="965" w:type="dxa"/>
            <w:tcBorders>
              <w:top w:val="single" w:color="auto" w:sz="4" w:space="0"/>
              <w:right w:val="single" w:color="auto" w:sz="4" w:space="0"/>
            </w:tcBorders>
            <w:vAlign w:val="center"/>
          </w:tcPr>
          <w:p>
            <w:pPr>
              <w:jc w:val="center"/>
              <w:rPr>
                <w:rFonts w:ascii="Arial" w:hAnsi="Arial" w:cs="Arial"/>
              </w:rPr>
            </w:pPr>
            <w:r>
              <w:rPr>
                <w:rFonts w:ascii="Arial" w:hAnsi="Arial" w:cs="Arial"/>
                <w:szCs w:val="21"/>
              </w:rPr>
              <w:t>平均值</w:t>
            </w:r>
          </w:p>
        </w:tc>
        <w:tc>
          <w:tcPr>
            <w:tcW w:w="961" w:type="dxa"/>
            <w:tcBorders>
              <w:top w:val="single" w:color="auto" w:sz="4" w:space="0"/>
              <w:right w:val="single" w:color="auto" w:sz="4" w:space="0"/>
            </w:tcBorders>
            <w:vAlign w:val="center"/>
          </w:tcPr>
          <w:p>
            <w:pPr>
              <w:jc w:val="center"/>
              <w:rPr>
                <w:rFonts w:ascii="Arial" w:hAnsi="Arial" w:cs="Arial"/>
              </w:rPr>
            </w:pPr>
            <w:r>
              <w:rPr>
                <w:rFonts w:ascii="Arial" w:hAnsi="Arial" w:cs="Arial"/>
                <w:position w:val="-6"/>
                <w:sz w:val="24"/>
              </w:rPr>
              <w:object>
                <v:shape id="_x0000_i1080" o:spt="75" type="#_x0000_t75" style="height:14.4pt;width:12.7pt;" o:ole="t" filled="f" o:preferrelative="t" stroked="f" coordsize="21600,21600">
                  <v:path/>
                  <v:fill on="f" focussize="0,0"/>
                  <v:stroke on="f" joinstyle="miter"/>
                  <v:imagedata r:id="rId121" o:title=""/>
                  <o:lock v:ext="edit" aspectratio="t"/>
                  <w10:wrap type="none"/>
                  <w10:anchorlock/>
                </v:shape>
                <o:OLEObject Type="Embed" ProgID="Equation.3" ShapeID="_x0000_i1080" DrawAspect="Content" ObjectID="_1468075778" r:id="rId12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8" w:hRule="atLeast"/>
        </w:trPr>
        <w:tc>
          <w:tcPr>
            <w:tcW w:w="703" w:type="dxa"/>
            <w:vMerge w:val="restart"/>
            <w:tcBorders>
              <w:left w:val="single" w:color="auto" w:sz="4" w:space="0"/>
              <w:bottom w:val="single" w:color="auto" w:sz="4" w:space="0"/>
            </w:tcBorders>
            <w:vAlign w:val="center"/>
          </w:tcPr>
          <w:p>
            <w:pPr>
              <w:jc w:val="center"/>
              <w:rPr>
                <w:rFonts w:ascii="Arial" w:hAnsi="Arial" w:cs="Arial"/>
              </w:rPr>
            </w:pPr>
            <w:r>
              <w:rPr>
                <w:rFonts w:hint="eastAsia" w:ascii="Arial" w:hAnsi="Arial" w:cs="Arial"/>
                <w:szCs w:val="21"/>
              </w:rPr>
              <w:t>1</w:t>
            </w:r>
          </w:p>
        </w:tc>
        <w:tc>
          <w:tcPr>
            <w:tcW w:w="1626" w:type="dxa"/>
            <w:vMerge w:val="restart"/>
            <w:tcBorders>
              <w:bottom w:val="single" w:color="auto" w:sz="4" w:space="0"/>
            </w:tcBorders>
            <w:vAlign w:val="center"/>
          </w:tcPr>
          <w:p>
            <w:pPr>
              <w:jc w:val="center"/>
              <w:rPr>
                <w:rFonts w:ascii="Arial" w:hAnsi="Arial" w:cs="Arial"/>
                <w:szCs w:val="21"/>
              </w:rPr>
            </w:pPr>
            <w:r>
              <w:rPr>
                <w:rFonts w:ascii="Arial" w:hAnsi="宋体" w:cs="Arial"/>
                <w:szCs w:val="21"/>
              </w:rPr>
              <w:t>压力水头</w:t>
            </w:r>
          </w:p>
          <w:p>
            <w:pPr>
              <w:jc w:val="center"/>
              <w:rPr>
                <w:rFonts w:ascii="Arial" w:hAnsi="Arial" w:cs="Arial"/>
                <w:szCs w:val="21"/>
              </w:rPr>
            </w:pPr>
            <w:r>
              <w:rPr>
                <w:rFonts w:ascii="Arial" w:hAnsi="宋体" w:cs="Arial"/>
                <w:szCs w:val="21"/>
              </w:rPr>
              <w:t>（</w:t>
            </w:r>
            <w:r>
              <w:rPr>
                <w:rFonts w:ascii="Arial" w:hAnsi="Arial" w:cs="Arial"/>
                <w:szCs w:val="21"/>
              </w:rPr>
              <w:t>610</w:t>
            </w:r>
            <w:r>
              <w:rPr>
                <w:rFonts w:hint="eastAsia" w:ascii="Arial" w:hAnsi="Arial" w:cs="Arial"/>
                <w:szCs w:val="21"/>
              </w:rPr>
              <w:t>～     ）(</w:t>
            </w:r>
            <w:r>
              <w:rPr>
                <w:rFonts w:ascii="Arial" w:hAnsi="Arial" w:cs="Arial"/>
                <w:szCs w:val="21"/>
              </w:rPr>
              <w:t>mm</w:t>
            </w:r>
            <w:r>
              <w:rPr>
                <w:rFonts w:hint="eastAsia" w:ascii="Arial" w:hAnsi="Arial" w:cs="Arial"/>
                <w:szCs w:val="21"/>
              </w:rPr>
              <w:t>)</w:t>
            </w:r>
          </w:p>
        </w:tc>
        <w:tc>
          <w:tcPr>
            <w:tcW w:w="697" w:type="dxa"/>
            <w:vMerge w:val="restart"/>
            <w:tcBorders>
              <w:bottom w:val="single" w:color="auto" w:sz="4" w:space="0"/>
            </w:tcBorders>
            <w:vAlign w:val="center"/>
          </w:tcPr>
          <w:p>
            <w:pPr>
              <w:jc w:val="center"/>
              <w:rPr>
                <w:rFonts w:ascii="Arial" w:hAnsi="Arial" w:cs="Arial"/>
                <w:szCs w:val="21"/>
              </w:rPr>
            </w:pPr>
            <w:r>
              <w:rPr>
                <w:rFonts w:ascii="Arial" w:hAnsi="Arial" w:cs="Arial"/>
                <w:kern w:val="0"/>
                <w:szCs w:val="21"/>
              </w:rPr>
              <w:t>±10</w:t>
            </w:r>
            <w:r>
              <w:rPr>
                <w:rFonts w:ascii="Arial" w:hAnsi="Arial" w:cs="Arial"/>
                <w:szCs w:val="21"/>
              </w:rPr>
              <w:t xml:space="preserve"> </w:t>
            </w:r>
          </w:p>
        </w:tc>
        <w:tc>
          <w:tcPr>
            <w:tcW w:w="1215" w:type="dxa"/>
            <w:tcBorders>
              <w:bottom w:val="single" w:color="auto" w:sz="4" w:space="0"/>
            </w:tcBorders>
            <w:vAlign w:val="center"/>
          </w:tcPr>
          <w:p>
            <w:pPr>
              <w:jc w:val="center"/>
              <w:rPr>
                <w:rFonts w:ascii="Arial" w:hAnsi="Arial" w:cs="Arial"/>
                <w:szCs w:val="21"/>
              </w:rPr>
            </w:pPr>
            <w:r>
              <w:rPr>
                <w:rFonts w:ascii="Arial" w:hAnsi="Arial" w:cs="Arial"/>
                <w:szCs w:val="21"/>
              </w:rPr>
              <w:t>610</w:t>
            </w:r>
          </w:p>
        </w:tc>
        <w:tc>
          <w:tcPr>
            <w:tcW w:w="765" w:type="dxa"/>
            <w:tcBorders>
              <w:bottom w:val="single" w:color="auto" w:sz="4" w:space="0"/>
              <w:right w:val="single" w:color="auto" w:sz="4" w:space="0"/>
            </w:tcBorders>
            <w:vAlign w:val="center"/>
          </w:tcPr>
          <w:p>
            <w:pPr>
              <w:jc w:val="center"/>
              <w:rPr>
                <w:rFonts w:ascii="Arial" w:hAnsi="Arial" w:cs="Arial"/>
                <w:szCs w:val="21"/>
              </w:rPr>
            </w:pPr>
          </w:p>
        </w:tc>
        <w:tc>
          <w:tcPr>
            <w:tcW w:w="766" w:type="dxa"/>
            <w:tcBorders>
              <w:bottom w:val="single" w:color="auto" w:sz="4" w:space="0"/>
              <w:right w:val="single" w:color="auto" w:sz="4" w:space="0"/>
            </w:tcBorders>
            <w:vAlign w:val="center"/>
          </w:tcPr>
          <w:p>
            <w:pPr>
              <w:jc w:val="center"/>
              <w:rPr>
                <w:rFonts w:ascii="Arial" w:hAnsi="Arial" w:cs="Arial"/>
                <w:szCs w:val="21"/>
              </w:rPr>
            </w:pPr>
          </w:p>
        </w:tc>
        <w:tc>
          <w:tcPr>
            <w:tcW w:w="824" w:type="dxa"/>
            <w:tcBorders>
              <w:bottom w:val="single" w:color="auto" w:sz="4" w:space="0"/>
              <w:right w:val="single" w:color="auto" w:sz="4" w:space="0"/>
            </w:tcBorders>
            <w:vAlign w:val="center"/>
          </w:tcPr>
          <w:p>
            <w:pPr>
              <w:jc w:val="center"/>
              <w:rPr>
                <w:rFonts w:ascii="Arial" w:hAnsi="Arial" w:cs="Arial"/>
                <w:szCs w:val="21"/>
              </w:rPr>
            </w:pPr>
          </w:p>
        </w:tc>
        <w:tc>
          <w:tcPr>
            <w:tcW w:w="965" w:type="dxa"/>
            <w:tcBorders>
              <w:bottom w:val="single" w:color="auto" w:sz="4" w:space="0"/>
              <w:right w:val="single" w:color="auto" w:sz="4" w:space="0"/>
            </w:tcBorders>
            <w:vAlign w:val="center"/>
          </w:tcPr>
          <w:p>
            <w:pPr>
              <w:jc w:val="center"/>
              <w:rPr>
                <w:rFonts w:ascii="Arial" w:hAnsi="Arial" w:cs="Arial"/>
                <w:szCs w:val="21"/>
              </w:rPr>
            </w:pPr>
          </w:p>
        </w:tc>
        <w:tc>
          <w:tcPr>
            <w:tcW w:w="961" w:type="dxa"/>
            <w:tcBorders>
              <w:bottom w:val="single" w:color="auto" w:sz="4" w:space="0"/>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703" w:type="dxa"/>
            <w:vMerge w:val="continue"/>
            <w:tcBorders>
              <w:left w:val="single" w:color="auto" w:sz="4" w:space="0"/>
            </w:tcBorders>
            <w:vAlign w:val="center"/>
          </w:tcPr>
          <w:p>
            <w:pPr>
              <w:jc w:val="center"/>
              <w:rPr>
                <w:rFonts w:ascii="Arial" w:hAnsi="Arial" w:cs="Arial"/>
                <w:szCs w:val="21"/>
              </w:rPr>
            </w:pPr>
          </w:p>
        </w:tc>
        <w:tc>
          <w:tcPr>
            <w:tcW w:w="1626" w:type="dxa"/>
            <w:vMerge w:val="continue"/>
            <w:vAlign w:val="center"/>
          </w:tcPr>
          <w:p>
            <w:pPr>
              <w:jc w:val="center"/>
              <w:rPr>
                <w:rFonts w:ascii="Arial" w:hAnsi="Arial" w:cs="Arial"/>
                <w:szCs w:val="21"/>
              </w:rPr>
            </w:pPr>
          </w:p>
        </w:tc>
        <w:tc>
          <w:tcPr>
            <w:tcW w:w="697" w:type="dxa"/>
            <w:vMerge w:val="continue"/>
            <w:vAlign w:val="center"/>
          </w:tcPr>
          <w:p>
            <w:pPr>
              <w:jc w:val="center"/>
              <w:rPr>
                <w:rFonts w:ascii="Arial" w:hAnsi="Arial" w:cs="Arial"/>
                <w:kern w:val="0"/>
                <w:szCs w:val="21"/>
              </w:rPr>
            </w:pPr>
          </w:p>
        </w:tc>
        <w:tc>
          <w:tcPr>
            <w:tcW w:w="1215" w:type="dxa"/>
            <w:vAlign w:val="center"/>
          </w:tcPr>
          <w:p>
            <w:pPr>
              <w:jc w:val="center"/>
              <w:rPr>
                <w:rFonts w:ascii="Arial" w:hAnsi="Arial" w:cs="Arial"/>
                <w:szCs w:val="21"/>
              </w:rPr>
            </w:pPr>
            <w:r>
              <w:rPr>
                <w:rFonts w:ascii="Arial" w:hAnsi="Arial" w:cs="Arial"/>
                <w:szCs w:val="21"/>
              </w:rPr>
              <w:t>915</w:t>
            </w:r>
          </w:p>
        </w:tc>
        <w:tc>
          <w:tcPr>
            <w:tcW w:w="765" w:type="dxa"/>
            <w:tcBorders>
              <w:right w:val="single" w:color="auto" w:sz="4" w:space="0"/>
            </w:tcBorders>
            <w:vAlign w:val="center"/>
          </w:tcPr>
          <w:p>
            <w:pPr>
              <w:jc w:val="center"/>
              <w:rPr>
                <w:rFonts w:ascii="Arial" w:hAnsi="Arial" w:cs="Arial"/>
                <w:szCs w:val="21"/>
              </w:rPr>
            </w:pPr>
          </w:p>
        </w:tc>
        <w:tc>
          <w:tcPr>
            <w:tcW w:w="766" w:type="dxa"/>
            <w:tcBorders>
              <w:right w:val="single" w:color="auto" w:sz="4" w:space="0"/>
            </w:tcBorders>
            <w:vAlign w:val="center"/>
          </w:tcPr>
          <w:p>
            <w:pPr>
              <w:jc w:val="center"/>
              <w:rPr>
                <w:rFonts w:ascii="Arial" w:hAnsi="Arial" w:cs="Arial"/>
                <w:szCs w:val="21"/>
              </w:rPr>
            </w:pPr>
          </w:p>
        </w:tc>
        <w:tc>
          <w:tcPr>
            <w:tcW w:w="824" w:type="dxa"/>
            <w:tcBorders>
              <w:right w:val="single" w:color="auto" w:sz="4" w:space="0"/>
            </w:tcBorders>
            <w:vAlign w:val="center"/>
          </w:tcPr>
          <w:p>
            <w:pPr>
              <w:jc w:val="center"/>
              <w:rPr>
                <w:rFonts w:ascii="Arial" w:hAnsi="Arial" w:cs="Arial"/>
                <w:szCs w:val="21"/>
              </w:rPr>
            </w:pPr>
          </w:p>
        </w:tc>
        <w:tc>
          <w:tcPr>
            <w:tcW w:w="965" w:type="dxa"/>
            <w:tcBorders>
              <w:right w:val="single" w:color="auto" w:sz="4" w:space="0"/>
            </w:tcBorders>
            <w:vAlign w:val="center"/>
          </w:tcPr>
          <w:p>
            <w:pPr>
              <w:jc w:val="center"/>
              <w:rPr>
                <w:rFonts w:ascii="Arial" w:hAnsi="Arial" w:cs="Arial"/>
                <w:szCs w:val="21"/>
              </w:rPr>
            </w:pPr>
          </w:p>
        </w:tc>
        <w:tc>
          <w:tcPr>
            <w:tcW w:w="961" w:type="dxa"/>
            <w:tcBorders>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3" w:type="dxa"/>
            <w:vMerge w:val="continue"/>
            <w:tcBorders>
              <w:left w:val="single" w:color="auto" w:sz="4" w:space="0"/>
            </w:tcBorders>
            <w:vAlign w:val="center"/>
          </w:tcPr>
          <w:p>
            <w:pPr>
              <w:jc w:val="center"/>
              <w:rPr>
                <w:rFonts w:ascii="Arial" w:hAnsi="Arial" w:cs="Arial"/>
                <w:szCs w:val="21"/>
              </w:rPr>
            </w:pPr>
          </w:p>
        </w:tc>
        <w:tc>
          <w:tcPr>
            <w:tcW w:w="1626" w:type="dxa"/>
            <w:vMerge w:val="continue"/>
            <w:vAlign w:val="center"/>
          </w:tcPr>
          <w:p>
            <w:pPr>
              <w:jc w:val="center"/>
              <w:rPr>
                <w:rFonts w:ascii="Arial" w:hAnsi="Arial" w:cs="Arial"/>
                <w:szCs w:val="21"/>
              </w:rPr>
            </w:pPr>
          </w:p>
        </w:tc>
        <w:tc>
          <w:tcPr>
            <w:tcW w:w="697" w:type="dxa"/>
            <w:vMerge w:val="restart"/>
            <w:vAlign w:val="center"/>
          </w:tcPr>
          <w:p>
            <w:pPr>
              <w:jc w:val="center"/>
              <w:rPr>
                <w:rFonts w:ascii="Arial" w:hAnsi="Arial" w:cs="Arial"/>
                <w:kern w:val="0"/>
                <w:szCs w:val="21"/>
              </w:rPr>
            </w:pPr>
            <w:r>
              <w:rPr>
                <w:rFonts w:ascii="Arial" w:hAnsi="Arial" w:cs="Arial"/>
                <w:kern w:val="0"/>
                <w:szCs w:val="21"/>
              </w:rPr>
              <w:t>±</w:t>
            </w:r>
            <w:r>
              <w:rPr>
                <w:rFonts w:hint="eastAsia" w:ascii="Arial" w:hAnsi="Arial" w:cs="Arial"/>
                <w:kern w:val="0"/>
                <w:szCs w:val="21"/>
              </w:rPr>
              <w:t>1.0%</w:t>
            </w:r>
          </w:p>
        </w:tc>
        <w:tc>
          <w:tcPr>
            <w:tcW w:w="1215" w:type="dxa"/>
            <w:vAlign w:val="center"/>
          </w:tcPr>
          <w:p>
            <w:pPr>
              <w:jc w:val="center"/>
              <w:rPr>
                <w:rFonts w:ascii="Arial" w:hAnsi="Arial" w:cs="Arial"/>
                <w:szCs w:val="21"/>
              </w:rPr>
            </w:pPr>
            <w:r>
              <w:rPr>
                <w:rFonts w:ascii="Arial" w:hAnsi="Arial" w:cs="Arial"/>
                <w:szCs w:val="21"/>
              </w:rPr>
              <w:t>1220</w:t>
            </w:r>
          </w:p>
        </w:tc>
        <w:tc>
          <w:tcPr>
            <w:tcW w:w="765" w:type="dxa"/>
            <w:tcBorders>
              <w:right w:val="single" w:color="auto" w:sz="4" w:space="0"/>
            </w:tcBorders>
            <w:vAlign w:val="center"/>
          </w:tcPr>
          <w:p>
            <w:pPr>
              <w:jc w:val="center"/>
              <w:rPr>
                <w:rFonts w:ascii="Arial" w:hAnsi="Arial" w:cs="Arial"/>
                <w:szCs w:val="21"/>
              </w:rPr>
            </w:pPr>
          </w:p>
        </w:tc>
        <w:tc>
          <w:tcPr>
            <w:tcW w:w="766" w:type="dxa"/>
            <w:tcBorders>
              <w:right w:val="single" w:color="auto" w:sz="4" w:space="0"/>
            </w:tcBorders>
            <w:vAlign w:val="center"/>
          </w:tcPr>
          <w:p>
            <w:pPr>
              <w:jc w:val="center"/>
              <w:rPr>
                <w:rFonts w:ascii="Arial" w:hAnsi="Arial" w:cs="Arial"/>
                <w:szCs w:val="21"/>
              </w:rPr>
            </w:pPr>
          </w:p>
        </w:tc>
        <w:tc>
          <w:tcPr>
            <w:tcW w:w="824" w:type="dxa"/>
            <w:tcBorders>
              <w:right w:val="single" w:color="auto" w:sz="4" w:space="0"/>
            </w:tcBorders>
            <w:vAlign w:val="center"/>
          </w:tcPr>
          <w:p>
            <w:pPr>
              <w:jc w:val="center"/>
              <w:rPr>
                <w:rFonts w:ascii="Arial" w:hAnsi="Arial" w:cs="Arial"/>
                <w:szCs w:val="21"/>
              </w:rPr>
            </w:pPr>
          </w:p>
        </w:tc>
        <w:tc>
          <w:tcPr>
            <w:tcW w:w="965" w:type="dxa"/>
            <w:tcBorders>
              <w:right w:val="single" w:color="auto" w:sz="4" w:space="0"/>
            </w:tcBorders>
            <w:vAlign w:val="center"/>
          </w:tcPr>
          <w:p>
            <w:pPr>
              <w:jc w:val="center"/>
              <w:rPr>
                <w:rFonts w:ascii="Arial" w:hAnsi="Arial" w:cs="Arial"/>
                <w:szCs w:val="21"/>
              </w:rPr>
            </w:pPr>
          </w:p>
        </w:tc>
        <w:tc>
          <w:tcPr>
            <w:tcW w:w="961" w:type="dxa"/>
            <w:tcBorders>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703" w:type="dxa"/>
            <w:vMerge w:val="continue"/>
            <w:tcBorders>
              <w:left w:val="single" w:color="auto" w:sz="4" w:space="0"/>
            </w:tcBorders>
            <w:vAlign w:val="center"/>
          </w:tcPr>
          <w:p>
            <w:pPr>
              <w:jc w:val="center"/>
              <w:rPr>
                <w:rFonts w:ascii="Arial" w:hAnsi="Arial" w:cs="Arial"/>
                <w:szCs w:val="21"/>
              </w:rPr>
            </w:pPr>
          </w:p>
        </w:tc>
        <w:tc>
          <w:tcPr>
            <w:tcW w:w="1626" w:type="dxa"/>
            <w:vMerge w:val="continue"/>
            <w:vAlign w:val="center"/>
          </w:tcPr>
          <w:p>
            <w:pPr>
              <w:jc w:val="center"/>
              <w:rPr>
                <w:rFonts w:ascii="Arial" w:hAnsi="Arial" w:cs="Arial"/>
                <w:szCs w:val="21"/>
              </w:rPr>
            </w:pPr>
          </w:p>
        </w:tc>
        <w:tc>
          <w:tcPr>
            <w:tcW w:w="697" w:type="dxa"/>
            <w:vMerge w:val="continue"/>
            <w:vAlign w:val="center"/>
          </w:tcPr>
          <w:p>
            <w:pPr>
              <w:jc w:val="center"/>
              <w:rPr>
                <w:rFonts w:ascii="Arial" w:hAnsi="Arial" w:cs="Arial"/>
                <w:kern w:val="0"/>
                <w:szCs w:val="21"/>
              </w:rPr>
            </w:pPr>
          </w:p>
        </w:tc>
        <w:tc>
          <w:tcPr>
            <w:tcW w:w="1215" w:type="dxa"/>
            <w:vAlign w:val="center"/>
          </w:tcPr>
          <w:p>
            <w:pPr>
              <w:jc w:val="center"/>
              <w:rPr>
                <w:rFonts w:ascii="Arial" w:hAnsi="Arial" w:cs="Arial"/>
                <w:szCs w:val="21"/>
              </w:rPr>
            </w:pPr>
            <w:r>
              <w:rPr>
                <w:rFonts w:ascii="Arial" w:hAnsi="Arial" w:cs="Arial"/>
                <w:szCs w:val="21"/>
              </w:rPr>
              <w:t>1525</w:t>
            </w:r>
          </w:p>
        </w:tc>
        <w:tc>
          <w:tcPr>
            <w:tcW w:w="765" w:type="dxa"/>
            <w:tcBorders>
              <w:right w:val="single" w:color="auto" w:sz="4" w:space="0"/>
            </w:tcBorders>
            <w:vAlign w:val="center"/>
          </w:tcPr>
          <w:p>
            <w:pPr>
              <w:jc w:val="center"/>
              <w:rPr>
                <w:rFonts w:ascii="Arial" w:hAnsi="Arial" w:cs="Arial"/>
                <w:szCs w:val="21"/>
              </w:rPr>
            </w:pPr>
          </w:p>
        </w:tc>
        <w:tc>
          <w:tcPr>
            <w:tcW w:w="766" w:type="dxa"/>
            <w:tcBorders>
              <w:right w:val="single" w:color="auto" w:sz="4" w:space="0"/>
            </w:tcBorders>
            <w:vAlign w:val="center"/>
          </w:tcPr>
          <w:p>
            <w:pPr>
              <w:jc w:val="center"/>
              <w:rPr>
                <w:rFonts w:ascii="Arial" w:hAnsi="Arial" w:cs="Arial"/>
                <w:szCs w:val="21"/>
              </w:rPr>
            </w:pPr>
          </w:p>
        </w:tc>
        <w:tc>
          <w:tcPr>
            <w:tcW w:w="824" w:type="dxa"/>
            <w:tcBorders>
              <w:right w:val="single" w:color="auto" w:sz="4" w:space="0"/>
            </w:tcBorders>
            <w:vAlign w:val="center"/>
          </w:tcPr>
          <w:p>
            <w:pPr>
              <w:jc w:val="center"/>
              <w:rPr>
                <w:rFonts w:ascii="Arial" w:hAnsi="Arial" w:cs="Arial"/>
                <w:szCs w:val="21"/>
              </w:rPr>
            </w:pPr>
          </w:p>
        </w:tc>
        <w:tc>
          <w:tcPr>
            <w:tcW w:w="965" w:type="dxa"/>
            <w:tcBorders>
              <w:right w:val="single" w:color="auto" w:sz="4" w:space="0"/>
            </w:tcBorders>
            <w:vAlign w:val="center"/>
          </w:tcPr>
          <w:p>
            <w:pPr>
              <w:jc w:val="center"/>
              <w:rPr>
                <w:rFonts w:ascii="Arial" w:hAnsi="Arial" w:cs="Arial"/>
                <w:szCs w:val="21"/>
              </w:rPr>
            </w:pPr>
          </w:p>
        </w:tc>
        <w:tc>
          <w:tcPr>
            <w:tcW w:w="961" w:type="dxa"/>
            <w:tcBorders>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703" w:type="dxa"/>
            <w:vMerge w:val="continue"/>
            <w:tcBorders>
              <w:left w:val="single" w:color="auto" w:sz="4" w:space="0"/>
            </w:tcBorders>
            <w:vAlign w:val="center"/>
          </w:tcPr>
          <w:p>
            <w:pPr>
              <w:jc w:val="center"/>
              <w:rPr>
                <w:rFonts w:ascii="Arial" w:hAnsi="Arial" w:cs="Arial"/>
                <w:szCs w:val="21"/>
              </w:rPr>
            </w:pPr>
          </w:p>
        </w:tc>
        <w:tc>
          <w:tcPr>
            <w:tcW w:w="1626" w:type="dxa"/>
            <w:vMerge w:val="continue"/>
            <w:vAlign w:val="center"/>
          </w:tcPr>
          <w:p>
            <w:pPr>
              <w:jc w:val="center"/>
              <w:rPr>
                <w:rFonts w:ascii="Arial" w:hAnsi="Arial" w:cs="Arial"/>
                <w:szCs w:val="21"/>
              </w:rPr>
            </w:pPr>
          </w:p>
        </w:tc>
        <w:tc>
          <w:tcPr>
            <w:tcW w:w="697" w:type="dxa"/>
            <w:vMerge w:val="continue"/>
            <w:vAlign w:val="center"/>
          </w:tcPr>
          <w:p>
            <w:pPr>
              <w:jc w:val="center"/>
              <w:rPr>
                <w:rFonts w:ascii="Arial" w:hAnsi="Arial" w:cs="Arial"/>
                <w:kern w:val="0"/>
                <w:szCs w:val="21"/>
              </w:rPr>
            </w:pPr>
          </w:p>
        </w:tc>
        <w:tc>
          <w:tcPr>
            <w:tcW w:w="1215" w:type="dxa"/>
            <w:vAlign w:val="center"/>
          </w:tcPr>
          <w:p>
            <w:pPr>
              <w:jc w:val="center"/>
              <w:rPr>
                <w:rFonts w:ascii="Arial" w:hAnsi="Arial" w:cs="Arial"/>
                <w:szCs w:val="21"/>
              </w:rPr>
            </w:pPr>
            <w:r>
              <w:rPr>
                <w:rFonts w:ascii="Arial" w:hAnsi="Arial" w:cs="Arial"/>
                <w:szCs w:val="21"/>
              </w:rPr>
              <w:t>1830</w:t>
            </w:r>
          </w:p>
        </w:tc>
        <w:tc>
          <w:tcPr>
            <w:tcW w:w="765" w:type="dxa"/>
            <w:tcBorders>
              <w:right w:val="single" w:color="auto" w:sz="4" w:space="0"/>
            </w:tcBorders>
            <w:vAlign w:val="center"/>
          </w:tcPr>
          <w:p>
            <w:pPr>
              <w:jc w:val="center"/>
              <w:rPr>
                <w:rFonts w:ascii="Arial" w:hAnsi="Arial" w:cs="Arial"/>
                <w:szCs w:val="21"/>
              </w:rPr>
            </w:pPr>
          </w:p>
        </w:tc>
        <w:tc>
          <w:tcPr>
            <w:tcW w:w="766" w:type="dxa"/>
            <w:tcBorders>
              <w:right w:val="single" w:color="auto" w:sz="4" w:space="0"/>
            </w:tcBorders>
            <w:vAlign w:val="center"/>
          </w:tcPr>
          <w:p>
            <w:pPr>
              <w:jc w:val="center"/>
              <w:rPr>
                <w:rFonts w:ascii="Arial" w:hAnsi="Arial" w:cs="Arial"/>
                <w:szCs w:val="21"/>
              </w:rPr>
            </w:pPr>
          </w:p>
        </w:tc>
        <w:tc>
          <w:tcPr>
            <w:tcW w:w="824" w:type="dxa"/>
            <w:tcBorders>
              <w:right w:val="single" w:color="auto" w:sz="4" w:space="0"/>
            </w:tcBorders>
            <w:vAlign w:val="center"/>
          </w:tcPr>
          <w:p>
            <w:pPr>
              <w:jc w:val="center"/>
              <w:rPr>
                <w:rFonts w:ascii="Arial" w:hAnsi="Arial" w:cs="Arial"/>
                <w:szCs w:val="21"/>
              </w:rPr>
            </w:pPr>
          </w:p>
        </w:tc>
        <w:tc>
          <w:tcPr>
            <w:tcW w:w="965" w:type="dxa"/>
            <w:tcBorders>
              <w:right w:val="single" w:color="auto" w:sz="4" w:space="0"/>
            </w:tcBorders>
            <w:vAlign w:val="center"/>
          </w:tcPr>
          <w:p>
            <w:pPr>
              <w:jc w:val="center"/>
              <w:rPr>
                <w:rFonts w:ascii="Arial" w:hAnsi="Arial" w:cs="Arial"/>
                <w:szCs w:val="21"/>
              </w:rPr>
            </w:pPr>
          </w:p>
        </w:tc>
        <w:tc>
          <w:tcPr>
            <w:tcW w:w="961" w:type="dxa"/>
            <w:tcBorders>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703" w:type="dxa"/>
            <w:vMerge w:val="continue"/>
            <w:tcBorders>
              <w:left w:val="single" w:color="auto" w:sz="4" w:space="0"/>
            </w:tcBorders>
            <w:vAlign w:val="center"/>
          </w:tcPr>
          <w:p>
            <w:pPr>
              <w:jc w:val="center"/>
              <w:rPr>
                <w:rFonts w:ascii="Arial" w:hAnsi="Arial" w:cs="Arial"/>
                <w:szCs w:val="21"/>
              </w:rPr>
            </w:pPr>
          </w:p>
        </w:tc>
        <w:tc>
          <w:tcPr>
            <w:tcW w:w="1626" w:type="dxa"/>
            <w:vMerge w:val="continue"/>
            <w:vAlign w:val="center"/>
          </w:tcPr>
          <w:p>
            <w:pPr>
              <w:jc w:val="center"/>
              <w:rPr>
                <w:rFonts w:ascii="Arial" w:hAnsi="Arial" w:cs="Arial"/>
                <w:szCs w:val="21"/>
              </w:rPr>
            </w:pPr>
          </w:p>
        </w:tc>
        <w:tc>
          <w:tcPr>
            <w:tcW w:w="697" w:type="dxa"/>
            <w:vMerge w:val="continue"/>
            <w:vAlign w:val="center"/>
          </w:tcPr>
          <w:p>
            <w:pPr>
              <w:jc w:val="center"/>
              <w:rPr>
                <w:rFonts w:ascii="Arial" w:hAnsi="Arial" w:cs="Arial"/>
                <w:kern w:val="0"/>
                <w:szCs w:val="21"/>
              </w:rPr>
            </w:pPr>
          </w:p>
        </w:tc>
        <w:tc>
          <w:tcPr>
            <w:tcW w:w="1215" w:type="dxa"/>
            <w:vAlign w:val="center"/>
          </w:tcPr>
          <w:p>
            <w:pPr>
              <w:jc w:val="center"/>
              <w:rPr>
                <w:rFonts w:ascii="Arial" w:hAnsi="Arial" w:cs="Arial"/>
                <w:szCs w:val="21"/>
              </w:rPr>
            </w:pPr>
            <w:r>
              <w:rPr>
                <w:rFonts w:ascii="Arial" w:hAnsi="Arial" w:cs="Arial"/>
                <w:szCs w:val="21"/>
              </w:rPr>
              <w:t>2135</w:t>
            </w:r>
          </w:p>
        </w:tc>
        <w:tc>
          <w:tcPr>
            <w:tcW w:w="765" w:type="dxa"/>
            <w:tcBorders>
              <w:right w:val="single" w:color="auto" w:sz="4" w:space="0"/>
            </w:tcBorders>
            <w:vAlign w:val="center"/>
          </w:tcPr>
          <w:p>
            <w:pPr>
              <w:jc w:val="center"/>
              <w:rPr>
                <w:rFonts w:ascii="Arial" w:hAnsi="Arial" w:cs="Arial"/>
                <w:szCs w:val="21"/>
              </w:rPr>
            </w:pPr>
          </w:p>
        </w:tc>
        <w:tc>
          <w:tcPr>
            <w:tcW w:w="766" w:type="dxa"/>
            <w:tcBorders>
              <w:right w:val="single" w:color="auto" w:sz="4" w:space="0"/>
            </w:tcBorders>
            <w:vAlign w:val="center"/>
          </w:tcPr>
          <w:p>
            <w:pPr>
              <w:jc w:val="center"/>
              <w:rPr>
                <w:rFonts w:ascii="Arial" w:hAnsi="Arial" w:cs="Arial"/>
                <w:szCs w:val="21"/>
              </w:rPr>
            </w:pPr>
          </w:p>
        </w:tc>
        <w:tc>
          <w:tcPr>
            <w:tcW w:w="824" w:type="dxa"/>
            <w:tcBorders>
              <w:right w:val="single" w:color="auto" w:sz="4" w:space="0"/>
            </w:tcBorders>
            <w:vAlign w:val="center"/>
          </w:tcPr>
          <w:p>
            <w:pPr>
              <w:jc w:val="center"/>
              <w:rPr>
                <w:rFonts w:ascii="Arial" w:hAnsi="Arial" w:cs="Arial"/>
                <w:szCs w:val="21"/>
              </w:rPr>
            </w:pPr>
          </w:p>
        </w:tc>
        <w:tc>
          <w:tcPr>
            <w:tcW w:w="965" w:type="dxa"/>
            <w:tcBorders>
              <w:right w:val="single" w:color="auto" w:sz="4" w:space="0"/>
            </w:tcBorders>
            <w:vAlign w:val="center"/>
          </w:tcPr>
          <w:p>
            <w:pPr>
              <w:jc w:val="center"/>
              <w:rPr>
                <w:rFonts w:ascii="Arial" w:hAnsi="Arial" w:cs="Arial"/>
                <w:szCs w:val="21"/>
              </w:rPr>
            </w:pPr>
          </w:p>
        </w:tc>
        <w:tc>
          <w:tcPr>
            <w:tcW w:w="961" w:type="dxa"/>
            <w:tcBorders>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3" w:hRule="atLeast"/>
        </w:trPr>
        <w:tc>
          <w:tcPr>
            <w:tcW w:w="703" w:type="dxa"/>
            <w:vMerge w:val="continue"/>
            <w:tcBorders>
              <w:left w:val="single" w:color="auto" w:sz="4" w:space="0"/>
            </w:tcBorders>
            <w:vAlign w:val="center"/>
          </w:tcPr>
          <w:p>
            <w:pPr>
              <w:jc w:val="center"/>
              <w:rPr>
                <w:rFonts w:ascii="Arial" w:hAnsi="Arial" w:cs="Arial"/>
                <w:szCs w:val="21"/>
              </w:rPr>
            </w:pPr>
          </w:p>
        </w:tc>
        <w:tc>
          <w:tcPr>
            <w:tcW w:w="1626" w:type="dxa"/>
            <w:vMerge w:val="continue"/>
            <w:vAlign w:val="center"/>
          </w:tcPr>
          <w:p>
            <w:pPr>
              <w:jc w:val="center"/>
              <w:rPr>
                <w:rFonts w:ascii="Arial" w:hAnsi="Arial" w:cs="Arial"/>
                <w:szCs w:val="21"/>
              </w:rPr>
            </w:pPr>
          </w:p>
        </w:tc>
        <w:tc>
          <w:tcPr>
            <w:tcW w:w="697" w:type="dxa"/>
            <w:vMerge w:val="continue"/>
            <w:vAlign w:val="center"/>
          </w:tcPr>
          <w:p>
            <w:pPr>
              <w:jc w:val="center"/>
              <w:rPr>
                <w:rFonts w:ascii="Arial" w:hAnsi="Arial" w:cs="Arial"/>
                <w:kern w:val="0"/>
                <w:szCs w:val="21"/>
              </w:rPr>
            </w:pPr>
          </w:p>
        </w:tc>
        <w:tc>
          <w:tcPr>
            <w:tcW w:w="1215" w:type="dxa"/>
            <w:vAlign w:val="center"/>
          </w:tcPr>
          <w:p>
            <w:pPr>
              <w:jc w:val="center"/>
              <w:rPr>
                <w:rFonts w:ascii="Arial" w:hAnsi="Arial" w:cs="Arial"/>
                <w:szCs w:val="21"/>
              </w:rPr>
            </w:pPr>
            <w:r>
              <w:rPr>
                <w:rFonts w:ascii="Arial" w:hAnsi="Arial" w:cs="Arial"/>
                <w:szCs w:val="21"/>
              </w:rPr>
              <w:t>2440</w:t>
            </w:r>
          </w:p>
        </w:tc>
        <w:tc>
          <w:tcPr>
            <w:tcW w:w="765" w:type="dxa"/>
            <w:tcBorders>
              <w:right w:val="single" w:color="auto" w:sz="4" w:space="0"/>
            </w:tcBorders>
            <w:vAlign w:val="center"/>
          </w:tcPr>
          <w:p>
            <w:pPr>
              <w:jc w:val="center"/>
              <w:rPr>
                <w:rFonts w:ascii="Arial" w:hAnsi="Arial" w:cs="Arial"/>
                <w:szCs w:val="21"/>
              </w:rPr>
            </w:pPr>
          </w:p>
        </w:tc>
        <w:tc>
          <w:tcPr>
            <w:tcW w:w="766" w:type="dxa"/>
            <w:tcBorders>
              <w:right w:val="single" w:color="auto" w:sz="4" w:space="0"/>
            </w:tcBorders>
            <w:vAlign w:val="center"/>
          </w:tcPr>
          <w:p>
            <w:pPr>
              <w:jc w:val="center"/>
              <w:rPr>
                <w:rFonts w:ascii="Arial" w:hAnsi="Arial" w:cs="Arial"/>
                <w:szCs w:val="21"/>
              </w:rPr>
            </w:pPr>
          </w:p>
        </w:tc>
        <w:tc>
          <w:tcPr>
            <w:tcW w:w="824" w:type="dxa"/>
            <w:tcBorders>
              <w:right w:val="single" w:color="auto" w:sz="4" w:space="0"/>
            </w:tcBorders>
            <w:vAlign w:val="center"/>
          </w:tcPr>
          <w:p>
            <w:pPr>
              <w:jc w:val="center"/>
              <w:rPr>
                <w:rFonts w:ascii="Arial" w:hAnsi="Arial" w:cs="Arial"/>
                <w:szCs w:val="21"/>
              </w:rPr>
            </w:pPr>
          </w:p>
        </w:tc>
        <w:tc>
          <w:tcPr>
            <w:tcW w:w="965" w:type="dxa"/>
            <w:tcBorders>
              <w:right w:val="single" w:color="auto" w:sz="4" w:space="0"/>
            </w:tcBorders>
            <w:vAlign w:val="center"/>
          </w:tcPr>
          <w:p>
            <w:pPr>
              <w:jc w:val="center"/>
              <w:rPr>
                <w:rFonts w:ascii="Arial" w:hAnsi="Arial" w:cs="Arial"/>
                <w:szCs w:val="21"/>
              </w:rPr>
            </w:pPr>
          </w:p>
        </w:tc>
        <w:tc>
          <w:tcPr>
            <w:tcW w:w="961" w:type="dxa"/>
            <w:tcBorders>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4" w:hRule="atLeast"/>
        </w:trPr>
        <w:tc>
          <w:tcPr>
            <w:tcW w:w="703" w:type="dxa"/>
            <w:vMerge w:val="restart"/>
            <w:tcBorders>
              <w:left w:val="single" w:color="auto" w:sz="4" w:space="0"/>
            </w:tcBorders>
            <w:vAlign w:val="center"/>
          </w:tcPr>
          <w:p>
            <w:pPr>
              <w:jc w:val="center"/>
              <w:rPr>
                <w:rFonts w:ascii="Arial" w:hAnsi="Arial" w:cs="Arial"/>
              </w:rPr>
            </w:pPr>
            <w:r>
              <w:rPr>
                <w:rFonts w:hint="eastAsia" w:ascii="Arial" w:hAnsi="Arial" w:cs="Arial"/>
                <w:szCs w:val="21"/>
              </w:rPr>
              <w:t>2</w:t>
            </w:r>
          </w:p>
        </w:tc>
        <w:tc>
          <w:tcPr>
            <w:tcW w:w="1626" w:type="dxa"/>
            <w:vMerge w:val="restart"/>
            <w:vAlign w:val="center"/>
          </w:tcPr>
          <w:p>
            <w:pPr>
              <w:jc w:val="center"/>
              <w:rPr>
                <w:rFonts w:ascii="Arial" w:hAnsi="Arial" w:cs="Arial"/>
                <w:spacing w:val="-8"/>
                <w:szCs w:val="21"/>
              </w:rPr>
            </w:pPr>
            <w:r>
              <w:rPr>
                <w:rFonts w:ascii="Arial" w:hAnsi="宋体" w:cs="Arial"/>
                <w:szCs w:val="21"/>
              </w:rPr>
              <w:t>小孔直径（</w:t>
            </w:r>
            <w:r>
              <w:rPr>
                <w:rFonts w:ascii="Arial" w:hAnsi="Arial" w:cs="Arial"/>
                <w:szCs w:val="21"/>
              </w:rPr>
              <w:t>mm</w:t>
            </w:r>
            <w:r>
              <w:rPr>
                <w:rFonts w:ascii="Arial" w:hAnsi="宋体" w:cs="Arial"/>
                <w:szCs w:val="21"/>
              </w:rPr>
              <w:t>）</w:t>
            </w:r>
          </w:p>
        </w:tc>
        <w:tc>
          <w:tcPr>
            <w:tcW w:w="1912" w:type="dxa"/>
            <w:gridSpan w:val="2"/>
            <w:vMerge w:val="restart"/>
            <w:vAlign w:val="center"/>
          </w:tcPr>
          <w:p>
            <w:pPr>
              <w:jc w:val="center"/>
              <w:rPr>
                <w:rFonts w:ascii="Arial" w:hAnsi="Arial" w:cs="Arial"/>
                <w:szCs w:val="21"/>
              </w:rPr>
            </w:pPr>
            <w:r>
              <w:rPr>
                <w:rFonts w:hint="eastAsia" w:ascii="Arial" w:hAnsi="Arial" w:cs="Arial"/>
                <w:szCs w:val="21"/>
              </w:rPr>
              <w:t>0.99</w:t>
            </w:r>
            <w:r>
              <w:rPr>
                <w:rFonts w:ascii="Arial" w:hAnsi="Arial" w:cs="Arial"/>
                <w:szCs w:val="21"/>
              </w:rPr>
              <w:t>±0.013</w:t>
            </w:r>
          </w:p>
        </w:tc>
        <w:tc>
          <w:tcPr>
            <w:tcW w:w="765" w:type="dxa"/>
          </w:tcPr>
          <w:p>
            <w:pPr>
              <w:rPr>
                <w:rFonts w:ascii="Arial" w:hAnsi="Arial" w:cs="Arial"/>
                <w:szCs w:val="21"/>
              </w:rPr>
            </w:pPr>
            <w:r>
              <w:rPr>
                <w:rFonts w:ascii="Arial" w:hAnsi="Arial" w:cs="Arial"/>
                <w:szCs w:val="21"/>
              </w:rPr>
              <w:t>①</w:t>
            </w:r>
          </w:p>
        </w:tc>
        <w:tc>
          <w:tcPr>
            <w:tcW w:w="766" w:type="dxa"/>
            <w:tcBorders>
              <w:right w:val="single" w:color="auto" w:sz="4" w:space="0"/>
            </w:tcBorders>
          </w:tcPr>
          <w:p>
            <w:pPr>
              <w:rPr>
                <w:rFonts w:ascii="Arial" w:hAnsi="Arial" w:cs="Arial"/>
                <w:szCs w:val="21"/>
              </w:rPr>
            </w:pPr>
            <w:r>
              <w:rPr>
                <w:rFonts w:ascii="Arial" w:hAnsi="Arial" w:cs="Arial"/>
                <w:szCs w:val="21"/>
              </w:rPr>
              <w:t>②</w:t>
            </w:r>
          </w:p>
        </w:tc>
        <w:tc>
          <w:tcPr>
            <w:tcW w:w="824" w:type="dxa"/>
            <w:tcBorders>
              <w:left w:val="single" w:color="auto" w:sz="4" w:space="0"/>
              <w:right w:val="single" w:color="auto" w:sz="4" w:space="0"/>
            </w:tcBorders>
          </w:tcPr>
          <w:p>
            <w:pPr>
              <w:rPr>
                <w:rFonts w:ascii="Arial" w:hAnsi="Arial" w:cs="Arial"/>
                <w:szCs w:val="21"/>
              </w:rPr>
            </w:pPr>
            <w:r>
              <w:rPr>
                <w:rFonts w:ascii="Arial" w:hAnsi="Arial" w:cs="Arial"/>
                <w:szCs w:val="21"/>
              </w:rPr>
              <w:t>③</w:t>
            </w:r>
          </w:p>
        </w:tc>
        <w:tc>
          <w:tcPr>
            <w:tcW w:w="965" w:type="dxa"/>
            <w:tcBorders>
              <w:left w:val="single" w:color="auto" w:sz="4" w:space="0"/>
              <w:right w:val="single" w:color="auto" w:sz="4" w:space="0"/>
            </w:tcBorders>
            <w:vAlign w:val="center"/>
          </w:tcPr>
          <w:p>
            <w:pPr>
              <w:rPr>
                <w:rFonts w:ascii="Arial" w:hAnsi="Arial" w:cs="Arial"/>
                <w:szCs w:val="21"/>
              </w:rPr>
            </w:pPr>
          </w:p>
        </w:tc>
        <w:tc>
          <w:tcPr>
            <w:tcW w:w="961" w:type="dxa"/>
            <w:tcBorders>
              <w:left w:val="single" w:color="auto" w:sz="4" w:space="0"/>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trPr>
        <w:tc>
          <w:tcPr>
            <w:tcW w:w="703" w:type="dxa"/>
            <w:vMerge w:val="continue"/>
            <w:tcBorders>
              <w:left w:val="single" w:color="auto" w:sz="4" w:space="0"/>
            </w:tcBorders>
            <w:vAlign w:val="center"/>
          </w:tcPr>
          <w:p>
            <w:pPr>
              <w:jc w:val="center"/>
              <w:rPr>
                <w:rFonts w:ascii="Arial" w:hAnsi="Arial" w:cs="Arial"/>
              </w:rPr>
            </w:pPr>
          </w:p>
        </w:tc>
        <w:tc>
          <w:tcPr>
            <w:tcW w:w="1626" w:type="dxa"/>
            <w:vMerge w:val="continue"/>
            <w:vAlign w:val="center"/>
          </w:tcPr>
          <w:p>
            <w:pPr>
              <w:jc w:val="center"/>
              <w:rPr>
                <w:rFonts w:ascii="Arial" w:hAnsi="Arial" w:cs="Arial"/>
              </w:rPr>
            </w:pPr>
          </w:p>
        </w:tc>
        <w:tc>
          <w:tcPr>
            <w:tcW w:w="1912" w:type="dxa"/>
            <w:gridSpan w:val="2"/>
            <w:vMerge w:val="continue"/>
            <w:vAlign w:val="center"/>
          </w:tcPr>
          <w:p>
            <w:pPr>
              <w:jc w:val="center"/>
              <w:rPr>
                <w:rFonts w:ascii="Arial" w:hAnsi="Arial" w:cs="Arial"/>
              </w:rPr>
            </w:pPr>
          </w:p>
        </w:tc>
        <w:tc>
          <w:tcPr>
            <w:tcW w:w="765" w:type="dxa"/>
          </w:tcPr>
          <w:p>
            <w:pPr>
              <w:rPr>
                <w:rFonts w:ascii="Arial" w:hAnsi="Arial" w:cs="Arial"/>
              </w:rPr>
            </w:pPr>
            <w:r>
              <w:rPr>
                <w:rFonts w:ascii="Arial" w:hAnsi="Arial" w:cs="Arial"/>
              </w:rPr>
              <w:t>④</w:t>
            </w:r>
          </w:p>
        </w:tc>
        <w:tc>
          <w:tcPr>
            <w:tcW w:w="766" w:type="dxa"/>
            <w:tcBorders>
              <w:right w:val="single" w:color="auto" w:sz="4" w:space="0"/>
            </w:tcBorders>
          </w:tcPr>
          <w:p>
            <w:pPr>
              <w:rPr>
                <w:rFonts w:ascii="Arial" w:hAnsi="Arial" w:cs="Arial"/>
              </w:rPr>
            </w:pPr>
            <w:r>
              <w:rPr>
                <w:rFonts w:ascii="Arial" w:hAnsi="Arial" w:cs="Arial"/>
              </w:rPr>
              <w:t>⑤</w:t>
            </w:r>
          </w:p>
        </w:tc>
        <w:tc>
          <w:tcPr>
            <w:tcW w:w="824" w:type="dxa"/>
            <w:tcBorders>
              <w:left w:val="single" w:color="auto" w:sz="4" w:space="0"/>
              <w:right w:val="single" w:color="auto" w:sz="4" w:space="0"/>
            </w:tcBorders>
          </w:tcPr>
          <w:p>
            <w:pPr>
              <w:rPr>
                <w:rFonts w:ascii="Arial" w:hAnsi="Arial" w:cs="Arial"/>
                <w:sz w:val="15"/>
                <w:szCs w:val="15"/>
              </w:rPr>
            </w:pPr>
          </w:p>
        </w:tc>
        <w:tc>
          <w:tcPr>
            <w:tcW w:w="965" w:type="dxa"/>
            <w:tcBorders>
              <w:left w:val="single" w:color="auto" w:sz="4" w:space="0"/>
              <w:right w:val="single" w:color="auto" w:sz="4" w:space="0"/>
            </w:tcBorders>
            <w:vAlign w:val="center"/>
          </w:tcPr>
          <w:p>
            <w:pPr>
              <w:jc w:val="left"/>
              <w:rPr>
                <w:rFonts w:ascii="Arial" w:hAnsi="Arial" w:cs="Arial"/>
                <w:sz w:val="15"/>
                <w:szCs w:val="15"/>
              </w:rPr>
            </w:pPr>
          </w:p>
        </w:tc>
        <w:tc>
          <w:tcPr>
            <w:tcW w:w="961" w:type="dxa"/>
            <w:tcBorders>
              <w:left w:val="single" w:color="auto" w:sz="4" w:space="0"/>
              <w:right w:val="single" w:color="auto" w:sz="4" w:space="0"/>
            </w:tcBorders>
            <w:vAlign w:val="center"/>
          </w:tcPr>
          <w:p>
            <w:pPr>
              <w:jc w:val="cente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703" w:type="dxa"/>
            <w:tcBorders>
              <w:left w:val="single" w:color="auto" w:sz="4" w:space="0"/>
            </w:tcBorders>
            <w:vAlign w:val="center"/>
          </w:tcPr>
          <w:p>
            <w:pPr>
              <w:jc w:val="center"/>
              <w:rPr>
                <w:rFonts w:ascii="Arial" w:hAnsi="Arial" w:cs="Arial"/>
              </w:rPr>
            </w:pPr>
            <w:r>
              <w:rPr>
                <w:rFonts w:hint="eastAsia" w:ascii="Arial" w:hAnsi="Arial" w:cs="Arial"/>
                <w:szCs w:val="21"/>
              </w:rPr>
              <w:t>3</w:t>
            </w:r>
          </w:p>
        </w:tc>
        <w:tc>
          <w:tcPr>
            <w:tcW w:w="1626" w:type="dxa"/>
            <w:vAlign w:val="center"/>
          </w:tcPr>
          <w:p>
            <w:pPr>
              <w:jc w:val="center"/>
              <w:rPr>
                <w:rFonts w:ascii="Arial" w:hAnsi="Arial" w:cs="Arial"/>
                <w:spacing w:val="-8"/>
                <w:szCs w:val="21"/>
              </w:rPr>
            </w:pPr>
            <w:r>
              <w:rPr>
                <w:rFonts w:ascii="Arial" w:hAnsi="宋体" w:cs="Arial"/>
                <w:szCs w:val="21"/>
              </w:rPr>
              <w:t>小孔外圈圆周直径</w:t>
            </w:r>
            <w:r>
              <w:rPr>
                <w:rFonts w:ascii="Arial" w:hAnsi="Arial" w:cs="Arial"/>
                <w:szCs w:val="21"/>
              </w:rPr>
              <w:t>(mm)</w:t>
            </w:r>
          </w:p>
        </w:tc>
        <w:tc>
          <w:tcPr>
            <w:tcW w:w="1912" w:type="dxa"/>
            <w:gridSpan w:val="2"/>
            <w:vAlign w:val="center"/>
          </w:tcPr>
          <w:p>
            <w:pPr>
              <w:jc w:val="center"/>
              <w:rPr>
                <w:rFonts w:ascii="Arial" w:hAnsi="Arial" w:cs="Arial"/>
                <w:szCs w:val="21"/>
              </w:rPr>
            </w:pPr>
            <w:r>
              <w:rPr>
                <w:rFonts w:ascii="Arial" w:hAnsi="Arial" w:cs="Arial"/>
                <w:szCs w:val="21"/>
              </w:rPr>
              <w:t>18.26±0.5</w:t>
            </w:r>
          </w:p>
        </w:tc>
        <w:tc>
          <w:tcPr>
            <w:tcW w:w="765" w:type="dxa"/>
            <w:vAlign w:val="center"/>
          </w:tcPr>
          <w:p>
            <w:pPr>
              <w:jc w:val="center"/>
              <w:rPr>
                <w:rFonts w:ascii="Arial" w:hAnsi="Arial" w:cs="Arial"/>
                <w:szCs w:val="21"/>
              </w:rPr>
            </w:pPr>
          </w:p>
        </w:tc>
        <w:tc>
          <w:tcPr>
            <w:tcW w:w="766" w:type="dxa"/>
            <w:tcBorders>
              <w:right w:val="single" w:color="auto" w:sz="4" w:space="0"/>
            </w:tcBorders>
            <w:vAlign w:val="center"/>
          </w:tcPr>
          <w:p>
            <w:pPr>
              <w:jc w:val="center"/>
              <w:rPr>
                <w:rFonts w:ascii="Arial" w:hAnsi="Arial" w:cs="Arial"/>
                <w:szCs w:val="21"/>
              </w:rPr>
            </w:pPr>
          </w:p>
        </w:tc>
        <w:tc>
          <w:tcPr>
            <w:tcW w:w="824" w:type="dxa"/>
            <w:tcBorders>
              <w:left w:val="single" w:color="auto" w:sz="4" w:space="0"/>
              <w:right w:val="single" w:color="auto" w:sz="4" w:space="0"/>
            </w:tcBorders>
            <w:vAlign w:val="center"/>
          </w:tcPr>
          <w:p>
            <w:pPr>
              <w:jc w:val="center"/>
              <w:rPr>
                <w:rFonts w:ascii="Arial" w:hAnsi="Arial" w:cs="Arial"/>
                <w:szCs w:val="21"/>
              </w:rPr>
            </w:pPr>
          </w:p>
        </w:tc>
        <w:tc>
          <w:tcPr>
            <w:tcW w:w="965" w:type="dxa"/>
            <w:tcBorders>
              <w:left w:val="single" w:color="auto" w:sz="4" w:space="0"/>
              <w:right w:val="single" w:color="auto" w:sz="4" w:space="0"/>
            </w:tcBorders>
            <w:vAlign w:val="center"/>
          </w:tcPr>
          <w:p>
            <w:pPr>
              <w:jc w:val="center"/>
              <w:rPr>
                <w:rFonts w:ascii="Arial" w:hAnsi="Arial" w:cs="Arial"/>
                <w:szCs w:val="21"/>
              </w:rPr>
            </w:pPr>
          </w:p>
        </w:tc>
        <w:tc>
          <w:tcPr>
            <w:tcW w:w="961" w:type="dxa"/>
            <w:tcBorders>
              <w:left w:val="single" w:color="auto" w:sz="4" w:space="0"/>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0" w:hRule="atLeast"/>
        </w:trPr>
        <w:tc>
          <w:tcPr>
            <w:tcW w:w="703" w:type="dxa"/>
            <w:tcBorders>
              <w:left w:val="single" w:color="auto" w:sz="4" w:space="0"/>
            </w:tcBorders>
            <w:vAlign w:val="center"/>
          </w:tcPr>
          <w:p>
            <w:pPr>
              <w:jc w:val="center"/>
              <w:rPr>
                <w:rFonts w:ascii="Arial" w:hAnsi="Arial" w:cs="Arial"/>
                <w:color w:val="0070C0"/>
              </w:rPr>
            </w:pPr>
            <w:r>
              <w:rPr>
                <w:rFonts w:hint="eastAsia" w:ascii="Arial" w:hAnsi="Arial" w:cs="Arial"/>
                <w:szCs w:val="21"/>
              </w:rPr>
              <w:t>4</w:t>
            </w:r>
          </w:p>
        </w:tc>
        <w:tc>
          <w:tcPr>
            <w:tcW w:w="1626" w:type="dxa"/>
            <w:vAlign w:val="center"/>
          </w:tcPr>
          <w:p>
            <w:pPr>
              <w:jc w:val="center"/>
              <w:rPr>
                <w:rFonts w:ascii="Arial" w:hAnsi="Arial" w:cs="Arial"/>
                <w:spacing w:val="-8"/>
                <w:szCs w:val="21"/>
              </w:rPr>
            </w:pPr>
            <w:r>
              <w:rPr>
                <w:rFonts w:ascii="Arial" w:hAnsi="宋体" w:cs="Arial"/>
                <w:szCs w:val="21"/>
              </w:rPr>
              <w:t>小孔内圈圆周直径</w:t>
            </w:r>
            <w:r>
              <w:rPr>
                <w:rFonts w:ascii="Arial" w:hAnsi="Arial" w:cs="Arial"/>
                <w:szCs w:val="21"/>
              </w:rPr>
              <w:t>(mm)</w:t>
            </w:r>
          </w:p>
        </w:tc>
        <w:tc>
          <w:tcPr>
            <w:tcW w:w="1912" w:type="dxa"/>
            <w:gridSpan w:val="2"/>
            <w:vAlign w:val="center"/>
          </w:tcPr>
          <w:p>
            <w:pPr>
              <w:jc w:val="center"/>
              <w:rPr>
                <w:rFonts w:ascii="Arial" w:hAnsi="Arial" w:cs="Arial"/>
                <w:szCs w:val="21"/>
              </w:rPr>
            </w:pPr>
            <w:r>
              <w:rPr>
                <w:rFonts w:ascii="Arial" w:hAnsi="Arial" w:cs="Arial"/>
                <w:szCs w:val="21"/>
              </w:rPr>
              <w:t>32.24±0.5</w:t>
            </w:r>
          </w:p>
        </w:tc>
        <w:tc>
          <w:tcPr>
            <w:tcW w:w="765" w:type="dxa"/>
            <w:vAlign w:val="center"/>
          </w:tcPr>
          <w:p>
            <w:pPr>
              <w:jc w:val="center"/>
              <w:rPr>
                <w:rFonts w:ascii="Arial" w:hAnsi="Arial" w:cs="Arial"/>
                <w:szCs w:val="21"/>
              </w:rPr>
            </w:pPr>
          </w:p>
        </w:tc>
        <w:tc>
          <w:tcPr>
            <w:tcW w:w="766" w:type="dxa"/>
            <w:tcBorders>
              <w:right w:val="single" w:color="auto" w:sz="4" w:space="0"/>
            </w:tcBorders>
            <w:vAlign w:val="center"/>
          </w:tcPr>
          <w:p>
            <w:pPr>
              <w:jc w:val="center"/>
              <w:rPr>
                <w:rFonts w:ascii="Arial" w:hAnsi="Arial" w:cs="Arial"/>
                <w:szCs w:val="21"/>
              </w:rPr>
            </w:pPr>
          </w:p>
        </w:tc>
        <w:tc>
          <w:tcPr>
            <w:tcW w:w="824" w:type="dxa"/>
            <w:tcBorders>
              <w:left w:val="single" w:color="auto" w:sz="4" w:space="0"/>
              <w:right w:val="single" w:color="auto" w:sz="4" w:space="0"/>
            </w:tcBorders>
            <w:vAlign w:val="center"/>
          </w:tcPr>
          <w:p>
            <w:pPr>
              <w:jc w:val="center"/>
              <w:rPr>
                <w:rFonts w:ascii="Arial" w:hAnsi="Arial" w:cs="Arial"/>
                <w:szCs w:val="21"/>
              </w:rPr>
            </w:pPr>
          </w:p>
        </w:tc>
        <w:tc>
          <w:tcPr>
            <w:tcW w:w="965" w:type="dxa"/>
            <w:tcBorders>
              <w:left w:val="single" w:color="auto" w:sz="4" w:space="0"/>
              <w:right w:val="single" w:color="auto" w:sz="4" w:space="0"/>
            </w:tcBorders>
            <w:vAlign w:val="center"/>
          </w:tcPr>
          <w:p>
            <w:pPr>
              <w:jc w:val="center"/>
              <w:rPr>
                <w:rFonts w:ascii="Arial" w:hAnsi="Arial" w:cs="Arial"/>
                <w:szCs w:val="21"/>
              </w:rPr>
            </w:pPr>
          </w:p>
        </w:tc>
        <w:tc>
          <w:tcPr>
            <w:tcW w:w="961" w:type="dxa"/>
            <w:tcBorders>
              <w:left w:val="single" w:color="auto" w:sz="4" w:space="0"/>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4" w:hRule="atLeast"/>
        </w:trPr>
        <w:tc>
          <w:tcPr>
            <w:tcW w:w="703" w:type="dxa"/>
            <w:tcBorders>
              <w:left w:val="single" w:color="auto" w:sz="4" w:space="0"/>
            </w:tcBorders>
            <w:vAlign w:val="center"/>
          </w:tcPr>
          <w:p>
            <w:pPr>
              <w:jc w:val="center"/>
              <w:rPr>
                <w:rFonts w:ascii="Arial" w:hAnsi="Arial" w:cs="Arial"/>
                <w:szCs w:val="21"/>
              </w:rPr>
            </w:pPr>
            <w:r>
              <w:rPr>
                <w:rFonts w:hint="eastAsia" w:ascii="Arial" w:hAnsi="Arial" w:cs="Arial"/>
              </w:rPr>
              <w:t>5</w:t>
            </w:r>
          </w:p>
        </w:tc>
        <w:tc>
          <w:tcPr>
            <w:tcW w:w="1626" w:type="dxa"/>
            <w:vAlign w:val="center"/>
          </w:tcPr>
          <w:p>
            <w:pPr>
              <w:jc w:val="center"/>
              <w:rPr>
                <w:rFonts w:ascii="Arial" w:hAnsi="Arial" w:cs="Arial"/>
                <w:szCs w:val="21"/>
              </w:rPr>
            </w:pPr>
            <w:r>
              <w:rPr>
                <w:rFonts w:ascii="Arial" w:cs="Arial"/>
                <w:szCs w:val="21"/>
              </w:rPr>
              <w:t>两试样夹夹持线间距</w:t>
            </w:r>
            <w:r>
              <w:rPr>
                <w:rFonts w:ascii="Arial" w:hAnsi="宋体" w:cs="Arial"/>
                <w:szCs w:val="21"/>
              </w:rPr>
              <w:t>（</w:t>
            </w:r>
            <w:r>
              <w:rPr>
                <w:rFonts w:ascii="Arial" w:hAnsi="Arial" w:cs="Arial"/>
                <w:szCs w:val="21"/>
              </w:rPr>
              <w:t>mm</w:t>
            </w:r>
            <w:r>
              <w:rPr>
                <w:rFonts w:ascii="Arial" w:hAnsi="宋体" w:cs="Arial"/>
                <w:szCs w:val="21"/>
              </w:rPr>
              <w:t>）</w:t>
            </w:r>
          </w:p>
        </w:tc>
        <w:tc>
          <w:tcPr>
            <w:tcW w:w="1912" w:type="dxa"/>
            <w:gridSpan w:val="2"/>
            <w:vAlign w:val="center"/>
          </w:tcPr>
          <w:p>
            <w:pPr>
              <w:jc w:val="center"/>
              <w:rPr>
                <w:rFonts w:ascii="Arial" w:hAnsi="Arial" w:cs="Arial"/>
                <w:szCs w:val="21"/>
              </w:rPr>
            </w:pPr>
            <w:r>
              <w:rPr>
                <w:rFonts w:ascii="Arial" w:hAnsi="Arial" w:cs="Arial"/>
                <w:szCs w:val="21"/>
              </w:rPr>
              <w:t>165±</w:t>
            </w:r>
            <w:r>
              <w:rPr>
                <w:rFonts w:hint="eastAsia" w:ascii="Arial" w:hAnsi="Arial" w:cs="Arial"/>
                <w:szCs w:val="21"/>
              </w:rPr>
              <w:t>1</w:t>
            </w:r>
          </w:p>
        </w:tc>
        <w:tc>
          <w:tcPr>
            <w:tcW w:w="765" w:type="dxa"/>
            <w:tcBorders>
              <w:right w:val="single" w:color="auto" w:sz="4" w:space="0"/>
            </w:tcBorders>
          </w:tcPr>
          <w:p>
            <w:pPr>
              <w:rPr>
                <w:rFonts w:ascii="Arial" w:hAnsi="Arial" w:cs="Arial"/>
                <w:szCs w:val="21"/>
              </w:rPr>
            </w:pPr>
            <w:r>
              <w:rPr>
                <w:rFonts w:ascii="Arial" w:hAnsi="Arial" w:cs="Arial"/>
                <w:szCs w:val="21"/>
              </w:rPr>
              <w:t>上：</w:t>
            </w:r>
          </w:p>
        </w:tc>
        <w:tc>
          <w:tcPr>
            <w:tcW w:w="766" w:type="dxa"/>
            <w:tcBorders>
              <w:right w:val="single" w:color="auto" w:sz="4" w:space="0"/>
            </w:tcBorders>
          </w:tcPr>
          <w:p>
            <w:pPr>
              <w:rPr>
                <w:rFonts w:ascii="Arial" w:hAnsi="Arial" w:cs="Arial"/>
                <w:szCs w:val="21"/>
              </w:rPr>
            </w:pPr>
            <w:r>
              <w:rPr>
                <w:rFonts w:ascii="Arial" w:hAnsi="Arial" w:cs="Arial"/>
                <w:szCs w:val="21"/>
              </w:rPr>
              <w:t>中：</w:t>
            </w:r>
          </w:p>
        </w:tc>
        <w:tc>
          <w:tcPr>
            <w:tcW w:w="824" w:type="dxa"/>
            <w:tcBorders>
              <w:right w:val="single" w:color="auto" w:sz="4" w:space="0"/>
            </w:tcBorders>
          </w:tcPr>
          <w:p>
            <w:pPr>
              <w:rPr>
                <w:rFonts w:ascii="Arial" w:hAnsi="Arial" w:cs="Arial"/>
                <w:szCs w:val="21"/>
              </w:rPr>
            </w:pPr>
            <w:r>
              <w:rPr>
                <w:rFonts w:ascii="Arial" w:hAnsi="Arial" w:cs="Arial"/>
                <w:szCs w:val="21"/>
              </w:rPr>
              <w:t>下：</w:t>
            </w:r>
          </w:p>
        </w:tc>
        <w:tc>
          <w:tcPr>
            <w:tcW w:w="965" w:type="dxa"/>
            <w:tcBorders>
              <w:right w:val="single" w:color="auto" w:sz="4" w:space="0"/>
            </w:tcBorders>
            <w:vAlign w:val="center"/>
          </w:tcPr>
          <w:p>
            <w:pPr>
              <w:rPr>
                <w:rFonts w:ascii="Arial" w:hAnsi="Arial" w:cs="Arial"/>
                <w:szCs w:val="21"/>
              </w:rPr>
            </w:pPr>
          </w:p>
        </w:tc>
        <w:tc>
          <w:tcPr>
            <w:tcW w:w="961" w:type="dxa"/>
            <w:tcBorders>
              <w:left w:val="single" w:color="auto" w:sz="4" w:space="0"/>
              <w:right w:val="single" w:color="auto" w:sz="4" w:space="0"/>
            </w:tcBorders>
            <w:vAlign w:val="center"/>
          </w:tcPr>
          <w:p>
            <w:pPr>
              <w:jc w:val="cente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4" w:hRule="atLeast"/>
        </w:trPr>
        <w:tc>
          <w:tcPr>
            <w:tcW w:w="703" w:type="dxa"/>
            <w:tcBorders>
              <w:left w:val="single" w:color="auto" w:sz="4" w:space="0"/>
            </w:tcBorders>
            <w:vAlign w:val="center"/>
          </w:tcPr>
          <w:p>
            <w:pPr>
              <w:jc w:val="center"/>
              <w:rPr>
                <w:rFonts w:ascii="Arial" w:hAnsi="Arial" w:cs="Arial"/>
              </w:rPr>
            </w:pPr>
            <w:r>
              <w:rPr>
                <w:rFonts w:hint="eastAsia" w:ascii="Arial" w:hAnsi="Arial" w:cs="Arial"/>
              </w:rPr>
              <w:t>6</w:t>
            </w:r>
          </w:p>
        </w:tc>
        <w:tc>
          <w:tcPr>
            <w:tcW w:w="1626" w:type="dxa"/>
            <w:vAlign w:val="center"/>
          </w:tcPr>
          <w:p>
            <w:pPr>
              <w:jc w:val="center"/>
              <w:rPr>
                <w:rFonts w:ascii="Arial" w:cs="Arial"/>
                <w:szCs w:val="21"/>
              </w:rPr>
            </w:pPr>
            <w:r>
              <w:rPr>
                <w:rFonts w:ascii="Arial" w:hAnsi="Arial" w:cs="Arial" w:eastAsiaTheme="minorEastAsia"/>
                <w:sz w:val="24"/>
              </w:rPr>
              <w:t xml:space="preserve">试样夹宽度： </w:t>
            </w:r>
            <w:r>
              <w:rPr>
                <w:rFonts w:hint="eastAsia" w:ascii="Arial" w:hAnsi="Arial" w:cs="Arial" w:eastAsiaTheme="minorEastAsia"/>
                <w:sz w:val="24"/>
              </w:rPr>
              <w:t>（</w:t>
            </w:r>
            <w:r>
              <w:rPr>
                <w:rFonts w:ascii="Arial" w:hAnsi="Arial" w:cs="Arial" w:eastAsiaTheme="minorEastAsia"/>
                <w:sz w:val="24"/>
              </w:rPr>
              <w:t>mm</w:t>
            </w:r>
            <w:r>
              <w:rPr>
                <w:rFonts w:hint="eastAsia" w:ascii="Arial" w:hAnsi="Arial" w:cs="Arial" w:eastAsiaTheme="minorEastAsia"/>
                <w:sz w:val="24"/>
              </w:rPr>
              <w:t>）</w:t>
            </w:r>
          </w:p>
        </w:tc>
        <w:tc>
          <w:tcPr>
            <w:tcW w:w="1912" w:type="dxa"/>
            <w:gridSpan w:val="2"/>
            <w:vAlign w:val="center"/>
          </w:tcPr>
          <w:p>
            <w:pPr>
              <w:jc w:val="center"/>
              <w:rPr>
                <w:rFonts w:ascii="Arial" w:hAnsi="Arial" w:cs="Arial"/>
                <w:szCs w:val="21"/>
              </w:rPr>
            </w:pPr>
            <w:r>
              <w:rPr>
                <w:rFonts w:ascii="Arial" w:hAnsi="Arial" w:cs="Arial" w:eastAsiaTheme="minorEastAsia"/>
                <w:szCs w:val="21"/>
              </w:rPr>
              <w:t>152±1</w:t>
            </w:r>
          </w:p>
        </w:tc>
        <w:tc>
          <w:tcPr>
            <w:tcW w:w="765" w:type="dxa"/>
            <w:tcBorders>
              <w:right w:val="single" w:color="auto" w:sz="4" w:space="0"/>
            </w:tcBorders>
          </w:tcPr>
          <w:p>
            <w:pPr>
              <w:rPr>
                <w:rFonts w:ascii="Arial" w:hAnsi="Arial" w:cs="Arial"/>
                <w:szCs w:val="21"/>
              </w:rPr>
            </w:pPr>
            <w:r>
              <w:rPr>
                <w:rFonts w:hint="eastAsia" w:ascii="Arial" w:hAnsi="Arial" w:cs="Arial"/>
                <w:szCs w:val="21"/>
              </w:rPr>
              <w:t>左：</w:t>
            </w:r>
          </w:p>
        </w:tc>
        <w:tc>
          <w:tcPr>
            <w:tcW w:w="766" w:type="dxa"/>
            <w:tcBorders>
              <w:right w:val="single" w:color="auto" w:sz="4" w:space="0"/>
            </w:tcBorders>
          </w:tcPr>
          <w:p>
            <w:pPr>
              <w:rPr>
                <w:rFonts w:ascii="Arial" w:hAnsi="Arial" w:cs="Arial"/>
                <w:szCs w:val="21"/>
              </w:rPr>
            </w:pPr>
            <w:r>
              <w:rPr>
                <w:rFonts w:hint="eastAsia" w:ascii="Arial" w:hAnsi="Arial" w:cs="Arial"/>
                <w:szCs w:val="21"/>
              </w:rPr>
              <w:t>右：</w:t>
            </w:r>
          </w:p>
        </w:tc>
        <w:tc>
          <w:tcPr>
            <w:tcW w:w="824" w:type="dxa"/>
            <w:tcBorders>
              <w:right w:val="single" w:color="auto" w:sz="4" w:space="0"/>
            </w:tcBorders>
          </w:tcPr>
          <w:p>
            <w:pPr>
              <w:rPr>
                <w:rFonts w:ascii="Arial" w:hAnsi="Arial" w:cs="Arial"/>
                <w:szCs w:val="21"/>
              </w:rPr>
            </w:pPr>
          </w:p>
        </w:tc>
        <w:tc>
          <w:tcPr>
            <w:tcW w:w="965" w:type="dxa"/>
            <w:tcBorders>
              <w:right w:val="single" w:color="auto" w:sz="4" w:space="0"/>
            </w:tcBorders>
            <w:vAlign w:val="center"/>
          </w:tcPr>
          <w:p>
            <w:pPr>
              <w:rPr>
                <w:rFonts w:ascii="Arial" w:hAnsi="Arial" w:cs="Arial"/>
                <w:szCs w:val="21"/>
              </w:rPr>
            </w:pPr>
          </w:p>
        </w:tc>
        <w:tc>
          <w:tcPr>
            <w:tcW w:w="961" w:type="dxa"/>
            <w:tcBorders>
              <w:left w:val="single" w:color="auto" w:sz="4" w:space="0"/>
              <w:right w:val="single" w:color="auto" w:sz="4" w:space="0"/>
            </w:tcBorders>
            <w:vAlign w:val="center"/>
          </w:tcPr>
          <w:p>
            <w:pPr>
              <w:jc w:val="cente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6" w:hRule="atLeast"/>
        </w:trPr>
        <w:tc>
          <w:tcPr>
            <w:tcW w:w="703" w:type="dxa"/>
            <w:tcBorders>
              <w:left w:val="single" w:color="auto" w:sz="4" w:space="0"/>
            </w:tcBorders>
            <w:vAlign w:val="center"/>
          </w:tcPr>
          <w:p>
            <w:pPr>
              <w:jc w:val="center"/>
              <w:rPr>
                <w:rFonts w:ascii="Arial" w:hAnsi="Arial" w:cs="Arial"/>
              </w:rPr>
            </w:pPr>
            <w:r>
              <w:rPr>
                <w:rFonts w:hint="eastAsia" w:ascii="Arial" w:hAnsi="Arial" w:cs="Arial"/>
                <w:szCs w:val="21"/>
              </w:rPr>
              <w:t>7</w:t>
            </w:r>
          </w:p>
        </w:tc>
        <w:tc>
          <w:tcPr>
            <w:tcW w:w="1626" w:type="dxa"/>
            <w:vAlign w:val="center"/>
          </w:tcPr>
          <w:p>
            <w:pPr>
              <w:jc w:val="center"/>
              <w:rPr>
                <w:rFonts w:ascii="Arial" w:hAnsi="Arial" w:cs="Arial"/>
                <w:spacing w:val="-8"/>
                <w:szCs w:val="21"/>
              </w:rPr>
            </w:pPr>
            <w:r>
              <w:rPr>
                <w:rFonts w:ascii="Arial" w:cs="Arial"/>
                <w:szCs w:val="21"/>
              </w:rPr>
              <w:t>喷嘴到试样夹持面的距离</w:t>
            </w:r>
            <w:r>
              <w:rPr>
                <w:rFonts w:ascii="Arial" w:hAnsi="Arial" w:cs="Arial"/>
                <w:szCs w:val="21"/>
              </w:rPr>
              <w:t>(mm)</w:t>
            </w:r>
          </w:p>
        </w:tc>
        <w:tc>
          <w:tcPr>
            <w:tcW w:w="1912" w:type="dxa"/>
            <w:gridSpan w:val="2"/>
            <w:vAlign w:val="center"/>
          </w:tcPr>
          <w:p>
            <w:pPr>
              <w:jc w:val="center"/>
              <w:rPr>
                <w:rFonts w:ascii="Arial" w:hAnsi="Arial" w:cs="Arial"/>
                <w:szCs w:val="21"/>
              </w:rPr>
            </w:pPr>
            <w:r>
              <w:rPr>
                <w:rFonts w:ascii="Arial" w:hAnsi="Arial" w:cs="Arial"/>
                <w:szCs w:val="21"/>
              </w:rPr>
              <w:t>305±1</w:t>
            </w:r>
          </w:p>
        </w:tc>
        <w:tc>
          <w:tcPr>
            <w:tcW w:w="765" w:type="dxa"/>
            <w:vAlign w:val="center"/>
          </w:tcPr>
          <w:p>
            <w:pPr>
              <w:jc w:val="center"/>
              <w:rPr>
                <w:rFonts w:ascii="Arial" w:hAnsi="Arial" w:cs="Arial"/>
                <w:szCs w:val="21"/>
              </w:rPr>
            </w:pPr>
          </w:p>
        </w:tc>
        <w:tc>
          <w:tcPr>
            <w:tcW w:w="766" w:type="dxa"/>
            <w:tcBorders>
              <w:right w:val="single" w:color="auto" w:sz="4" w:space="0"/>
            </w:tcBorders>
            <w:vAlign w:val="center"/>
          </w:tcPr>
          <w:p>
            <w:pPr>
              <w:jc w:val="center"/>
              <w:rPr>
                <w:rFonts w:ascii="Arial" w:hAnsi="Arial" w:cs="Arial"/>
                <w:szCs w:val="21"/>
              </w:rPr>
            </w:pPr>
          </w:p>
        </w:tc>
        <w:tc>
          <w:tcPr>
            <w:tcW w:w="824" w:type="dxa"/>
            <w:tcBorders>
              <w:left w:val="single" w:color="auto" w:sz="4" w:space="0"/>
              <w:right w:val="single" w:color="auto" w:sz="4" w:space="0"/>
            </w:tcBorders>
            <w:vAlign w:val="center"/>
          </w:tcPr>
          <w:p>
            <w:pPr>
              <w:jc w:val="center"/>
              <w:rPr>
                <w:rFonts w:ascii="Arial" w:hAnsi="Arial" w:cs="Arial"/>
                <w:szCs w:val="21"/>
              </w:rPr>
            </w:pPr>
          </w:p>
        </w:tc>
        <w:tc>
          <w:tcPr>
            <w:tcW w:w="965" w:type="dxa"/>
            <w:tcBorders>
              <w:left w:val="single" w:color="auto" w:sz="4" w:space="0"/>
              <w:right w:val="single" w:color="auto" w:sz="4" w:space="0"/>
            </w:tcBorders>
            <w:vAlign w:val="center"/>
          </w:tcPr>
          <w:p>
            <w:pPr>
              <w:jc w:val="center"/>
              <w:rPr>
                <w:rFonts w:ascii="Arial" w:hAnsi="Arial" w:cs="Arial"/>
                <w:szCs w:val="21"/>
              </w:rPr>
            </w:pPr>
          </w:p>
        </w:tc>
        <w:tc>
          <w:tcPr>
            <w:tcW w:w="961" w:type="dxa"/>
            <w:tcBorders>
              <w:left w:val="single" w:color="auto" w:sz="4" w:space="0"/>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2" w:hRule="atLeast"/>
        </w:trPr>
        <w:tc>
          <w:tcPr>
            <w:tcW w:w="703" w:type="dxa"/>
            <w:tcBorders>
              <w:left w:val="single" w:color="auto" w:sz="4" w:space="0"/>
            </w:tcBorders>
            <w:vAlign w:val="center"/>
          </w:tcPr>
          <w:p>
            <w:pPr>
              <w:jc w:val="center"/>
              <w:rPr>
                <w:rFonts w:ascii="Arial" w:hAnsi="Arial" w:cs="Arial"/>
              </w:rPr>
            </w:pPr>
            <w:r>
              <w:rPr>
                <w:rFonts w:hint="eastAsia" w:ascii="Arial" w:hAnsi="Arial" w:cs="Arial"/>
                <w:szCs w:val="21"/>
              </w:rPr>
              <w:t>8</w:t>
            </w:r>
          </w:p>
        </w:tc>
        <w:tc>
          <w:tcPr>
            <w:tcW w:w="1626" w:type="dxa"/>
            <w:vAlign w:val="center"/>
          </w:tcPr>
          <w:p>
            <w:pPr>
              <w:jc w:val="center"/>
              <w:rPr>
                <w:rFonts w:ascii="Arial" w:hAnsi="Arial" w:cs="Arial"/>
                <w:spacing w:val="-8"/>
                <w:szCs w:val="21"/>
              </w:rPr>
            </w:pPr>
            <w:r>
              <w:rPr>
                <w:rFonts w:ascii="Arial" w:hAnsi="Arial" w:cs="Arial"/>
                <w:szCs w:val="21"/>
              </w:rPr>
              <w:t>喷淋</w:t>
            </w:r>
            <w:r>
              <w:rPr>
                <w:rFonts w:ascii="Arial" w:cs="Arial"/>
                <w:szCs w:val="21"/>
              </w:rPr>
              <w:t>水温</w:t>
            </w:r>
            <w:r>
              <w:rPr>
                <w:rFonts w:hint="eastAsia" w:ascii="Arial" w:cs="Arial"/>
                <w:szCs w:val="21"/>
              </w:rPr>
              <w:t>（</w:t>
            </w:r>
            <w:r>
              <w:rPr>
                <w:rFonts w:hint="eastAsia" w:ascii="宋体" w:hAnsi="宋体" w:cs="宋体"/>
                <w:szCs w:val="21"/>
              </w:rPr>
              <w:t>℃</w:t>
            </w:r>
            <w:r>
              <w:rPr>
                <w:rFonts w:hint="eastAsia" w:ascii="Arial" w:cs="Arial"/>
                <w:szCs w:val="21"/>
              </w:rPr>
              <w:t>）</w:t>
            </w:r>
          </w:p>
        </w:tc>
        <w:tc>
          <w:tcPr>
            <w:tcW w:w="1912" w:type="dxa"/>
            <w:gridSpan w:val="2"/>
            <w:vAlign w:val="center"/>
          </w:tcPr>
          <w:p>
            <w:pPr>
              <w:jc w:val="center"/>
              <w:rPr>
                <w:rFonts w:ascii="Arial" w:hAnsi="Arial" w:cs="Arial"/>
                <w:szCs w:val="21"/>
              </w:rPr>
            </w:pPr>
            <w:r>
              <w:rPr>
                <w:rFonts w:hint="eastAsia" w:ascii="Arial" w:hAnsi="Arial" w:cs="Arial"/>
                <w:kern w:val="0"/>
                <w:szCs w:val="21"/>
              </w:rPr>
              <w:t>t</w:t>
            </w:r>
            <w:r>
              <w:rPr>
                <w:rFonts w:ascii="Arial" w:hAnsi="Arial" w:cs="Arial"/>
                <w:kern w:val="0"/>
                <w:szCs w:val="21"/>
              </w:rPr>
              <w:t>±2</w:t>
            </w:r>
          </w:p>
        </w:tc>
        <w:tc>
          <w:tcPr>
            <w:tcW w:w="3320" w:type="dxa"/>
            <w:gridSpan w:val="4"/>
            <w:tcBorders>
              <w:right w:val="single" w:color="auto" w:sz="4" w:space="0"/>
            </w:tcBorders>
            <w:vAlign w:val="center"/>
          </w:tcPr>
          <w:p>
            <w:pPr>
              <w:jc w:val="center"/>
              <w:rPr>
                <w:rFonts w:ascii="Arial" w:hAnsi="Arial" w:cs="Arial"/>
                <w:szCs w:val="21"/>
              </w:rPr>
            </w:pPr>
          </w:p>
        </w:tc>
        <w:tc>
          <w:tcPr>
            <w:tcW w:w="961" w:type="dxa"/>
            <w:tcBorders>
              <w:left w:val="single" w:color="auto" w:sz="4" w:space="0"/>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2" w:hRule="atLeast"/>
        </w:trPr>
        <w:tc>
          <w:tcPr>
            <w:tcW w:w="703" w:type="dxa"/>
            <w:tcBorders>
              <w:left w:val="single" w:color="auto" w:sz="4" w:space="0"/>
            </w:tcBorders>
            <w:vAlign w:val="center"/>
          </w:tcPr>
          <w:p>
            <w:pPr>
              <w:jc w:val="center"/>
              <w:rPr>
                <w:rFonts w:ascii="Arial" w:hAnsi="Arial" w:cs="Arial"/>
                <w:color w:val="0070C0"/>
              </w:rPr>
            </w:pPr>
            <w:r>
              <w:rPr>
                <w:rFonts w:hint="eastAsia" w:ascii="Arial" w:hAnsi="Arial" w:cs="Arial"/>
                <w:szCs w:val="21"/>
              </w:rPr>
              <w:t>9</w:t>
            </w:r>
          </w:p>
        </w:tc>
        <w:tc>
          <w:tcPr>
            <w:tcW w:w="1626" w:type="dxa"/>
            <w:vAlign w:val="center"/>
          </w:tcPr>
          <w:p>
            <w:pPr>
              <w:jc w:val="center"/>
              <w:rPr>
                <w:rFonts w:ascii="Arial" w:hAnsi="Arial" w:cs="Arial"/>
                <w:spacing w:val="-8"/>
                <w:szCs w:val="21"/>
              </w:rPr>
            </w:pPr>
            <w:r>
              <w:rPr>
                <w:rFonts w:ascii="Arial" w:hAnsi="Arial" w:cs="Arial"/>
                <w:szCs w:val="21"/>
              </w:rPr>
              <w:t>喷淋</w:t>
            </w:r>
            <w:r>
              <w:rPr>
                <w:rFonts w:ascii="Arial" w:cs="Arial"/>
                <w:szCs w:val="21"/>
              </w:rPr>
              <w:t>时间</w:t>
            </w:r>
            <w:r>
              <w:rPr>
                <w:rFonts w:ascii="Arial" w:hAnsi="Arial" w:cs="Arial"/>
                <w:szCs w:val="21"/>
              </w:rPr>
              <w:t>(</w:t>
            </w:r>
            <w:r>
              <w:rPr>
                <w:rFonts w:hint="eastAsia" w:ascii="Arial" w:hAnsi="Arial" w:cs="Arial"/>
                <w:szCs w:val="21"/>
              </w:rPr>
              <w:t>s</w:t>
            </w:r>
            <w:r>
              <w:rPr>
                <w:rFonts w:ascii="Arial" w:hAnsi="Arial" w:cs="Arial"/>
                <w:szCs w:val="21"/>
              </w:rPr>
              <w:t>)</w:t>
            </w:r>
          </w:p>
        </w:tc>
        <w:tc>
          <w:tcPr>
            <w:tcW w:w="1912" w:type="dxa"/>
            <w:gridSpan w:val="2"/>
            <w:vAlign w:val="center"/>
          </w:tcPr>
          <w:p>
            <w:pPr>
              <w:jc w:val="center"/>
              <w:rPr>
                <w:rFonts w:ascii="Arial" w:hAnsi="Arial" w:cs="Arial"/>
                <w:szCs w:val="21"/>
              </w:rPr>
            </w:pPr>
            <w:r>
              <w:rPr>
                <w:rFonts w:ascii="Arial" w:hAnsi="Arial" w:cs="Arial"/>
                <w:szCs w:val="21"/>
              </w:rPr>
              <w:t>300±3</w:t>
            </w:r>
          </w:p>
        </w:tc>
        <w:tc>
          <w:tcPr>
            <w:tcW w:w="3320" w:type="dxa"/>
            <w:gridSpan w:val="4"/>
            <w:tcBorders>
              <w:right w:val="single" w:color="auto" w:sz="4" w:space="0"/>
            </w:tcBorders>
            <w:vAlign w:val="center"/>
          </w:tcPr>
          <w:p>
            <w:pPr>
              <w:jc w:val="center"/>
              <w:rPr>
                <w:rFonts w:ascii="Arial" w:hAnsi="Arial" w:cs="Arial"/>
                <w:szCs w:val="21"/>
              </w:rPr>
            </w:pPr>
          </w:p>
        </w:tc>
        <w:tc>
          <w:tcPr>
            <w:tcW w:w="961" w:type="dxa"/>
            <w:tcBorders>
              <w:left w:val="single" w:color="auto" w:sz="4" w:space="0"/>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4" w:hRule="atLeast"/>
        </w:trPr>
        <w:tc>
          <w:tcPr>
            <w:tcW w:w="2329" w:type="dxa"/>
            <w:gridSpan w:val="2"/>
            <w:tcBorders>
              <w:left w:val="single" w:color="auto" w:sz="4" w:space="0"/>
              <w:bottom w:val="single" w:color="auto" w:sz="4" w:space="0"/>
            </w:tcBorders>
            <w:vAlign w:val="center"/>
          </w:tcPr>
          <w:p>
            <w:pPr>
              <w:jc w:val="center"/>
              <w:rPr>
                <w:rFonts w:ascii="Arial" w:hAnsi="Arial" w:cs="Arial"/>
              </w:rPr>
            </w:pPr>
            <w:r>
              <w:rPr>
                <w:rFonts w:ascii="Arial" w:hAnsi="Arial" w:cs="Arial"/>
              </w:rPr>
              <w:t>备    注</w:t>
            </w:r>
          </w:p>
        </w:tc>
        <w:tc>
          <w:tcPr>
            <w:tcW w:w="6193" w:type="dxa"/>
            <w:gridSpan w:val="7"/>
            <w:tcBorders>
              <w:bottom w:val="single" w:color="auto" w:sz="4" w:space="0"/>
              <w:right w:val="single" w:color="auto" w:sz="4" w:space="0"/>
            </w:tcBorders>
            <w:vAlign w:val="center"/>
          </w:tcPr>
          <w:p>
            <w:pPr>
              <w:rPr>
                <w:rFonts w:ascii="Arial" w:hAnsi="Arial" w:cs="Arial"/>
              </w:rPr>
            </w:pPr>
          </w:p>
        </w:tc>
      </w:tr>
    </w:tbl>
    <w:p>
      <w:pPr>
        <w:spacing w:line="360" w:lineRule="auto"/>
        <w:rPr>
          <w:rFonts w:ascii="Arial" w:hAnsi="Arial" w:cs="Arial"/>
          <w:bCs/>
          <w:szCs w:val="21"/>
        </w:rPr>
      </w:pPr>
      <w:r>
        <w:rPr>
          <w:rFonts w:ascii="Arial" w:hAnsi="宋体" w:cs="Arial"/>
          <w:bCs/>
          <w:szCs w:val="21"/>
        </w:rPr>
        <w:t>校准依据</w:t>
      </w:r>
      <w:r>
        <w:rPr>
          <w:rFonts w:hint="eastAsia" w:ascii="Arial" w:hAnsi="Arial" w:cs="Arial"/>
          <w:szCs w:val="21"/>
        </w:rPr>
        <w:t>：</w:t>
      </w:r>
      <w:r>
        <w:rPr>
          <w:rFonts w:ascii="黑体" w:hAnsi="黑体" w:eastAsia="黑体" w:cs="Arial"/>
          <w:szCs w:val="21"/>
        </w:rPr>
        <w:t xml:space="preserve"> JJF（纺织）</w:t>
      </w:r>
      <w:r>
        <w:rPr>
          <w:rFonts w:hint="eastAsia" w:ascii="黑体" w:hAnsi="黑体" w:eastAsia="黑体" w:cs="Arial"/>
          <w:szCs w:val="21"/>
        </w:rPr>
        <w:t>093</w:t>
      </w:r>
      <w:r>
        <w:rPr>
          <w:rFonts w:ascii="黑体" w:hAnsi="黑体" w:eastAsia="黑体" w:cs="Arial"/>
          <w:szCs w:val="21"/>
        </w:rPr>
        <w:t>-20</w:t>
      </w:r>
      <w:r>
        <w:rPr>
          <w:rFonts w:hint="eastAsia" w:ascii="黑体" w:hAnsi="黑体" w:eastAsia="黑体" w:cs="Arial"/>
          <w:szCs w:val="21"/>
        </w:rPr>
        <w:t>20</w:t>
      </w:r>
      <w:r>
        <w:rPr>
          <w:rFonts w:ascii="Arial" w:hAnsi="宋体" w:cs="Arial"/>
          <w:bCs/>
          <w:szCs w:val="21"/>
        </w:rPr>
        <w:t>水平喷射淋雨仪校准规范</w:t>
      </w:r>
    </w:p>
    <w:p>
      <w:pPr>
        <w:spacing w:line="360" w:lineRule="auto"/>
        <w:rPr>
          <w:rFonts w:hint="eastAsia" w:ascii="Arial" w:hAnsi="Arial" w:cs="Arial"/>
          <w:szCs w:val="21"/>
        </w:rPr>
      </w:pPr>
      <w:r>
        <w:rPr>
          <w:rFonts w:ascii="Arial" w:hAnsi="宋体" w:cs="Arial"/>
          <w:szCs w:val="21"/>
        </w:rPr>
        <w:t>使用主要计量标准器具</w:t>
      </w:r>
      <w:r>
        <w:rPr>
          <w:rFonts w:hint="eastAsia" w:ascii="Arial" w:hAnsi="Arial" w:cs="Arial"/>
          <w:szCs w:val="21"/>
        </w:rPr>
        <w:t>：</w:t>
      </w:r>
    </w:p>
    <w:p>
      <w:pPr>
        <w:spacing w:line="360" w:lineRule="auto"/>
        <w:jc w:val="left"/>
        <w:rPr>
          <w:rFonts w:ascii="Arial" w:hAnsi="Arial" w:cs="Arial"/>
          <w:bCs/>
          <w:szCs w:val="21"/>
        </w:rPr>
      </w:pPr>
      <w:r>
        <w:rPr>
          <w:rFonts w:ascii="Arial" w:hAnsi="宋体" w:cs="Arial"/>
          <w:bCs/>
          <w:szCs w:val="21"/>
        </w:rPr>
        <w:t>设备名称</w:t>
      </w:r>
      <w:r>
        <w:rPr>
          <w:rFonts w:ascii="Arial" w:hAnsi="Arial" w:cs="Arial"/>
          <w:bCs/>
          <w:szCs w:val="21"/>
        </w:rPr>
        <w:t>/</w:t>
      </w:r>
      <w:r>
        <w:rPr>
          <w:rFonts w:ascii="Arial" w:hAnsi="宋体" w:cs="Arial"/>
          <w:bCs/>
          <w:szCs w:val="21"/>
        </w:rPr>
        <w:t>型号</w:t>
      </w:r>
      <w:r>
        <w:rPr>
          <w:rFonts w:ascii="Arial" w:hAnsi="Arial" w:cs="Arial"/>
          <w:bCs/>
          <w:szCs w:val="21"/>
        </w:rPr>
        <w:t xml:space="preserve">              </w:t>
      </w:r>
      <w:r>
        <w:rPr>
          <w:rFonts w:ascii="Arial" w:hAnsi="宋体" w:cs="Arial"/>
          <w:bCs/>
          <w:szCs w:val="21"/>
        </w:rPr>
        <w:t>编号</w:t>
      </w:r>
      <w:r>
        <w:rPr>
          <w:rFonts w:ascii="Arial" w:hAnsi="Arial" w:cs="Arial"/>
          <w:bCs/>
          <w:szCs w:val="21"/>
        </w:rPr>
        <w:t xml:space="preserve">       </w:t>
      </w:r>
      <w:r>
        <w:rPr>
          <w:rFonts w:ascii="Arial" w:hAnsi="宋体" w:cs="Arial"/>
          <w:bCs/>
          <w:szCs w:val="21"/>
        </w:rPr>
        <w:t>证书号</w:t>
      </w:r>
      <w:r>
        <w:rPr>
          <w:rFonts w:ascii="Arial" w:hAnsi="Arial" w:cs="Arial"/>
          <w:bCs/>
          <w:szCs w:val="21"/>
        </w:rPr>
        <w:t>/</w:t>
      </w:r>
      <w:r>
        <w:rPr>
          <w:rFonts w:ascii="Arial" w:hAnsi="宋体" w:cs="Arial"/>
          <w:bCs/>
          <w:szCs w:val="21"/>
        </w:rPr>
        <w:t>有效期</w:t>
      </w:r>
      <w:r>
        <w:rPr>
          <w:rFonts w:ascii="Arial" w:hAnsi="Arial" w:cs="Arial"/>
          <w:bCs/>
          <w:szCs w:val="21"/>
        </w:rPr>
        <w:t xml:space="preserve">      </w:t>
      </w:r>
      <w:r>
        <w:rPr>
          <w:rFonts w:ascii="Arial" w:hAnsi="宋体" w:cs="Arial"/>
          <w:bCs/>
          <w:szCs w:val="21"/>
        </w:rPr>
        <w:t>技术特征</w:t>
      </w:r>
      <w:r>
        <w:rPr>
          <w:rFonts w:ascii="Arial" w:hAnsi="Arial" w:cs="Arial"/>
          <w:bCs/>
          <w:szCs w:val="21"/>
        </w:rPr>
        <w:t xml:space="preserve">     </w:t>
      </w:r>
      <w:r>
        <w:rPr>
          <w:rFonts w:ascii="Arial" w:hAnsi="宋体" w:cs="Arial"/>
          <w:bCs/>
          <w:szCs w:val="21"/>
        </w:rPr>
        <w:t>器具状态</w:t>
      </w:r>
    </w:p>
    <w:p>
      <w:pPr>
        <w:rPr>
          <w:rFonts w:ascii="Arial" w:hAnsi="Arial" w:cs="Arial"/>
          <w:sz w:val="32"/>
        </w:rPr>
      </w:pPr>
      <w:r>
        <w:rPr>
          <w:rFonts w:ascii="Arial" w:hAnsi="Arial" w:cs="Arial"/>
          <w:sz w:val="24"/>
        </w:rPr>
        <w:t>校准单位</w:t>
      </w:r>
      <w:r>
        <w:rPr>
          <w:rFonts w:hint="eastAsia" w:ascii="Arial" w:hAnsi="Arial" w:cs="Arial"/>
          <w:szCs w:val="21"/>
        </w:rPr>
        <w:t>：</w:t>
      </w:r>
      <w:r>
        <w:rPr>
          <w:rFonts w:ascii="Arial" w:hAnsi="Arial" w:cs="Arial"/>
          <w:sz w:val="24"/>
        </w:rPr>
        <w:t xml:space="preserve">                       校准员</w:t>
      </w:r>
      <w:r>
        <w:rPr>
          <w:rFonts w:hint="eastAsia" w:ascii="Arial" w:hAnsi="Arial" w:cs="Arial"/>
          <w:szCs w:val="21"/>
        </w:rPr>
        <w:t>：</w:t>
      </w:r>
      <w:r>
        <w:rPr>
          <w:rFonts w:ascii="Arial" w:hAnsi="Arial" w:cs="Arial"/>
          <w:sz w:val="24"/>
        </w:rPr>
        <w:t xml:space="preserve">            审核员</w:t>
      </w:r>
      <w:r>
        <w:rPr>
          <w:rFonts w:hint="eastAsia" w:ascii="Arial" w:hAnsi="Arial" w:cs="Arial"/>
          <w:szCs w:val="21"/>
        </w:rPr>
        <w:t>：</w:t>
      </w:r>
      <w:r>
        <w:rPr>
          <w:rFonts w:ascii="Arial" w:hAnsi="Arial" w:cs="Arial"/>
          <w:sz w:val="32"/>
        </w:rPr>
        <w:t xml:space="preserve"> </w:t>
      </w:r>
    </w:p>
    <w:p>
      <w:pPr>
        <w:spacing w:line="360" w:lineRule="auto"/>
        <w:rPr>
          <w:rFonts w:ascii="黑体" w:hAnsi="黑体" w:eastAsia="黑体" w:cs="黑体"/>
          <w:sz w:val="28"/>
          <w:szCs w:val="28"/>
        </w:rPr>
      </w:pPr>
      <w:r>
        <w:rPr>
          <w:rFonts w:ascii="Arial" w:hAnsi="Arial" w:cs="Arial"/>
          <w:color w:val="0070C0"/>
          <w:szCs w:val="21"/>
        </w:rPr>
        <w:br w:type="page"/>
      </w:r>
      <w:r>
        <w:rPr>
          <w:rFonts w:ascii="黑体" w:hAnsi="黑体" w:eastAsia="黑体" w:cs="黑体"/>
          <w:sz w:val="28"/>
          <w:szCs w:val="28"/>
        </w:rPr>
        <w:t>附录</w:t>
      </w:r>
      <w:r>
        <w:rPr>
          <w:rFonts w:ascii="黑体" w:hAnsi="黑体" w:eastAsia="黑体" w:cs="黑体"/>
          <w:sz w:val="24"/>
        </w:rPr>
        <w:t>B</w:t>
      </w:r>
    </w:p>
    <w:p>
      <w:pPr>
        <w:spacing w:line="400" w:lineRule="exact"/>
        <w:jc w:val="center"/>
        <w:rPr>
          <w:rFonts w:ascii="Arial" w:hAnsi="黑体" w:eastAsia="黑体" w:cs="Arial"/>
          <w:bCs/>
          <w:sz w:val="28"/>
          <w:szCs w:val="28"/>
        </w:rPr>
      </w:pPr>
      <w:r>
        <w:rPr>
          <w:rFonts w:ascii="Arial" w:hAnsi="黑体" w:eastAsia="黑体" w:cs="Arial"/>
          <w:bCs/>
          <w:sz w:val="28"/>
          <w:szCs w:val="28"/>
        </w:rPr>
        <w:t>水平喷射淋雨仪校准证书（内页）参考格式</w:t>
      </w:r>
    </w:p>
    <w:p>
      <w:pPr>
        <w:spacing w:line="360" w:lineRule="auto"/>
        <w:rPr>
          <w:rFonts w:ascii="宋体" w:hAnsi="宋体"/>
          <w:szCs w:val="21"/>
        </w:rPr>
      </w:pPr>
    </w:p>
    <w:p>
      <w:pPr>
        <w:spacing w:line="360" w:lineRule="auto"/>
        <w:ind w:firstLine="3360" w:firstLineChars="1200"/>
        <w:rPr>
          <w:rFonts w:ascii="黑体" w:hAnsi="黑体" w:eastAsia="黑体"/>
          <w:sz w:val="28"/>
          <w:szCs w:val="28"/>
        </w:rPr>
      </w:pPr>
      <w:r>
        <w:rPr>
          <w:rFonts w:hint="eastAsia" w:ascii="黑体" w:hAnsi="黑体" w:eastAsia="黑体"/>
          <w:sz w:val="28"/>
          <w:szCs w:val="28"/>
        </w:rPr>
        <w:t>校  准  结  果</w:t>
      </w:r>
    </w:p>
    <w:p>
      <w:pPr>
        <w:spacing w:line="360" w:lineRule="auto"/>
        <w:jc w:val="center"/>
        <w:rPr>
          <w:rFonts w:ascii="宋体" w:hAnsi="宋体"/>
          <w:sz w:val="24"/>
        </w:rPr>
      </w:pPr>
      <w:r>
        <w:rPr>
          <w:rFonts w:hint="eastAsia" w:ascii="宋体" w:hAnsi="宋体"/>
          <w:szCs w:val="21"/>
        </w:rPr>
        <w:t>证书编号：                    原始记录编号：                    第  页，共  页</w:t>
      </w:r>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1668"/>
        <w:gridCol w:w="715"/>
        <w:gridCol w:w="1246"/>
        <w:gridCol w:w="1758"/>
        <w:gridCol w:w="2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trPr>
        <w:tc>
          <w:tcPr>
            <w:tcW w:w="721" w:type="dxa"/>
            <w:tcBorders>
              <w:top w:val="single" w:color="auto" w:sz="4" w:space="0"/>
              <w:left w:val="single" w:color="auto" w:sz="4" w:space="0"/>
            </w:tcBorders>
            <w:vAlign w:val="center"/>
          </w:tcPr>
          <w:p>
            <w:pPr>
              <w:jc w:val="center"/>
              <w:rPr>
                <w:rFonts w:ascii="Arial" w:hAnsi="Arial" w:cs="Arial"/>
              </w:rPr>
            </w:pPr>
            <w:r>
              <w:rPr>
                <w:rFonts w:ascii="Arial" w:hAnsi="Arial" w:cs="Arial"/>
              </w:rPr>
              <w:t>序号</w:t>
            </w:r>
          </w:p>
        </w:tc>
        <w:tc>
          <w:tcPr>
            <w:tcW w:w="1668" w:type="dxa"/>
            <w:tcBorders>
              <w:top w:val="single" w:color="auto" w:sz="4" w:space="0"/>
            </w:tcBorders>
            <w:vAlign w:val="center"/>
          </w:tcPr>
          <w:p>
            <w:pPr>
              <w:jc w:val="center"/>
              <w:rPr>
                <w:rFonts w:ascii="Arial" w:hAnsi="Arial" w:cs="Arial"/>
              </w:rPr>
            </w:pPr>
            <w:r>
              <w:rPr>
                <w:rFonts w:ascii="Arial" w:hAnsi="Arial" w:cs="Arial"/>
              </w:rPr>
              <w:t>校准项目</w:t>
            </w:r>
          </w:p>
        </w:tc>
        <w:tc>
          <w:tcPr>
            <w:tcW w:w="1961" w:type="dxa"/>
            <w:gridSpan w:val="2"/>
            <w:tcBorders>
              <w:top w:val="single" w:color="auto" w:sz="4" w:space="0"/>
            </w:tcBorders>
            <w:vAlign w:val="center"/>
          </w:tcPr>
          <w:p>
            <w:pPr>
              <w:jc w:val="center"/>
              <w:rPr>
                <w:rFonts w:ascii="Arial" w:hAnsi="Arial" w:cs="Arial"/>
              </w:rPr>
            </w:pPr>
            <w:r>
              <w:rPr>
                <w:rFonts w:ascii="Arial" w:hAnsi="Arial" w:cs="Arial"/>
              </w:rPr>
              <w:t>技术要求</w:t>
            </w:r>
          </w:p>
        </w:tc>
        <w:tc>
          <w:tcPr>
            <w:tcW w:w="1758" w:type="dxa"/>
            <w:tcBorders>
              <w:top w:val="single" w:color="auto" w:sz="4" w:space="0"/>
              <w:right w:val="single" w:color="auto" w:sz="4" w:space="0"/>
            </w:tcBorders>
            <w:vAlign w:val="center"/>
          </w:tcPr>
          <w:p>
            <w:pPr>
              <w:spacing w:line="360" w:lineRule="auto"/>
              <w:jc w:val="center"/>
              <w:rPr>
                <w:rFonts w:ascii="Arial" w:hAnsi="Arial" w:cs="Arial"/>
              </w:rPr>
            </w:pPr>
            <w:r>
              <w:rPr>
                <w:rFonts w:hint="eastAsia" w:ascii="宋体" w:hAnsi="宋体"/>
                <w:szCs w:val="21"/>
              </w:rPr>
              <w:t>校准结果</w:t>
            </w:r>
          </w:p>
        </w:tc>
        <w:tc>
          <w:tcPr>
            <w:tcW w:w="2414" w:type="dxa"/>
            <w:tcBorders>
              <w:top w:val="single" w:color="auto" w:sz="4" w:space="0"/>
              <w:right w:val="single" w:color="auto" w:sz="4" w:space="0"/>
            </w:tcBorders>
            <w:vAlign w:val="center"/>
          </w:tcPr>
          <w:p>
            <w:pPr>
              <w:jc w:val="center"/>
              <w:rPr>
                <w:rFonts w:ascii="Arial" w:hAnsi="Arial" w:cs="Arial"/>
                <w:position w:val="-6"/>
                <w:sz w:val="24"/>
              </w:rPr>
            </w:pPr>
            <w:r>
              <w:rPr>
                <w:rFonts w:hint="eastAsia" w:ascii="宋体" w:hAnsi="宋体"/>
                <w:szCs w:val="21"/>
              </w:rPr>
              <w:t>扩展不确定度</w:t>
            </w:r>
            <w:r>
              <w:rPr>
                <w:rFonts w:hint="eastAsia"/>
                <w:position w:val="-10"/>
                <w:sz w:val="24"/>
              </w:rPr>
              <w:object>
                <v:shape id="_x0000_i1081" o:spt="75" type="#_x0000_t75" style="height:17.8pt;width:46.6pt;" o:ole="t" filled="f" o:preferrelative="t" stroked="f" coordsize="21600,21600">
                  <v:path/>
                  <v:fill on="f" focussize="0,0"/>
                  <v:stroke on="f" joinstyle="miter"/>
                  <v:imagedata r:id="rId123" o:title=""/>
                  <o:lock v:ext="edit" aspectratio="t"/>
                  <w10:wrap type="none"/>
                  <w10:anchorlock/>
                </v:shape>
                <o:OLEObject Type="Embed" ProgID="Equation.3" ShapeID="_x0000_i1081" DrawAspect="Content" ObjectID="_1468075779" r:id="rId12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8" w:hRule="atLeast"/>
        </w:trPr>
        <w:tc>
          <w:tcPr>
            <w:tcW w:w="721" w:type="dxa"/>
            <w:vMerge w:val="restart"/>
            <w:tcBorders>
              <w:left w:val="single" w:color="auto" w:sz="4" w:space="0"/>
              <w:bottom w:val="single" w:color="auto" w:sz="4" w:space="0"/>
            </w:tcBorders>
            <w:vAlign w:val="center"/>
          </w:tcPr>
          <w:p>
            <w:pPr>
              <w:jc w:val="center"/>
              <w:rPr>
                <w:rFonts w:ascii="Arial" w:hAnsi="Arial" w:cs="Arial"/>
              </w:rPr>
            </w:pPr>
            <w:r>
              <w:rPr>
                <w:rFonts w:hint="eastAsia" w:ascii="Arial" w:hAnsi="Arial" w:cs="Arial"/>
                <w:szCs w:val="21"/>
              </w:rPr>
              <w:t>1</w:t>
            </w:r>
          </w:p>
        </w:tc>
        <w:tc>
          <w:tcPr>
            <w:tcW w:w="1668" w:type="dxa"/>
            <w:vMerge w:val="restart"/>
            <w:tcBorders>
              <w:bottom w:val="single" w:color="auto" w:sz="4" w:space="0"/>
            </w:tcBorders>
            <w:vAlign w:val="center"/>
          </w:tcPr>
          <w:p>
            <w:pPr>
              <w:jc w:val="center"/>
              <w:rPr>
                <w:rFonts w:ascii="Arial" w:hAnsi="Arial" w:cs="Arial"/>
                <w:szCs w:val="21"/>
              </w:rPr>
            </w:pPr>
            <w:r>
              <w:rPr>
                <w:rFonts w:ascii="Arial" w:hAnsi="宋体" w:cs="Arial"/>
                <w:szCs w:val="21"/>
              </w:rPr>
              <w:t>压力水头</w:t>
            </w:r>
          </w:p>
          <w:p>
            <w:pPr>
              <w:jc w:val="center"/>
              <w:rPr>
                <w:rFonts w:ascii="Arial" w:hAnsi="Arial" w:cs="Arial"/>
                <w:szCs w:val="21"/>
              </w:rPr>
            </w:pPr>
            <w:r>
              <w:rPr>
                <w:rFonts w:ascii="Arial" w:hAnsi="宋体" w:cs="Arial"/>
                <w:szCs w:val="21"/>
              </w:rPr>
              <w:t>（</w:t>
            </w:r>
            <w:r>
              <w:rPr>
                <w:rFonts w:ascii="Arial" w:hAnsi="Arial" w:cs="Arial"/>
                <w:szCs w:val="21"/>
              </w:rPr>
              <w:t>mm</w:t>
            </w:r>
            <w:r>
              <w:rPr>
                <w:rFonts w:ascii="Arial" w:hAnsi="宋体" w:cs="Arial"/>
                <w:szCs w:val="21"/>
              </w:rPr>
              <w:t>）</w:t>
            </w:r>
          </w:p>
        </w:tc>
        <w:tc>
          <w:tcPr>
            <w:tcW w:w="715" w:type="dxa"/>
            <w:vMerge w:val="restart"/>
            <w:tcBorders>
              <w:bottom w:val="single" w:color="auto" w:sz="4" w:space="0"/>
            </w:tcBorders>
            <w:vAlign w:val="center"/>
          </w:tcPr>
          <w:p>
            <w:pPr>
              <w:jc w:val="center"/>
              <w:rPr>
                <w:rFonts w:ascii="Arial" w:hAnsi="Arial" w:cs="Arial"/>
                <w:szCs w:val="21"/>
              </w:rPr>
            </w:pPr>
            <w:r>
              <w:rPr>
                <w:rFonts w:ascii="Arial" w:hAnsi="Arial" w:cs="Arial"/>
                <w:kern w:val="0"/>
                <w:szCs w:val="21"/>
              </w:rPr>
              <w:t>±10</w:t>
            </w:r>
            <w:r>
              <w:rPr>
                <w:rFonts w:ascii="Arial" w:hAnsi="Arial" w:cs="Arial"/>
                <w:szCs w:val="21"/>
              </w:rPr>
              <w:t xml:space="preserve"> </w:t>
            </w:r>
          </w:p>
        </w:tc>
        <w:tc>
          <w:tcPr>
            <w:tcW w:w="1246" w:type="dxa"/>
            <w:tcBorders>
              <w:bottom w:val="single" w:color="auto" w:sz="4" w:space="0"/>
            </w:tcBorders>
            <w:vAlign w:val="center"/>
          </w:tcPr>
          <w:p>
            <w:pPr>
              <w:jc w:val="center"/>
              <w:rPr>
                <w:rFonts w:ascii="Arial" w:hAnsi="Arial" w:cs="Arial"/>
                <w:szCs w:val="21"/>
              </w:rPr>
            </w:pPr>
            <w:r>
              <w:rPr>
                <w:rFonts w:ascii="Arial" w:hAnsi="Arial" w:cs="Arial"/>
                <w:szCs w:val="21"/>
              </w:rPr>
              <w:t>610</w:t>
            </w:r>
          </w:p>
        </w:tc>
        <w:tc>
          <w:tcPr>
            <w:tcW w:w="1758" w:type="dxa"/>
            <w:tcBorders>
              <w:bottom w:val="single" w:color="auto" w:sz="4" w:space="0"/>
              <w:right w:val="single" w:color="auto" w:sz="4" w:space="0"/>
            </w:tcBorders>
            <w:vAlign w:val="center"/>
          </w:tcPr>
          <w:p>
            <w:pPr>
              <w:jc w:val="center"/>
              <w:rPr>
                <w:rFonts w:ascii="Arial" w:hAnsi="Arial" w:cs="Arial"/>
                <w:szCs w:val="21"/>
              </w:rPr>
            </w:pPr>
          </w:p>
        </w:tc>
        <w:tc>
          <w:tcPr>
            <w:tcW w:w="2414" w:type="dxa"/>
            <w:tcBorders>
              <w:bottom w:val="single" w:color="auto" w:sz="4" w:space="0"/>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721" w:type="dxa"/>
            <w:vMerge w:val="continue"/>
            <w:tcBorders>
              <w:left w:val="single" w:color="auto" w:sz="4" w:space="0"/>
            </w:tcBorders>
            <w:vAlign w:val="center"/>
          </w:tcPr>
          <w:p>
            <w:pPr>
              <w:jc w:val="center"/>
              <w:rPr>
                <w:rFonts w:ascii="Arial" w:hAnsi="Arial" w:cs="Arial"/>
                <w:szCs w:val="21"/>
              </w:rPr>
            </w:pPr>
          </w:p>
        </w:tc>
        <w:tc>
          <w:tcPr>
            <w:tcW w:w="1668" w:type="dxa"/>
            <w:vMerge w:val="continue"/>
            <w:vAlign w:val="center"/>
          </w:tcPr>
          <w:p>
            <w:pPr>
              <w:jc w:val="center"/>
              <w:rPr>
                <w:rFonts w:ascii="Arial" w:hAnsi="Arial" w:cs="Arial"/>
                <w:szCs w:val="21"/>
              </w:rPr>
            </w:pPr>
          </w:p>
        </w:tc>
        <w:tc>
          <w:tcPr>
            <w:tcW w:w="715" w:type="dxa"/>
            <w:vMerge w:val="continue"/>
            <w:vAlign w:val="center"/>
          </w:tcPr>
          <w:p>
            <w:pPr>
              <w:jc w:val="center"/>
              <w:rPr>
                <w:rFonts w:ascii="Arial" w:hAnsi="Arial" w:cs="Arial"/>
                <w:kern w:val="0"/>
                <w:szCs w:val="21"/>
              </w:rPr>
            </w:pPr>
          </w:p>
        </w:tc>
        <w:tc>
          <w:tcPr>
            <w:tcW w:w="1246" w:type="dxa"/>
            <w:vAlign w:val="center"/>
          </w:tcPr>
          <w:p>
            <w:pPr>
              <w:jc w:val="center"/>
              <w:rPr>
                <w:rFonts w:ascii="Arial" w:hAnsi="Arial" w:cs="Arial"/>
                <w:szCs w:val="21"/>
              </w:rPr>
            </w:pPr>
            <w:r>
              <w:rPr>
                <w:rFonts w:ascii="Arial" w:hAnsi="Arial" w:cs="Arial"/>
                <w:szCs w:val="21"/>
              </w:rPr>
              <w:t>915</w:t>
            </w:r>
          </w:p>
        </w:tc>
        <w:tc>
          <w:tcPr>
            <w:tcW w:w="1758" w:type="dxa"/>
            <w:tcBorders>
              <w:right w:val="single" w:color="auto" w:sz="4" w:space="0"/>
            </w:tcBorders>
            <w:vAlign w:val="center"/>
          </w:tcPr>
          <w:p>
            <w:pPr>
              <w:jc w:val="center"/>
              <w:rPr>
                <w:rFonts w:ascii="Arial" w:hAnsi="Arial" w:cs="Arial"/>
                <w:szCs w:val="21"/>
              </w:rPr>
            </w:pPr>
          </w:p>
        </w:tc>
        <w:tc>
          <w:tcPr>
            <w:tcW w:w="2414" w:type="dxa"/>
            <w:tcBorders>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21" w:type="dxa"/>
            <w:vMerge w:val="continue"/>
            <w:tcBorders>
              <w:left w:val="single" w:color="auto" w:sz="4" w:space="0"/>
            </w:tcBorders>
            <w:vAlign w:val="center"/>
          </w:tcPr>
          <w:p>
            <w:pPr>
              <w:jc w:val="center"/>
              <w:rPr>
                <w:rFonts w:ascii="Arial" w:hAnsi="Arial" w:cs="Arial"/>
                <w:szCs w:val="21"/>
              </w:rPr>
            </w:pPr>
          </w:p>
        </w:tc>
        <w:tc>
          <w:tcPr>
            <w:tcW w:w="1668" w:type="dxa"/>
            <w:vMerge w:val="continue"/>
            <w:vAlign w:val="center"/>
          </w:tcPr>
          <w:p>
            <w:pPr>
              <w:jc w:val="center"/>
              <w:rPr>
                <w:rFonts w:ascii="Arial" w:hAnsi="Arial" w:cs="Arial"/>
                <w:szCs w:val="21"/>
              </w:rPr>
            </w:pPr>
          </w:p>
        </w:tc>
        <w:tc>
          <w:tcPr>
            <w:tcW w:w="715" w:type="dxa"/>
            <w:vMerge w:val="restart"/>
            <w:vAlign w:val="center"/>
          </w:tcPr>
          <w:p>
            <w:pPr>
              <w:jc w:val="center"/>
              <w:rPr>
                <w:rFonts w:ascii="Arial" w:hAnsi="Arial" w:cs="Arial"/>
                <w:kern w:val="0"/>
                <w:szCs w:val="21"/>
              </w:rPr>
            </w:pPr>
            <w:r>
              <w:rPr>
                <w:rFonts w:ascii="Arial" w:hAnsi="Arial" w:cs="Arial"/>
                <w:kern w:val="0"/>
                <w:szCs w:val="21"/>
              </w:rPr>
              <w:t>±</w:t>
            </w:r>
            <w:r>
              <w:rPr>
                <w:rFonts w:hint="eastAsia" w:ascii="Arial" w:hAnsi="Arial" w:cs="Arial"/>
                <w:kern w:val="0"/>
                <w:szCs w:val="21"/>
              </w:rPr>
              <w:t>1.0%</w:t>
            </w:r>
          </w:p>
        </w:tc>
        <w:tc>
          <w:tcPr>
            <w:tcW w:w="1246" w:type="dxa"/>
            <w:vAlign w:val="center"/>
          </w:tcPr>
          <w:p>
            <w:pPr>
              <w:jc w:val="center"/>
              <w:rPr>
                <w:rFonts w:ascii="Arial" w:hAnsi="Arial" w:cs="Arial"/>
                <w:szCs w:val="21"/>
              </w:rPr>
            </w:pPr>
            <w:r>
              <w:rPr>
                <w:rFonts w:ascii="Arial" w:hAnsi="Arial" w:cs="Arial"/>
                <w:szCs w:val="21"/>
              </w:rPr>
              <w:t>1220</w:t>
            </w:r>
          </w:p>
        </w:tc>
        <w:tc>
          <w:tcPr>
            <w:tcW w:w="1758" w:type="dxa"/>
            <w:tcBorders>
              <w:right w:val="single" w:color="auto" w:sz="4" w:space="0"/>
            </w:tcBorders>
            <w:vAlign w:val="center"/>
          </w:tcPr>
          <w:p>
            <w:pPr>
              <w:jc w:val="center"/>
              <w:rPr>
                <w:rFonts w:ascii="Arial" w:hAnsi="Arial" w:cs="Arial"/>
                <w:szCs w:val="21"/>
              </w:rPr>
            </w:pPr>
          </w:p>
        </w:tc>
        <w:tc>
          <w:tcPr>
            <w:tcW w:w="2414" w:type="dxa"/>
            <w:tcBorders>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721" w:type="dxa"/>
            <w:vMerge w:val="continue"/>
            <w:tcBorders>
              <w:left w:val="single" w:color="auto" w:sz="4" w:space="0"/>
            </w:tcBorders>
            <w:vAlign w:val="center"/>
          </w:tcPr>
          <w:p>
            <w:pPr>
              <w:jc w:val="center"/>
              <w:rPr>
                <w:rFonts w:ascii="Arial" w:hAnsi="Arial" w:cs="Arial"/>
                <w:szCs w:val="21"/>
              </w:rPr>
            </w:pPr>
          </w:p>
        </w:tc>
        <w:tc>
          <w:tcPr>
            <w:tcW w:w="1668" w:type="dxa"/>
            <w:vMerge w:val="continue"/>
            <w:vAlign w:val="center"/>
          </w:tcPr>
          <w:p>
            <w:pPr>
              <w:jc w:val="center"/>
              <w:rPr>
                <w:rFonts w:ascii="Arial" w:hAnsi="Arial" w:cs="Arial"/>
                <w:szCs w:val="21"/>
              </w:rPr>
            </w:pPr>
          </w:p>
        </w:tc>
        <w:tc>
          <w:tcPr>
            <w:tcW w:w="715" w:type="dxa"/>
            <w:vMerge w:val="continue"/>
            <w:vAlign w:val="center"/>
          </w:tcPr>
          <w:p>
            <w:pPr>
              <w:jc w:val="center"/>
              <w:rPr>
                <w:rFonts w:ascii="Arial" w:hAnsi="Arial" w:cs="Arial"/>
                <w:kern w:val="0"/>
                <w:szCs w:val="21"/>
              </w:rPr>
            </w:pPr>
          </w:p>
        </w:tc>
        <w:tc>
          <w:tcPr>
            <w:tcW w:w="1246" w:type="dxa"/>
            <w:vAlign w:val="center"/>
          </w:tcPr>
          <w:p>
            <w:pPr>
              <w:jc w:val="center"/>
              <w:rPr>
                <w:rFonts w:ascii="Arial" w:hAnsi="Arial" w:cs="Arial"/>
                <w:szCs w:val="21"/>
              </w:rPr>
            </w:pPr>
            <w:r>
              <w:rPr>
                <w:rFonts w:ascii="Arial" w:hAnsi="Arial" w:cs="Arial"/>
                <w:szCs w:val="21"/>
              </w:rPr>
              <w:t>1525</w:t>
            </w:r>
          </w:p>
        </w:tc>
        <w:tc>
          <w:tcPr>
            <w:tcW w:w="1758" w:type="dxa"/>
            <w:tcBorders>
              <w:right w:val="single" w:color="auto" w:sz="4" w:space="0"/>
            </w:tcBorders>
            <w:vAlign w:val="center"/>
          </w:tcPr>
          <w:p>
            <w:pPr>
              <w:jc w:val="center"/>
              <w:rPr>
                <w:rFonts w:ascii="Arial" w:hAnsi="Arial" w:cs="Arial"/>
                <w:szCs w:val="21"/>
              </w:rPr>
            </w:pPr>
          </w:p>
        </w:tc>
        <w:tc>
          <w:tcPr>
            <w:tcW w:w="2414" w:type="dxa"/>
            <w:tcBorders>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721" w:type="dxa"/>
            <w:vMerge w:val="continue"/>
            <w:tcBorders>
              <w:left w:val="single" w:color="auto" w:sz="4" w:space="0"/>
            </w:tcBorders>
            <w:vAlign w:val="center"/>
          </w:tcPr>
          <w:p>
            <w:pPr>
              <w:jc w:val="center"/>
              <w:rPr>
                <w:rFonts w:ascii="Arial" w:hAnsi="Arial" w:cs="Arial"/>
                <w:szCs w:val="21"/>
              </w:rPr>
            </w:pPr>
          </w:p>
        </w:tc>
        <w:tc>
          <w:tcPr>
            <w:tcW w:w="1668" w:type="dxa"/>
            <w:vMerge w:val="continue"/>
            <w:vAlign w:val="center"/>
          </w:tcPr>
          <w:p>
            <w:pPr>
              <w:jc w:val="center"/>
              <w:rPr>
                <w:rFonts w:ascii="Arial" w:hAnsi="Arial" w:cs="Arial"/>
                <w:szCs w:val="21"/>
              </w:rPr>
            </w:pPr>
          </w:p>
        </w:tc>
        <w:tc>
          <w:tcPr>
            <w:tcW w:w="715" w:type="dxa"/>
            <w:vMerge w:val="continue"/>
            <w:vAlign w:val="center"/>
          </w:tcPr>
          <w:p>
            <w:pPr>
              <w:jc w:val="center"/>
              <w:rPr>
                <w:rFonts w:ascii="Arial" w:hAnsi="Arial" w:cs="Arial"/>
                <w:kern w:val="0"/>
                <w:szCs w:val="21"/>
              </w:rPr>
            </w:pPr>
          </w:p>
        </w:tc>
        <w:tc>
          <w:tcPr>
            <w:tcW w:w="1246" w:type="dxa"/>
            <w:vAlign w:val="center"/>
          </w:tcPr>
          <w:p>
            <w:pPr>
              <w:jc w:val="center"/>
              <w:rPr>
                <w:rFonts w:ascii="Arial" w:hAnsi="Arial" w:cs="Arial"/>
                <w:szCs w:val="21"/>
              </w:rPr>
            </w:pPr>
            <w:r>
              <w:rPr>
                <w:rFonts w:ascii="Arial" w:hAnsi="Arial" w:cs="Arial"/>
                <w:szCs w:val="21"/>
              </w:rPr>
              <w:t>1830</w:t>
            </w:r>
          </w:p>
        </w:tc>
        <w:tc>
          <w:tcPr>
            <w:tcW w:w="1758" w:type="dxa"/>
            <w:tcBorders>
              <w:right w:val="single" w:color="auto" w:sz="4" w:space="0"/>
            </w:tcBorders>
            <w:vAlign w:val="center"/>
          </w:tcPr>
          <w:p>
            <w:pPr>
              <w:jc w:val="center"/>
              <w:rPr>
                <w:rFonts w:ascii="Arial" w:hAnsi="Arial" w:cs="Arial"/>
                <w:szCs w:val="21"/>
              </w:rPr>
            </w:pPr>
          </w:p>
        </w:tc>
        <w:tc>
          <w:tcPr>
            <w:tcW w:w="2414" w:type="dxa"/>
            <w:tcBorders>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721" w:type="dxa"/>
            <w:vMerge w:val="continue"/>
            <w:tcBorders>
              <w:left w:val="single" w:color="auto" w:sz="4" w:space="0"/>
            </w:tcBorders>
            <w:vAlign w:val="center"/>
          </w:tcPr>
          <w:p>
            <w:pPr>
              <w:jc w:val="center"/>
              <w:rPr>
                <w:rFonts w:ascii="Arial" w:hAnsi="Arial" w:cs="Arial"/>
                <w:szCs w:val="21"/>
              </w:rPr>
            </w:pPr>
          </w:p>
        </w:tc>
        <w:tc>
          <w:tcPr>
            <w:tcW w:w="1668" w:type="dxa"/>
            <w:vMerge w:val="continue"/>
            <w:vAlign w:val="center"/>
          </w:tcPr>
          <w:p>
            <w:pPr>
              <w:jc w:val="center"/>
              <w:rPr>
                <w:rFonts w:ascii="Arial" w:hAnsi="Arial" w:cs="Arial"/>
                <w:szCs w:val="21"/>
              </w:rPr>
            </w:pPr>
          </w:p>
        </w:tc>
        <w:tc>
          <w:tcPr>
            <w:tcW w:w="715" w:type="dxa"/>
            <w:vMerge w:val="continue"/>
            <w:vAlign w:val="center"/>
          </w:tcPr>
          <w:p>
            <w:pPr>
              <w:jc w:val="center"/>
              <w:rPr>
                <w:rFonts w:ascii="Arial" w:hAnsi="Arial" w:cs="Arial"/>
                <w:kern w:val="0"/>
                <w:szCs w:val="21"/>
              </w:rPr>
            </w:pPr>
          </w:p>
        </w:tc>
        <w:tc>
          <w:tcPr>
            <w:tcW w:w="1246" w:type="dxa"/>
            <w:vAlign w:val="center"/>
          </w:tcPr>
          <w:p>
            <w:pPr>
              <w:jc w:val="center"/>
              <w:rPr>
                <w:rFonts w:ascii="Arial" w:hAnsi="Arial" w:cs="Arial"/>
                <w:szCs w:val="21"/>
              </w:rPr>
            </w:pPr>
            <w:r>
              <w:rPr>
                <w:rFonts w:ascii="Arial" w:hAnsi="Arial" w:cs="Arial"/>
                <w:szCs w:val="21"/>
              </w:rPr>
              <w:t>2135</w:t>
            </w:r>
          </w:p>
        </w:tc>
        <w:tc>
          <w:tcPr>
            <w:tcW w:w="1758" w:type="dxa"/>
            <w:tcBorders>
              <w:right w:val="single" w:color="auto" w:sz="4" w:space="0"/>
            </w:tcBorders>
            <w:vAlign w:val="center"/>
          </w:tcPr>
          <w:p>
            <w:pPr>
              <w:jc w:val="center"/>
              <w:rPr>
                <w:rFonts w:ascii="Arial" w:hAnsi="Arial" w:cs="Arial"/>
                <w:szCs w:val="21"/>
              </w:rPr>
            </w:pPr>
          </w:p>
        </w:tc>
        <w:tc>
          <w:tcPr>
            <w:tcW w:w="2414" w:type="dxa"/>
            <w:tcBorders>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3" w:hRule="atLeast"/>
        </w:trPr>
        <w:tc>
          <w:tcPr>
            <w:tcW w:w="721" w:type="dxa"/>
            <w:vMerge w:val="continue"/>
            <w:tcBorders>
              <w:left w:val="single" w:color="auto" w:sz="4" w:space="0"/>
            </w:tcBorders>
            <w:vAlign w:val="center"/>
          </w:tcPr>
          <w:p>
            <w:pPr>
              <w:jc w:val="center"/>
              <w:rPr>
                <w:rFonts w:ascii="Arial" w:hAnsi="Arial" w:cs="Arial"/>
                <w:szCs w:val="21"/>
              </w:rPr>
            </w:pPr>
          </w:p>
        </w:tc>
        <w:tc>
          <w:tcPr>
            <w:tcW w:w="1668" w:type="dxa"/>
            <w:vMerge w:val="continue"/>
            <w:vAlign w:val="center"/>
          </w:tcPr>
          <w:p>
            <w:pPr>
              <w:jc w:val="center"/>
              <w:rPr>
                <w:rFonts w:ascii="Arial" w:hAnsi="Arial" w:cs="Arial"/>
                <w:szCs w:val="21"/>
              </w:rPr>
            </w:pPr>
          </w:p>
        </w:tc>
        <w:tc>
          <w:tcPr>
            <w:tcW w:w="715" w:type="dxa"/>
            <w:vMerge w:val="continue"/>
            <w:vAlign w:val="center"/>
          </w:tcPr>
          <w:p>
            <w:pPr>
              <w:jc w:val="center"/>
              <w:rPr>
                <w:rFonts w:ascii="Arial" w:hAnsi="Arial" w:cs="Arial"/>
                <w:kern w:val="0"/>
                <w:szCs w:val="21"/>
              </w:rPr>
            </w:pPr>
          </w:p>
        </w:tc>
        <w:tc>
          <w:tcPr>
            <w:tcW w:w="1246" w:type="dxa"/>
            <w:vAlign w:val="center"/>
          </w:tcPr>
          <w:p>
            <w:pPr>
              <w:jc w:val="center"/>
              <w:rPr>
                <w:rFonts w:ascii="Arial" w:hAnsi="Arial" w:cs="Arial"/>
                <w:szCs w:val="21"/>
              </w:rPr>
            </w:pPr>
            <w:r>
              <w:rPr>
                <w:rFonts w:ascii="Arial" w:hAnsi="Arial" w:cs="Arial"/>
                <w:szCs w:val="21"/>
              </w:rPr>
              <w:t>2440</w:t>
            </w:r>
          </w:p>
        </w:tc>
        <w:tc>
          <w:tcPr>
            <w:tcW w:w="1758" w:type="dxa"/>
            <w:tcBorders>
              <w:right w:val="single" w:color="auto" w:sz="4" w:space="0"/>
            </w:tcBorders>
            <w:vAlign w:val="center"/>
          </w:tcPr>
          <w:p>
            <w:pPr>
              <w:jc w:val="center"/>
              <w:rPr>
                <w:rFonts w:ascii="Arial" w:hAnsi="Arial" w:cs="Arial"/>
                <w:szCs w:val="21"/>
              </w:rPr>
            </w:pPr>
          </w:p>
        </w:tc>
        <w:tc>
          <w:tcPr>
            <w:tcW w:w="2414" w:type="dxa"/>
            <w:tcBorders>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4" w:hRule="atLeast"/>
        </w:trPr>
        <w:tc>
          <w:tcPr>
            <w:tcW w:w="721" w:type="dxa"/>
            <w:vMerge w:val="restart"/>
            <w:tcBorders>
              <w:left w:val="single" w:color="auto" w:sz="4" w:space="0"/>
            </w:tcBorders>
            <w:vAlign w:val="center"/>
          </w:tcPr>
          <w:p>
            <w:pPr>
              <w:jc w:val="center"/>
              <w:rPr>
                <w:rFonts w:ascii="Arial" w:hAnsi="Arial" w:cs="Arial"/>
              </w:rPr>
            </w:pPr>
            <w:r>
              <w:rPr>
                <w:rFonts w:hint="eastAsia" w:ascii="Arial" w:hAnsi="Arial" w:cs="Arial"/>
                <w:szCs w:val="21"/>
              </w:rPr>
              <w:t>2</w:t>
            </w:r>
          </w:p>
        </w:tc>
        <w:tc>
          <w:tcPr>
            <w:tcW w:w="1668" w:type="dxa"/>
            <w:vMerge w:val="restart"/>
            <w:vAlign w:val="center"/>
          </w:tcPr>
          <w:p>
            <w:pPr>
              <w:jc w:val="center"/>
              <w:rPr>
                <w:rFonts w:ascii="Arial" w:hAnsi="Arial" w:cs="Arial"/>
                <w:spacing w:val="-8"/>
                <w:szCs w:val="21"/>
              </w:rPr>
            </w:pPr>
            <w:r>
              <w:rPr>
                <w:rFonts w:ascii="Arial" w:hAnsi="宋体" w:cs="Arial"/>
                <w:szCs w:val="21"/>
              </w:rPr>
              <w:t>小孔直径（</w:t>
            </w:r>
            <w:r>
              <w:rPr>
                <w:rFonts w:ascii="Arial" w:hAnsi="Arial" w:cs="Arial"/>
                <w:szCs w:val="21"/>
              </w:rPr>
              <w:t>mm</w:t>
            </w:r>
            <w:r>
              <w:rPr>
                <w:rFonts w:ascii="Arial" w:hAnsi="宋体" w:cs="Arial"/>
                <w:szCs w:val="21"/>
              </w:rPr>
              <w:t>）</w:t>
            </w:r>
          </w:p>
        </w:tc>
        <w:tc>
          <w:tcPr>
            <w:tcW w:w="1961" w:type="dxa"/>
            <w:gridSpan w:val="2"/>
            <w:vMerge w:val="restart"/>
            <w:vAlign w:val="center"/>
          </w:tcPr>
          <w:p>
            <w:pPr>
              <w:jc w:val="center"/>
              <w:rPr>
                <w:rFonts w:ascii="Arial" w:hAnsi="Arial" w:cs="Arial"/>
                <w:szCs w:val="21"/>
              </w:rPr>
            </w:pPr>
            <w:r>
              <w:rPr>
                <w:rFonts w:hint="eastAsia" w:ascii="Arial" w:hAnsi="Arial" w:cs="Arial"/>
                <w:szCs w:val="21"/>
              </w:rPr>
              <w:t>0.99</w:t>
            </w:r>
            <w:r>
              <w:rPr>
                <w:rFonts w:ascii="Arial" w:hAnsi="Arial" w:cs="Arial"/>
                <w:szCs w:val="21"/>
              </w:rPr>
              <w:t>±0.013</w:t>
            </w:r>
          </w:p>
        </w:tc>
        <w:tc>
          <w:tcPr>
            <w:tcW w:w="1758" w:type="dxa"/>
            <w:tcBorders>
              <w:left w:val="single" w:color="auto" w:sz="4" w:space="0"/>
              <w:right w:val="single" w:color="auto" w:sz="4" w:space="0"/>
            </w:tcBorders>
            <w:vAlign w:val="center"/>
          </w:tcPr>
          <w:p>
            <w:pPr>
              <w:jc w:val="center"/>
              <w:rPr>
                <w:rFonts w:ascii="Arial" w:hAnsi="Arial" w:cs="Arial"/>
                <w:szCs w:val="21"/>
              </w:rPr>
            </w:pPr>
          </w:p>
        </w:tc>
        <w:tc>
          <w:tcPr>
            <w:tcW w:w="2414" w:type="dxa"/>
            <w:tcBorders>
              <w:left w:val="single" w:color="auto" w:sz="4" w:space="0"/>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trPr>
        <w:tc>
          <w:tcPr>
            <w:tcW w:w="721" w:type="dxa"/>
            <w:vMerge w:val="continue"/>
            <w:tcBorders>
              <w:left w:val="single" w:color="auto" w:sz="4" w:space="0"/>
            </w:tcBorders>
            <w:vAlign w:val="center"/>
          </w:tcPr>
          <w:p>
            <w:pPr>
              <w:jc w:val="center"/>
              <w:rPr>
                <w:rFonts w:ascii="Arial" w:hAnsi="Arial" w:cs="Arial"/>
              </w:rPr>
            </w:pPr>
          </w:p>
        </w:tc>
        <w:tc>
          <w:tcPr>
            <w:tcW w:w="1668" w:type="dxa"/>
            <w:vMerge w:val="continue"/>
            <w:vAlign w:val="center"/>
          </w:tcPr>
          <w:p>
            <w:pPr>
              <w:jc w:val="center"/>
              <w:rPr>
                <w:rFonts w:ascii="Arial" w:hAnsi="Arial" w:cs="Arial"/>
              </w:rPr>
            </w:pPr>
          </w:p>
        </w:tc>
        <w:tc>
          <w:tcPr>
            <w:tcW w:w="1961" w:type="dxa"/>
            <w:gridSpan w:val="2"/>
            <w:vMerge w:val="continue"/>
            <w:vAlign w:val="center"/>
          </w:tcPr>
          <w:p>
            <w:pPr>
              <w:jc w:val="center"/>
              <w:rPr>
                <w:rFonts w:ascii="Arial" w:hAnsi="Arial" w:cs="Arial"/>
              </w:rPr>
            </w:pPr>
          </w:p>
        </w:tc>
        <w:tc>
          <w:tcPr>
            <w:tcW w:w="1758" w:type="dxa"/>
            <w:tcBorders>
              <w:left w:val="single" w:color="auto" w:sz="4" w:space="0"/>
              <w:right w:val="single" w:color="auto" w:sz="4" w:space="0"/>
            </w:tcBorders>
            <w:vAlign w:val="center"/>
          </w:tcPr>
          <w:p>
            <w:pPr>
              <w:jc w:val="center"/>
              <w:rPr>
                <w:rFonts w:ascii="Arial" w:hAnsi="Arial" w:cs="Arial"/>
              </w:rPr>
            </w:pPr>
          </w:p>
        </w:tc>
        <w:tc>
          <w:tcPr>
            <w:tcW w:w="2414" w:type="dxa"/>
            <w:tcBorders>
              <w:left w:val="single" w:color="auto" w:sz="4" w:space="0"/>
              <w:right w:val="single" w:color="auto" w:sz="4" w:space="0"/>
            </w:tcBorders>
            <w:vAlign w:val="center"/>
          </w:tcPr>
          <w:p>
            <w:pPr>
              <w:jc w:val="cente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721" w:type="dxa"/>
            <w:tcBorders>
              <w:left w:val="single" w:color="auto" w:sz="4" w:space="0"/>
            </w:tcBorders>
            <w:vAlign w:val="center"/>
          </w:tcPr>
          <w:p>
            <w:pPr>
              <w:jc w:val="center"/>
              <w:rPr>
                <w:rFonts w:ascii="Arial" w:hAnsi="Arial" w:cs="Arial"/>
              </w:rPr>
            </w:pPr>
            <w:r>
              <w:rPr>
                <w:rFonts w:hint="eastAsia" w:ascii="Arial" w:hAnsi="Arial" w:cs="Arial"/>
                <w:szCs w:val="21"/>
              </w:rPr>
              <w:t>3</w:t>
            </w:r>
          </w:p>
        </w:tc>
        <w:tc>
          <w:tcPr>
            <w:tcW w:w="1668" w:type="dxa"/>
            <w:vAlign w:val="center"/>
          </w:tcPr>
          <w:p>
            <w:pPr>
              <w:jc w:val="center"/>
              <w:rPr>
                <w:rFonts w:ascii="Arial" w:hAnsi="Arial" w:cs="Arial"/>
                <w:spacing w:val="-8"/>
                <w:szCs w:val="21"/>
              </w:rPr>
            </w:pPr>
            <w:r>
              <w:rPr>
                <w:rFonts w:ascii="Arial" w:hAnsi="宋体" w:cs="Arial"/>
                <w:szCs w:val="21"/>
              </w:rPr>
              <w:t>小孔外圈圆周直径</w:t>
            </w:r>
            <w:r>
              <w:rPr>
                <w:rFonts w:ascii="Arial" w:hAnsi="Arial" w:cs="Arial"/>
                <w:szCs w:val="21"/>
              </w:rPr>
              <w:t>(mm)</w:t>
            </w:r>
          </w:p>
        </w:tc>
        <w:tc>
          <w:tcPr>
            <w:tcW w:w="1961" w:type="dxa"/>
            <w:gridSpan w:val="2"/>
            <w:vAlign w:val="center"/>
          </w:tcPr>
          <w:p>
            <w:pPr>
              <w:jc w:val="center"/>
              <w:rPr>
                <w:rFonts w:ascii="Arial" w:hAnsi="Arial" w:cs="Arial"/>
                <w:szCs w:val="21"/>
              </w:rPr>
            </w:pPr>
            <w:r>
              <w:rPr>
                <w:rFonts w:ascii="Arial" w:hAnsi="Arial" w:cs="Arial"/>
                <w:szCs w:val="21"/>
              </w:rPr>
              <w:t>18.26±0.5</w:t>
            </w:r>
          </w:p>
        </w:tc>
        <w:tc>
          <w:tcPr>
            <w:tcW w:w="1758" w:type="dxa"/>
            <w:tcBorders>
              <w:left w:val="single" w:color="auto" w:sz="4" w:space="0"/>
              <w:right w:val="single" w:color="auto" w:sz="4" w:space="0"/>
            </w:tcBorders>
            <w:vAlign w:val="center"/>
          </w:tcPr>
          <w:p>
            <w:pPr>
              <w:jc w:val="center"/>
              <w:rPr>
                <w:rFonts w:ascii="Arial" w:hAnsi="Arial" w:cs="Arial"/>
                <w:szCs w:val="21"/>
              </w:rPr>
            </w:pPr>
          </w:p>
        </w:tc>
        <w:tc>
          <w:tcPr>
            <w:tcW w:w="2414" w:type="dxa"/>
            <w:tcBorders>
              <w:left w:val="single" w:color="auto" w:sz="4" w:space="0"/>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0" w:hRule="atLeast"/>
        </w:trPr>
        <w:tc>
          <w:tcPr>
            <w:tcW w:w="721" w:type="dxa"/>
            <w:tcBorders>
              <w:left w:val="single" w:color="auto" w:sz="4" w:space="0"/>
            </w:tcBorders>
            <w:vAlign w:val="center"/>
          </w:tcPr>
          <w:p>
            <w:pPr>
              <w:jc w:val="center"/>
              <w:rPr>
                <w:rFonts w:ascii="Arial" w:hAnsi="Arial" w:cs="Arial"/>
                <w:color w:val="0070C0"/>
              </w:rPr>
            </w:pPr>
            <w:r>
              <w:rPr>
                <w:rFonts w:hint="eastAsia" w:ascii="Arial" w:hAnsi="Arial" w:cs="Arial"/>
                <w:szCs w:val="21"/>
              </w:rPr>
              <w:t>4</w:t>
            </w:r>
          </w:p>
        </w:tc>
        <w:tc>
          <w:tcPr>
            <w:tcW w:w="1668" w:type="dxa"/>
            <w:vAlign w:val="center"/>
          </w:tcPr>
          <w:p>
            <w:pPr>
              <w:jc w:val="center"/>
              <w:rPr>
                <w:rFonts w:ascii="Arial" w:hAnsi="Arial" w:cs="Arial"/>
                <w:spacing w:val="-8"/>
                <w:szCs w:val="21"/>
              </w:rPr>
            </w:pPr>
            <w:r>
              <w:rPr>
                <w:rFonts w:ascii="Arial" w:hAnsi="宋体" w:cs="Arial"/>
                <w:szCs w:val="21"/>
              </w:rPr>
              <w:t>小孔内圈圆周直径</w:t>
            </w:r>
            <w:r>
              <w:rPr>
                <w:rFonts w:ascii="Arial" w:hAnsi="Arial" w:cs="Arial"/>
                <w:szCs w:val="21"/>
              </w:rPr>
              <w:t>(mm)</w:t>
            </w:r>
          </w:p>
        </w:tc>
        <w:tc>
          <w:tcPr>
            <w:tcW w:w="1961" w:type="dxa"/>
            <w:gridSpan w:val="2"/>
            <w:vAlign w:val="center"/>
          </w:tcPr>
          <w:p>
            <w:pPr>
              <w:jc w:val="center"/>
              <w:rPr>
                <w:rFonts w:ascii="Arial" w:hAnsi="Arial" w:cs="Arial"/>
                <w:szCs w:val="21"/>
              </w:rPr>
            </w:pPr>
            <w:r>
              <w:rPr>
                <w:rFonts w:ascii="Arial" w:hAnsi="Arial" w:cs="Arial"/>
                <w:szCs w:val="21"/>
              </w:rPr>
              <w:t>32.24±0.5</w:t>
            </w:r>
          </w:p>
        </w:tc>
        <w:tc>
          <w:tcPr>
            <w:tcW w:w="1758" w:type="dxa"/>
            <w:tcBorders>
              <w:left w:val="single" w:color="auto" w:sz="4" w:space="0"/>
              <w:right w:val="single" w:color="auto" w:sz="4" w:space="0"/>
            </w:tcBorders>
            <w:vAlign w:val="center"/>
          </w:tcPr>
          <w:p>
            <w:pPr>
              <w:jc w:val="center"/>
              <w:rPr>
                <w:rFonts w:ascii="Arial" w:hAnsi="Arial" w:cs="Arial"/>
                <w:szCs w:val="21"/>
              </w:rPr>
            </w:pPr>
          </w:p>
        </w:tc>
        <w:tc>
          <w:tcPr>
            <w:tcW w:w="2414" w:type="dxa"/>
            <w:tcBorders>
              <w:left w:val="single" w:color="auto" w:sz="4" w:space="0"/>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4" w:hRule="atLeast"/>
        </w:trPr>
        <w:tc>
          <w:tcPr>
            <w:tcW w:w="721" w:type="dxa"/>
            <w:tcBorders>
              <w:left w:val="single" w:color="auto" w:sz="4" w:space="0"/>
            </w:tcBorders>
            <w:vAlign w:val="center"/>
          </w:tcPr>
          <w:p>
            <w:pPr>
              <w:jc w:val="center"/>
              <w:rPr>
                <w:rFonts w:ascii="Arial" w:hAnsi="Arial" w:cs="Arial"/>
                <w:szCs w:val="21"/>
              </w:rPr>
            </w:pPr>
            <w:r>
              <w:rPr>
                <w:rFonts w:hint="eastAsia" w:ascii="Arial" w:hAnsi="Arial" w:cs="Arial"/>
              </w:rPr>
              <w:t>5</w:t>
            </w:r>
          </w:p>
        </w:tc>
        <w:tc>
          <w:tcPr>
            <w:tcW w:w="1668" w:type="dxa"/>
            <w:vAlign w:val="center"/>
          </w:tcPr>
          <w:p>
            <w:pPr>
              <w:jc w:val="center"/>
              <w:rPr>
                <w:rFonts w:ascii="Arial" w:hAnsi="Arial" w:cs="Arial"/>
                <w:szCs w:val="21"/>
              </w:rPr>
            </w:pPr>
            <w:r>
              <w:rPr>
                <w:rFonts w:ascii="Arial" w:cs="Arial"/>
                <w:szCs w:val="21"/>
              </w:rPr>
              <w:t>两试样夹夹持线间距</w:t>
            </w:r>
            <w:r>
              <w:rPr>
                <w:rFonts w:ascii="Arial" w:hAnsi="宋体" w:cs="Arial"/>
                <w:szCs w:val="21"/>
              </w:rPr>
              <w:t>（</w:t>
            </w:r>
            <w:r>
              <w:rPr>
                <w:rFonts w:ascii="Arial" w:hAnsi="Arial" w:cs="Arial"/>
                <w:szCs w:val="21"/>
              </w:rPr>
              <w:t>mm</w:t>
            </w:r>
            <w:r>
              <w:rPr>
                <w:rFonts w:ascii="Arial" w:hAnsi="宋体" w:cs="Arial"/>
                <w:szCs w:val="21"/>
              </w:rPr>
              <w:t>）</w:t>
            </w:r>
          </w:p>
        </w:tc>
        <w:tc>
          <w:tcPr>
            <w:tcW w:w="1961" w:type="dxa"/>
            <w:gridSpan w:val="2"/>
            <w:vAlign w:val="center"/>
          </w:tcPr>
          <w:p>
            <w:pPr>
              <w:jc w:val="center"/>
              <w:rPr>
                <w:rFonts w:ascii="Arial" w:hAnsi="Arial" w:cs="Arial"/>
                <w:szCs w:val="21"/>
              </w:rPr>
            </w:pPr>
            <w:r>
              <w:rPr>
                <w:rFonts w:ascii="Arial" w:hAnsi="Arial" w:cs="Arial"/>
                <w:szCs w:val="21"/>
              </w:rPr>
              <w:t>165±</w:t>
            </w:r>
            <w:r>
              <w:rPr>
                <w:rFonts w:hint="eastAsia" w:ascii="Arial" w:hAnsi="Arial" w:cs="Arial"/>
                <w:szCs w:val="21"/>
              </w:rPr>
              <w:t>1</w:t>
            </w:r>
          </w:p>
        </w:tc>
        <w:tc>
          <w:tcPr>
            <w:tcW w:w="1758" w:type="dxa"/>
            <w:tcBorders>
              <w:left w:val="single" w:color="auto" w:sz="4" w:space="0"/>
              <w:right w:val="single" w:color="auto" w:sz="4" w:space="0"/>
            </w:tcBorders>
            <w:vAlign w:val="center"/>
          </w:tcPr>
          <w:p>
            <w:pPr>
              <w:jc w:val="center"/>
              <w:rPr>
                <w:rFonts w:ascii="Arial" w:hAnsi="Arial" w:cs="Arial"/>
              </w:rPr>
            </w:pPr>
          </w:p>
        </w:tc>
        <w:tc>
          <w:tcPr>
            <w:tcW w:w="2414" w:type="dxa"/>
            <w:tcBorders>
              <w:left w:val="single" w:color="auto" w:sz="4" w:space="0"/>
              <w:right w:val="single" w:color="auto" w:sz="4" w:space="0"/>
            </w:tcBorders>
            <w:vAlign w:val="center"/>
          </w:tcPr>
          <w:p>
            <w:pPr>
              <w:jc w:val="cente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4" w:hRule="atLeast"/>
        </w:trPr>
        <w:tc>
          <w:tcPr>
            <w:tcW w:w="721" w:type="dxa"/>
            <w:tcBorders>
              <w:left w:val="single" w:color="auto" w:sz="4" w:space="0"/>
            </w:tcBorders>
            <w:vAlign w:val="center"/>
          </w:tcPr>
          <w:p>
            <w:pPr>
              <w:jc w:val="center"/>
              <w:rPr>
                <w:rFonts w:ascii="Arial" w:hAnsi="Arial" w:cs="Arial"/>
              </w:rPr>
            </w:pPr>
            <w:r>
              <w:rPr>
                <w:rFonts w:hint="eastAsia" w:ascii="Arial" w:hAnsi="Arial" w:cs="Arial"/>
              </w:rPr>
              <w:t>6</w:t>
            </w:r>
          </w:p>
        </w:tc>
        <w:tc>
          <w:tcPr>
            <w:tcW w:w="1668" w:type="dxa"/>
            <w:vAlign w:val="center"/>
          </w:tcPr>
          <w:p>
            <w:pPr>
              <w:jc w:val="center"/>
              <w:rPr>
                <w:rFonts w:ascii="Arial" w:cs="Arial"/>
                <w:szCs w:val="21"/>
              </w:rPr>
            </w:pPr>
            <w:r>
              <w:rPr>
                <w:rFonts w:ascii="Arial" w:hAnsi="Arial" w:cs="Arial" w:eastAsiaTheme="minorEastAsia"/>
                <w:sz w:val="24"/>
              </w:rPr>
              <w:t xml:space="preserve">试样夹宽度： </w:t>
            </w:r>
            <w:r>
              <w:rPr>
                <w:rFonts w:hint="eastAsia" w:ascii="Arial" w:hAnsi="Arial" w:cs="Arial" w:eastAsiaTheme="minorEastAsia"/>
                <w:sz w:val="24"/>
              </w:rPr>
              <w:t>（</w:t>
            </w:r>
            <w:r>
              <w:rPr>
                <w:rFonts w:ascii="Arial" w:hAnsi="Arial" w:cs="Arial" w:eastAsiaTheme="minorEastAsia"/>
                <w:sz w:val="24"/>
              </w:rPr>
              <w:t>mm</w:t>
            </w:r>
            <w:r>
              <w:rPr>
                <w:rFonts w:hint="eastAsia" w:ascii="Arial" w:hAnsi="Arial" w:cs="Arial" w:eastAsiaTheme="minorEastAsia"/>
                <w:sz w:val="24"/>
              </w:rPr>
              <w:t>）</w:t>
            </w:r>
          </w:p>
        </w:tc>
        <w:tc>
          <w:tcPr>
            <w:tcW w:w="1961" w:type="dxa"/>
            <w:gridSpan w:val="2"/>
            <w:vAlign w:val="center"/>
          </w:tcPr>
          <w:p>
            <w:pPr>
              <w:jc w:val="center"/>
              <w:rPr>
                <w:rFonts w:ascii="Arial" w:hAnsi="Arial" w:cs="Arial"/>
                <w:szCs w:val="21"/>
              </w:rPr>
            </w:pPr>
            <w:r>
              <w:rPr>
                <w:rFonts w:ascii="Arial" w:hAnsi="Arial" w:cs="Arial" w:eastAsiaTheme="minorEastAsia"/>
                <w:szCs w:val="21"/>
              </w:rPr>
              <w:t>152±1</w:t>
            </w:r>
          </w:p>
        </w:tc>
        <w:tc>
          <w:tcPr>
            <w:tcW w:w="1758" w:type="dxa"/>
            <w:tcBorders>
              <w:left w:val="single" w:color="auto" w:sz="4" w:space="0"/>
              <w:right w:val="single" w:color="auto" w:sz="4" w:space="0"/>
            </w:tcBorders>
            <w:vAlign w:val="center"/>
          </w:tcPr>
          <w:p>
            <w:pPr>
              <w:jc w:val="center"/>
              <w:rPr>
                <w:rFonts w:ascii="Arial" w:hAnsi="Arial" w:cs="Arial"/>
              </w:rPr>
            </w:pPr>
          </w:p>
        </w:tc>
        <w:tc>
          <w:tcPr>
            <w:tcW w:w="2414" w:type="dxa"/>
            <w:tcBorders>
              <w:left w:val="single" w:color="auto" w:sz="4" w:space="0"/>
              <w:right w:val="single" w:color="auto" w:sz="4" w:space="0"/>
            </w:tcBorders>
            <w:vAlign w:val="center"/>
          </w:tcPr>
          <w:p>
            <w:pPr>
              <w:jc w:val="cente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6" w:hRule="atLeast"/>
        </w:trPr>
        <w:tc>
          <w:tcPr>
            <w:tcW w:w="721" w:type="dxa"/>
            <w:tcBorders>
              <w:left w:val="single" w:color="auto" w:sz="4" w:space="0"/>
            </w:tcBorders>
            <w:vAlign w:val="center"/>
          </w:tcPr>
          <w:p>
            <w:pPr>
              <w:jc w:val="center"/>
              <w:rPr>
                <w:rFonts w:ascii="Arial" w:hAnsi="Arial" w:cs="Arial"/>
              </w:rPr>
            </w:pPr>
            <w:r>
              <w:rPr>
                <w:rFonts w:hint="eastAsia" w:ascii="Arial" w:hAnsi="Arial" w:cs="Arial"/>
                <w:szCs w:val="21"/>
              </w:rPr>
              <w:t>7</w:t>
            </w:r>
          </w:p>
        </w:tc>
        <w:tc>
          <w:tcPr>
            <w:tcW w:w="1668" w:type="dxa"/>
            <w:vAlign w:val="center"/>
          </w:tcPr>
          <w:p>
            <w:pPr>
              <w:jc w:val="center"/>
              <w:rPr>
                <w:rFonts w:ascii="Arial" w:hAnsi="Arial" w:cs="Arial"/>
                <w:spacing w:val="-8"/>
                <w:szCs w:val="21"/>
              </w:rPr>
            </w:pPr>
            <w:r>
              <w:rPr>
                <w:rFonts w:ascii="Arial" w:cs="Arial"/>
                <w:szCs w:val="21"/>
              </w:rPr>
              <w:t>喷嘴到试样夹持面的距离</w:t>
            </w:r>
            <w:r>
              <w:rPr>
                <w:rFonts w:ascii="Arial" w:hAnsi="Arial" w:cs="Arial"/>
                <w:szCs w:val="21"/>
              </w:rPr>
              <w:t>(mm)</w:t>
            </w:r>
          </w:p>
        </w:tc>
        <w:tc>
          <w:tcPr>
            <w:tcW w:w="1961" w:type="dxa"/>
            <w:gridSpan w:val="2"/>
            <w:vAlign w:val="center"/>
          </w:tcPr>
          <w:p>
            <w:pPr>
              <w:jc w:val="center"/>
              <w:rPr>
                <w:rFonts w:ascii="Arial" w:hAnsi="Arial" w:cs="Arial"/>
                <w:szCs w:val="21"/>
              </w:rPr>
            </w:pPr>
            <w:r>
              <w:rPr>
                <w:rFonts w:ascii="Arial" w:hAnsi="Arial" w:cs="Arial"/>
                <w:szCs w:val="21"/>
              </w:rPr>
              <w:t>305±1</w:t>
            </w:r>
          </w:p>
        </w:tc>
        <w:tc>
          <w:tcPr>
            <w:tcW w:w="1758" w:type="dxa"/>
            <w:tcBorders>
              <w:left w:val="single" w:color="auto" w:sz="4" w:space="0"/>
              <w:right w:val="single" w:color="auto" w:sz="4" w:space="0"/>
            </w:tcBorders>
            <w:vAlign w:val="center"/>
          </w:tcPr>
          <w:p>
            <w:pPr>
              <w:jc w:val="center"/>
              <w:rPr>
                <w:rFonts w:ascii="Arial" w:hAnsi="Arial" w:cs="Arial"/>
                <w:szCs w:val="21"/>
              </w:rPr>
            </w:pPr>
          </w:p>
        </w:tc>
        <w:tc>
          <w:tcPr>
            <w:tcW w:w="2414" w:type="dxa"/>
            <w:tcBorders>
              <w:left w:val="single" w:color="auto" w:sz="4" w:space="0"/>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2" w:hRule="atLeast"/>
        </w:trPr>
        <w:tc>
          <w:tcPr>
            <w:tcW w:w="721" w:type="dxa"/>
            <w:tcBorders>
              <w:left w:val="single" w:color="auto" w:sz="4" w:space="0"/>
            </w:tcBorders>
            <w:vAlign w:val="center"/>
          </w:tcPr>
          <w:p>
            <w:pPr>
              <w:jc w:val="center"/>
              <w:rPr>
                <w:rFonts w:ascii="Arial" w:hAnsi="Arial" w:cs="Arial"/>
              </w:rPr>
            </w:pPr>
            <w:r>
              <w:rPr>
                <w:rFonts w:hint="eastAsia" w:ascii="Arial" w:hAnsi="Arial" w:cs="Arial"/>
                <w:szCs w:val="21"/>
              </w:rPr>
              <w:t>8</w:t>
            </w:r>
          </w:p>
        </w:tc>
        <w:tc>
          <w:tcPr>
            <w:tcW w:w="1668" w:type="dxa"/>
            <w:vAlign w:val="center"/>
          </w:tcPr>
          <w:p>
            <w:pPr>
              <w:jc w:val="center"/>
              <w:rPr>
                <w:rFonts w:ascii="Arial" w:hAnsi="Arial" w:cs="Arial"/>
                <w:spacing w:val="-8"/>
                <w:szCs w:val="21"/>
              </w:rPr>
            </w:pPr>
            <w:r>
              <w:rPr>
                <w:rFonts w:ascii="Arial" w:hAnsi="Arial" w:cs="Arial"/>
                <w:szCs w:val="21"/>
              </w:rPr>
              <w:t>喷淋</w:t>
            </w:r>
            <w:r>
              <w:rPr>
                <w:rFonts w:ascii="Arial" w:cs="Arial"/>
                <w:szCs w:val="21"/>
              </w:rPr>
              <w:t>水温</w:t>
            </w:r>
            <w:r>
              <w:rPr>
                <w:rFonts w:hint="eastAsia" w:ascii="Arial" w:cs="Arial"/>
                <w:szCs w:val="21"/>
              </w:rPr>
              <w:t>（</w:t>
            </w:r>
            <w:r>
              <w:rPr>
                <w:rFonts w:hint="eastAsia" w:ascii="宋体" w:hAnsi="宋体" w:cs="宋体"/>
                <w:szCs w:val="21"/>
              </w:rPr>
              <w:t>℃</w:t>
            </w:r>
            <w:r>
              <w:rPr>
                <w:rFonts w:hint="eastAsia" w:ascii="Arial" w:cs="Arial"/>
                <w:szCs w:val="21"/>
              </w:rPr>
              <w:t>）</w:t>
            </w:r>
          </w:p>
        </w:tc>
        <w:tc>
          <w:tcPr>
            <w:tcW w:w="1961" w:type="dxa"/>
            <w:gridSpan w:val="2"/>
            <w:vAlign w:val="center"/>
          </w:tcPr>
          <w:p>
            <w:pPr>
              <w:jc w:val="center"/>
              <w:rPr>
                <w:rFonts w:ascii="Arial" w:hAnsi="Arial" w:cs="Arial"/>
                <w:szCs w:val="21"/>
              </w:rPr>
            </w:pPr>
            <w:r>
              <w:rPr>
                <w:rFonts w:hint="eastAsia" w:ascii="Arial" w:hAnsi="Arial" w:cs="Arial"/>
                <w:kern w:val="0"/>
                <w:szCs w:val="21"/>
              </w:rPr>
              <w:t>t</w:t>
            </w:r>
            <w:r>
              <w:rPr>
                <w:rFonts w:ascii="Arial" w:hAnsi="Arial" w:cs="Arial"/>
                <w:kern w:val="0"/>
                <w:szCs w:val="21"/>
              </w:rPr>
              <w:t>±2</w:t>
            </w:r>
          </w:p>
        </w:tc>
        <w:tc>
          <w:tcPr>
            <w:tcW w:w="1758" w:type="dxa"/>
            <w:tcBorders>
              <w:left w:val="single" w:color="auto" w:sz="4" w:space="0"/>
              <w:right w:val="single" w:color="auto" w:sz="4" w:space="0"/>
            </w:tcBorders>
            <w:vAlign w:val="center"/>
          </w:tcPr>
          <w:p>
            <w:pPr>
              <w:jc w:val="center"/>
              <w:rPr>
                <w:rFonts w:ascii="Arial" w:hAnsi="Arial" w:cs="Arial"/>
                <w:szCs w:val="21"/>
              </w:rPr>
            </w:pPr>
          </w:p>
        </w:tc>
        <w:tc>
          <w:tcPr>
            <w:tcW w:w="2414" w:type="dxa"/>
            <w:tcBorders>
              <w:left w:val="single" w:color="auto" w:sz="4" w:space="0"/>
              <w:right w:val="single" w:color="auto" w:sz="4" w:space="0"/>
            </w:tcBorders>
            <w:vAlign w:val="center"/>
          </w:tcPr>
          <w:p>
            <w:pPr>
              <w:jc w:val="center"/>
              <w:rPr>
                <w:rFonts w:ascii="Arial" w:hAnsi="Arial"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2" w:hRule="atLeast"/>
        </w:trPr>
        <w:tc>
          <w:tcPr>
            <w:tcW w:w="721" w:type="dxa"/>
            <w:tcBorders>
              <w:left w:val="single" w:color="auto" w:sz="4" w:space="0"/>
            </w:tcBorders>
            <w:vAlign w:val="center"/>
          </w:tcPr>
          <w:p>
            <w:pPr>
              <w:jc w:val="center"/>
              <w:rPr>
                <w:rFonts w:ascii="Arial" w:hAnsi="Arial" w:cs="Arial"/>
                <w:color w:val="0070C0"/>
              </w:rPr>
            </w:pPr>
            <w:r>
              <w:rPr>
                <w:rFonts w:hint="eastAsia" w:ascii="Arial" w:hAnsi="Arial" w:cs="Arial"/>
                <w:szCs w:val="21"/>
              </w:rPr>
              <w:t>9</w:t>
            </w:r>
          </w:p>
        </w:tc>
        <w:tc>
          <w:tcPr>
            <w:tcW w:w="1668" w:type="dxa"/>
            <w:vAlign w:val="center"/>
          </w:tcPr>
          <w:p>
            <w:pPr>
              <w:jc w:val="center"/>
              <w:rPr>
                <w:rFonts w:ascii="Arial" w:hAnsi="Arial" w:cs="Arial"/>
                <w:spacing w:val="-8"/>
                <w:szCs w:val="21"/>
              </w:rPr>
            </w:pPr>
            <w:r>
              <w:rPr>
                <w:rFonts w:ascii="Arial" w:hAnsi="Arial" w:cs="Arial"/>
                <w:szCs w:val="21"/>
              </w:rPr>
              <w:t>喷淋</w:t>
            </w:r>
            <w:r>
              <w:rPr>
                <w:rFonts w:ascii="Arial" w:cs="Arial"/>
                <w:szCs w:val="21"/>
              </w:rPr>
              <w:t>时间</w:t>
            </w:r>
            <w:r>
              <w:rPr>
                <w:rFonts w:ascii="Arial" w:hAnsi="Arial" w:cs="Arial"/>
                <w:szCs w:val="21"/>
              </w:rPr>
              <w:t>(</w:t>
            </w:r>
            <w:r>
              <w:rPr>
                <w:rFonts w:hint="eastAsia" w:ascii="Arial" w:hAnsi="Arial" w:cs="Arial"/>
                <w:szCs w:val="21"/>
              </w:rPr>
              <w:t>s</w:t>
            </w:r>
            <w:r>
              <w:rPr>
                <w:rFonts w:ascii="Arial" w:hAnsi="Arial" w:cs="Arial"/>
                <w:szCs w:val="21"/>
              </w:rPr>
              <w:t>)</w:t>
            </w:r>
          </w:p>
        </w:tc>
        <w:tc>
          <w:tcPr>
            <w:tcW w:w="1961" w:type="dxa"/>
            <w:gridSpan w:val="2"/>
            <w:vAlign w:val="center"/>
          </w:tcPr>
          <w:p>
            <w:pPr>
              <w:jc w:val="center"/>
              <w:rPr>
                <w:rFonts w:ascii="Arial" w:hAnsi="Arial" w:cs="Arial"/>
                <w:szCs w:val="21"/>
              </w:rPr>
            </w:pPr>
            <w:r>
              <w:rPr>
                <w:rFonts w:ascii="Arial" w:hAnsi="Arial" w:cs="Arial"/>
                <w:szCs w:val="21"/>
              </w:rPr>
              <w:t>300±3</w:t>
            </w:r>
          </w:p>
        </w:tc>
        <w:tc>
          <w:tcPr>
            <w:tcW w:w="1758" w:type="dxa"/>
            <w:tcBorders>
              <w:left w:val="single" w:color="auto" w:sz="4" w:space="0"/>
              <w:right w:val="single" w:color="auto" w:sz="4" w:space="0"/>
            </w:tcBorders>
            <w:vAlign w:val="center"/>
          </w:tcPr>
          <w:p>
            <w:pPr>
              <w:jc w:val="center"/>
              <w:rPr>
                <w:rFonts w:ascii="Arial" w:hAnsi="Arial" w:cs="Arial"/>
                <w:szCs w:val="21"/>
              </w:rPr>
            </w:pPr>
          </w:p>
        </w:tc>
        <w:tc>
          <w:tcPr>
            <w:tcW w:w="2414" w:type="dxa"/>
            <w:tcBorders>
              <w:left w:val="single" w:color="auto" w:sz="4" w:space="0"/>
              <w:right w:val="single" w:color="auto" w:sz="4" w:space="0"/>
            </w:tcBorders>
            <w:vAlign w:val="center"/>
          </w:tcPr>
          <w:p>
            <w:pPr>
              <w:jc w:val="center"/>
              <w:rPr>
                <w:rFonts w:ascii="Arial" w:hAnsi="Arial" w:cs="Arial"/>
                <w:szCs w:val="21"/>
              </w:rPr>
            </w:pPr>
          </w:p>
        </w:tc>
      </w:tr>
    </w:tbl>
    <w:p>
      <w:pPr>
        <w:spacing w:line="360" w:lineRule="auto"/>
        <w:rPr>
          <w:rFonts w:ascii="宋体" w:hAnsi="宋体"/>
          <w:color w:val="0070C0"/>
          <w:szCs w:val="21"/>
        </w:rPr>
      </w:pPr>
    </w:p>
    <w:p>
      <w:pPr>
        <w:spacing w:line="360" w:lineRule="auto"/>
        <w:rPr>
          <w:rFonts w:ascii="宋体" w:hAnsi="宋体"/>
          <w:szCs w:val="21"/>
        </w:rPr>
      </w:pPr>
      <w:r>
        <w:rPr>
          <w:rFonts w:hint="eastAsia" w:ascii="宋体" w:hAnsi="宋体"/>
          <w:szCs w:val="21"/>
        </w:rPr>
        <w:t>以下空白</w:t>
      </w:r>
    </w:p>
    <w:p>
      <w:pPr>
        <w:spacing w:line="360" w:lineRule="auto"/>
        <w:rPr>
          <w:rFonts w:ascii="宋体" w:hAnsi="宋体"/>
          <w:color w:val="0070C0"/>
          <w:szCs w:val="21"/>
        </w:rPr>
      </w:pPr>
    </w:p>
    <w:p>
      <w:pPr>
        <w:jc w:val="left"/>
        <w:rPr>
          <w:rFonts w:ascii="Arial" w:hAnsi="黑体" w:eastAsia="黑体" w:cs="Arial"/>
          <w:bCs/>
          <w:sz w:val="28"/>
          <w:szCs w:val="28"/>
        </w:rPr>
      </w:pPr>
      <w:r>
        <w:rPr>
          <w:rFonts w:ascii="Arial" w:hAnsi="黑体" w:eastAsia="黑体" w:cs="Arial"/>
          <w:bCs/>
          <w:sz w:val="28"/>
          <w:szCs w:val="28"/>
        </w:rPr>
        <w:br w:type="page"/>
      </w:r>
    </w:p>
    <w:p>
      <w:pPr>
        <w:spacing w:line="360" w:lineRule="auto"/>
        <w:rPr>
          <w:rFonts w:ascii="Arial" w:hAnsi="Arial" w:eastAsia="黑体" w:cs="Arial"/>
          <w:sz w:val="24"/>
        </w:rPr>
      </w:pPr>
      <w:r>
        <w:rPr>
          <w:rFonts w:ascii="Arial" w:hAnsi="黑体" w:eastAsia="黑体" w:cs="Arial"/>
          <w:sz w:val="24"/>
        </w:rPr>
        <w:t>附录</w:t>
      </w:r>
      <w:r>
        <w:rPr>
          <w:rFonts w:ascii="Arial" w:hAnsi="Arial" w:eastAsia="黑体" w:cs="Arial"/>
          <w:sz w:val="24"/>
        </w:rPr>
        <w:t>C</w:t>
      </w:r>
    </w:p>
    <w:p>
      <w:pPr>
        <w:spacing w:before="156" w:beforeLines="50" w:after="156" w:afterLines="50" w:line="360" w:lineRule="auto"/>
        <w:ind w:left="363"/>
        <w:jc w:val="center"/>
        <w:rPr>
          <w:rFonts w:ascii="Arial" w:hAnsi="Arial" w:eastAsia="黑体" w:cs="Arial"/>
          <w:sz w:val="28"/>
          <w:szCs w:val="28"/>
        </w:rPr>
      </w:pPr>
      <w:r>
        <w:rPr>
          <w:rFonts w:ascii="Arial" w:hAnsi="黑体" w:eastAsia="黑体" w:cs="Arial"/>
          <w:bCs/>
          <w:sz w:val="28"/>
          <w:szCs w:val="28"/>
        </w:rPr>
        <w:t>水平喷射淋雨仪测量</w:t>
      </w:r>
      <w:r>
        <w:rPr>
          <w:rFonts w:ascii="Arial" w:hAnsi="黑体" w:eastAsia="黑体" w:cs="Arial"/>
          <w:sz w:val="28"/>
          <w:szCs w:val="28"/>
        </w:rPr>
        <w:t>不确定度评定示例</w:t>
      </w:r>
    </w:p>
    <w:p>
      <w:pPr>
        <w:tabs>
          <w:tab w:val="left" w:pos="0"/>
          <w:tab w:val="center" w:pos="4153"/>
        </w:tabs>
        <w:spacing w:line="360" w:lineRule="auto"/>
        <w:jc w:val="left"/>
        <w:rPr>
          <w:rFonts w:ascii="黑体" w:hAnsi="黑体" w:eastAsia="黑体" w:cs="黑体"/>
          <w:bCs/>
          <w:sz w:val="24"/>
        </w:rPr>
      </w:pPr>
      <w:r>
        <w:rPr>
          <w:rFonts w:ascii="黑体" w:hAnsi="黑体" w:eastAsia="黑体" w:cs="黑体"/>
          <w:bCs/>
          <w:sz w:val="24"/>
        </w:rPr>
        <w:t>C.1  压力水头</w:t>
      </w:r>
      <w:r>
        <w:rPr>
          <w:rFonts w:ascii="黑体" w:hAnsi="黑体" w:eastAsia="黑体" w:cs="黑体"/>
          <w:sz w:val="24"/>
        </w:rPr>
        <w:t>测量不确定度评定</w:t>
      </w:r>
    </w:p>
    <w:p>
      <w:pPr>
        <w:tabs>
          <w:tab w:val="left" w:pos="6521"/>
        </w:tabs>
        <w:spacing w:line="360" w:lineRule="auto"/>
        <w:rPr>
          <w:rFonts w:ascii="Arial" w:hAnsi="Arial" w:cs="Arial" w:eastAsiaTheme="minorEastAsia"/>
          <w:sz w:val="24"/>
        </w:rPr>
      </w:pPr>
      <w:r>
        <w:rPr>
          <w:rFonts w:ascii="Arial" w:hAnsi="Arial" w:cs="Arial" w:eastAsiaTheme="minorEastAsia"/>
          <w:sz w:val="24"/>
        </w:rPr>
        <w:t>C</w:t>
      </w:r>
      <w:r>
        <w:rPr>
          <w:rFonts w:hint="eastAsia" w:ascii="Arial" w:hAnsi="Arial" w:cs="Arial" w:eastAsiaTheme="minorEastAsia"/>
          <w:sz w:val="24"/>
        </w:rPr>
        <w:t>.</w:t>
      </w:r>
      <w:r>
        <w:rPr>
          <w:rFonts w:ascii="Arial" w:hAnsi="Arial" w:cs="Arial" w:eastAsiaTheme="minorEastAsia"/>
          <w:sz w:val="24"/>
        </w:rPr>
        <w:t xml:space="preserve">1.1 </w:t>
      </w:r>
      <w:r>
        <w:rPr>
          <w:rFonts w:hint="eastAsia" w:ascii="Arial" w:hAnsi="Arial" w:cs="Arial" w:eastAsiaTheme="minorEastAsia"/>
          <w:sz w:val="24"/>
        </w:rPr>
        <w:t xml:space="preserve"> </w:t>
      </w:r>
      <w:r>
        <w:rPr>
          <w:rFonts w:ascii="Arial" w:cs="Arial" w:hAnsiTheme="minorEastAsia" w:eastAsiaTheme="minorEastAsia"/>
          <w:sz w:val="24"/>
        </w:rPr>
        <w:t>概述</w:t>
      </w:r>
    </w:p>
    <w:p>
      <w:pPr>
        <w:tabs>
          <w:tab w:val="left" w:pos="6521"/>
        </w:tabs>
        <w:spacing w:line="360" w:lineRule="auto"/>
        <w:outlineLvl w:val="0"/>
        <w:rPr>
          <w:rFonts w:ascii="Arial" w:hAnsi="Arial" w:cs="Arial" w:eastAsiaTheme="minorEastAsia"/>
          <w:sz w:val="24"/>
        </w:rPr>
      </w:pPr>
      <w:r>
        <w:rPr>
          <w:rFonts w:ascii="Arial" w:hAnsi="Arial" w:cs="Arial" w:eastAsiaTheme="minorEastAsia"/>
          <w:sz w:val="24"/>
        </w:rPr>
        <w:t>C</w:t>
      </w:r>
      <w:r>
        <w:rPr>
          <w:rFonts w:hint="eastAsia" w:ascii="Arial" w:hAnsi="Arial" w:cs="Arial" w:eastAsiaTheme="minorEastAsia"/>
          <w:sz w:val="24"/>
        </w:rPr>
        <w:t>.</w:t>
      </w:r>
      <w:r>
        <w:rPr>
          <w:rFonts w:ascii="Arial" w:hAnsi="Arial" w:cs="Arial" w:eastAsiaTheme="minorEastAsia"/>
          <w:sz w:val="24"/>
        </w:rPr>
        <w:t xml:space="preserve">1.1.1 </w:t>
      </w:r>
      <w:r>
        <w:rPr>
          <w:rFonts w:hint="eastAsia" w:ascii="Arial" w:hAnsi="Arial" w:cs="Arial" w:eastAsiaTheme="minorEastAsia"/>
          <w:sz w:val="24"/>
        </w:rPr>
        <w:t xml:space="preserve"> </w:t>
      </w:r>
      <w:r>
        <w:rPr>
          <w:rFonts w:ascii="Arial" w:cs="Arial" w:hAnsiTheme="minorEastAsia" w:eastAsiaTheme="minorEastAsia"/>
          <w:sz w:val="24"/>
        </w:rPr>
        <w:t>测量设备：</w:t>
      </w:r>
      <w:r>
        <w:rPr>
          <w:rFonts w:hint="eastAsia" w:ascii="Arial" w:cs="Arial" w:hAnsiTheme="minorEastAsia" w:eastAsiaTheme="minorEastAsia"/>
          <w:sz w:val="24"/>
        </w:rPr>
        <w:t>钢卷尺</w:t>
      </w:r>
      <w:r>
        <w:rPr>
          <w:rFonts w:ascii="Arial" w:cs="Arial" w:hAnsiTheme="minorEastAsia" w:eastAsiaTheme="minorEastAsia"/>
          <w:szCs w:val="21"/>
        </w:rPr>
        <w:t>，</w:t>
      </w:r>
      <w:r>
        <w:rPr>
          <w:rFonts w:ascii="Arial" w:cs="Arial" w:hAnsiTheme="minorEastAsia" w:eastAsiaTheme="minorEastAsia"/>
          <w:sz w:val="24"/>
        </w:rPr>
        <w:t>测量范围：</w:t>
      </w:r>
      <w:r>
        <w:rPr>
          <w:rFonts w:ascii="Arial" w:hAnsi="Arial" w:cs="Arial" w:eastAsiaTheme="minorEastAsia"/>
          <w:sz w:val="24"/>
        </w:rPr>
        <w:t>(0</w:t>
      </w:r>
      <w:r>
        <w:rPr>
          <w:rFonts w:ascii="Arial" w:cs="Arial" w:hAnsiTheme="minorEastAsia" w:eastAsiaTheme="minorEastAsia"/>
          <w:sz w:val="24"/>
        </w:rPr>
        <w:t>～</w:t>
      </w:r>
      <w:r>
        <w:rPr>
          <w:rFonts w:hint="eastAsia" w:ascii="Arial" w:hAnsi="Arial" w:cs="Arial" w:eastAsiaTheme="minorEastAsia"/>
          <w:sz w:val="24"/>
        </w:rPr>
        <w:t>3</w:t>
      </w:r>
      <w:r>
        <w:rPr>
          <w:rFonts w:ascii="Arial" w:hAnsi="Arial" w:cs="Arial" w:eastAsiaTheme="minorEastAsia"/>
          <w:sz w:val="24"/>
        </w:rPr>
        <w:t>000</w:t>
      </w:r>
      <w:r>
        <w:rPr>
          <w:rFonts w:ascii="Arial" w:cs="Arial" w:hAnsiTheme="minorEastAsia" w:eastAsiaTheme="minorEastAsia"/>
          <w:sz w:val="24"/>
        </w:rPr>
        <w:t>）</w:t>
      </w:r>
      <w:r>
        <w:rPr>
          <w:rFonts w:ascii="Arial" w:hAnsi="Arial" w:cs="Arial" w:eastAsiaTheme="minorEastAsia"/>
          <w:sz w:val="24"/>
        </w:rPr>
        <w:t>mm</w:t>
      </w:r>
      <w:r>
        <w:rPr>
          <w:rFonts w:ascii="Arial" w:cs="Arial" w:hAnsiTheme="minorEastAsia" w:eastAsiaTheme="minorEastAsia"/>
          <w:sz w:val="24"/>
        </w:rPr>
        <w:t>，分度值：</w:t>
      </w:r>
      <w:r>
        <w:rPr>
          <w:rFonts w:ascii="Arial" w:hAnsi="Arial" w:cs="Arial" w:eastAsiaTheme="minorEastAsia"/>
          <w:sz w:val="24"/>
        </w:rPr>
        <w:t>1mm</w:t>
      </w:r>
      <w:r>
        <w:rPr>
          <w:rFonts w:ascii="Arial" w:cs="Arial" w:hAnsiTheme="minorEastAsia" w:eastAsiaTheme="minorEastAsia"/>
          <w:sz w:val="24"/>
        </w:rPr>
        <w:t>，</w:t>
      </w:r>
      <w:r>
        <w:rPr>
          <w:rFonts w:hint="eastAsia" w:ascii="Arial" w:hAnsi="Arial" w:cs="Arial" w:eastAsiaTheme="minorEastAsia"/>
          <w:sz w:val="24"/>
        </w:rPr>
        <w:t>准确度等级：I级</w:t>
      </w:r>
      <w:r>
        <w:rPr>
          <w:rFonts w:ascii="Arial" w:cs="Arial" w:hAnsiTheme="minorEastAsia" w:eastAsiaTheme="minorEastAsia"/>
          <w:sz w:val="24"/>
        </w:rPr>
        <w:t>。</w:t>
      </w:r>
    </w:p>
    <w:p>
      <w:pPr>
        <w:tabs>
          <w:tab w:val="left" w:pos="6521"/>
        </w:tabs>
        <w:spacing w:line="360" w:lineRule="auto"/>
        <w:outlineLvl w:val="0"/>
        <w:rPr>
          <w:rFonts w:ascii="Arial" w:hAnsi="Arial" w:cs="Arial" w:eastAsiaTheme="minorEastAsia"/>
          <w:sz w:val="24"/>
        </w:rPr>
      </w:pPr>
      <w:r>
        <w:rPr>
          <w:rFonts w:ascii="Arial" w:hAnsi="Arial" w:cs="Arial" w:eastAsiaTheme="minorEastAsia"/>
          <w:sz w:val="24"/>
        </w:rPr>
        <w:t>C</w:t>
      </w:r>
      <w:r>
        <w:rPr>
          <w:rFonts w:hint="eastAsia" w:ascii="Arial" w:hAnsi="Arial" w:cs="Arial" w:eastAsiaTheme="minorEastAsia"/>
          <w:sz w:val="24"/>
        </w:rPr>
        <w:t>.</w:t>
      </w:r>
      <w:r>
        <w:rPr>
          <w:rFonts w:ascii="Arial" w:hAnsi="Arial" w:cs="Arial" w:eastAsiaTheme="minorEastAsia"/>
          <w:sz w:val="24"/>
        </w:rPr>
        <w:t>1.1.2</w:t>
      </w:r>
      <w:r>
        <w:rPr>
          <w:rFonts w:hint="eastAsia" w:ascii="Arial" w:hAnsi="Arial" w:cs="Arial" w:eastAsiaTheme="minorEastAsia"/>
          <w:sz w:val="24"/>
        </w:rPr>
        <w:t xml:space="preserve"> </w:t>
      </w:r>
      <w:r>
        <w:rPr>
          <w:rFonts w:ascii="Arial" w:hAnsi="Arial" w:cs="Arial" w:eastAsiaTheme="minorEastAsia"/>
          <w:sz w:val="24"/>
        </w:rPr>
        <w:t xml:space="preserve"> </w:t>
      </w:r>
      <w:r>
        <w:rPr>
          <w:rFonts w:ascii="Arial" w:cs="Arial" w:hAnsiTheme="minorEastAsia" w:eastAsiaTheme="minorEastAsia"/>
          <w:sz w:val="24"/>
        </w:rPr>
        <w:t>被测对象：压力水头。</w:t>
      </w:r>
    </w:p>
    <w:p>
      <w:pPr>
        <w:tabs>
          <w:tab w:val="left" w:pos="6521"/>
        </w:tabs>
        <w:spacing w:line="360" w:lineRule="auto"/>
        <w:outlineLvl w:val="0"/>
        <w:rPr>
          <w:rFonts w:ascii="Arial" w:hAnsi="Arial" w:cs="Arial" w:eastAsiaTheme="minorEastAsia"/>
          <w:sz w:val="24"/>
        </w:rPr>
      </w:pPr>
      <w:r>
        <w:rPr>
          <w:rFonts w:ascii="Arial" w:hAnsi="Arial" w:cs="Arial" w:eastAsiaTheme="minorEastAsia"/>
          <w:sz w:val="24"/>
        </w:rPr>
        <w:t>C</w:t>
      </w:r>
      <w:r>
        <w:rPr>
          <w:rFonts w:hint="eastAsia" w:ascii="Arial" w:hAnsi="Arial" w:cs="Arial" w:eastAsiaTheme="minorEastAsia"/>
          <w:sz w:val="24"/>
        </w:rPr>
        <w:t>.</w:t>
      </w:r>
      <w:r>
        <w:rPr>
          <w:rFonts w:ascii="Arial" w:hAnsi="Arial" w:cs="Arial" w:eastAsiaTheme="minorEastAsia"/>
          <w:sz w:val="24"/>
        </w:rPr>
        <w:t>1.1.3</w:t>
      </w:r>
      <w:r>
        <w:rPr>
          <w:rFonts w:hint="eastAsia" w:ascii="Arial" w:hAnsi="Arial" w:cs="Arial" w:eastAsiaTheme="minorEastAsia"/>
          <w:sz w:val="24"/>
        </w:rPr>
        <w:t xml:space="preserve"> </w:t>
      </w:r>
      <w:r>
        <w:rPr>
          <w:rFonts w:ascii="Arial" w:hAnsi="Arial" w:cs="Arial" w:eastAsiaTheme="minorEastAsia"/>
          <w:sz w:val="24"/>
        </w:rPr>
        <w:t xml:space="preserve"> </w:t>
      </w:r>
      <w:r>
        <w:rPr>
          <w:rFonts w:ascii="Arial" w:cs="Arial" w:hAnsiTheme="minorEastAsia" w:eastAsiaTheme="minorEastAsia"/>
          <w:sz w:val="24"/>
        </w:rPr>
        <w:t>测量过程：在名义压力水头为</w:t>
      </w:r>
      <w:r>
        <w:rPr>
          <w:rFonts w:ascii="Arial" w:hAnsi="Arial" w:cs="Arial" w:eastAsiaTheme="minorEastAsia"/>
          <w:sz w:val="24"/>
        </w:rPr>
        <w:t>610mm</w:t>
      </w:r>
      <w:r>
        <w:rPr>
          <w:rFonts w:ascii="Arial" w:cs="Arial" w:hAnsiTheme="minorEastAsia" w:eastAsiaTheme="minorEastAsia"/>
          <w:sz w:val="24"/>
        </w:rPr>
        <w:t>时水位作一标记线，选取水箱底面为测量基准面，用</w:t>
      </w:r>
      <w:r>
        <w:rPr>
          <w:rFonts w:hint="eastAsia" w:ascii="Arial" w:hAnsi="Arial" w:cs="Arial" w:eastAsiaTheme="minorEastAsia"/>
          <w:sz w:val="24"/>
        </w:rPr>
        <w:t>钢卷尺</w:t>
      </w:r>
      <w:r>
        <w:rPr>
          <w:rFonts w:ascii="Arial" w:cs="Arial" w:hAnsiTheme="minorEastAsia" w:eastAsiaTheme="minorEastAsia"/>
          <w:sz w:val="24"/>
        </w:rPr>
        <w:t>分别测量喷嘴中心相对于基准面的高度</w:t>
      </w:r>
      <w:r>
        <w:rPr>
          <w:rFonts w:ascii="Arial" w:hAnsi="Arial" w:cs="Arial"/>
          <w:position w:val="-12"/>
        </w:rPr>
        <w:object>
          <v:shape id="_x0000_i1082" o:spt="75" type="#_x0000_t75" style="height:18.65pt;width:12.7pt;" o:ole="t" filled="f" o:preferrelative="t" stroked="f" coordsize="21600,21600">
            <v:path/>
            <v:fill on="f" focussize="0,0"/>
            <v:stroke on="f" joinstyle="miter"/>
            <v:imagedata r:id="rId125" o:title=""/>
            <o:lock v:ext="edit" aspectratio="t"/>
            <w10:wrap type="none"/>
            <w10:anchorlock/>
          </v:shape>
          <o:OLEObject Type="Embed" ProgID="Equation.3" ShapeID="_x0000_i1082" DrawAspect="Content" ObjectID="_1468075780" r:id="rId124">
            <o:LockedField>false</o:LockedField>
          </o:OLEObject>
        </w:object>
      </w:r>
      <w:r>
        <w:rPr>
          <w:rFonts w:ascii="Arial" w:cs="Arial" w:hAnsiTheme="minorEastAsia" w:eastAsiaTheme="minorEastAsia"/>
          <w:sz w:val="24"/>
        </w:rPr>
        <w:t>和</w:t>
      </w:r>
      <w:r>
        <w:rPr>
          <w:rFonts w:ascii="Arial" w:hAnsi="Arial" w:cs="Arial" w:eastAsiaTheme="minorEastAsia"/>
          <w:sz w:val="24"/>
        </w:rPr>
        <w:t>610mm</w:t>
      </w:r>
      <w:r>
        <w:rPr>
          <w:rFonts w:ascii="Arial" w:cs="Arial" w:hAnsiTheme="minorEastAsia" w:eastAsiaTheme="minorEastAsia"/>
          <w:sz w:val="24"/>
        </w:rPr>
        <w:t>压力水头的水位标记线相对于基准面的高度</w:t>
      </w:r>
      <w:r>
        <w:rPr>
          <w:rFonts w:ascii="Arial" w:hAnsi="Arial" w:cs="Arial"/>
          <w:position w:val="-10"/>
        </w:rPr>
        <w:object>
          <v:shape id="_x0000_i1083" o:spt="75" type="#_x0000_t75" style="height:16.95pt;width:11.85pt;" o:ole="t" filled="f" o:preferrelative="t" stroked="f" coordsize="21600,21600">
            <v:path/>
            <v:fill on="f" focussize="0,0"/>
            <v:stroke on="f" joinstyle="miter"/>
            <v:imagedata r:id="rId127" o:title=""/>
            <o:lock v:ext="edit" aspectratio="t"/>
            <w10:wrap type="none"/>
            <w10:anchorlock/>
          </v:shape>
          <o:OLEObject Type="Embed" ProgID="Equation.3" ShapeID="_x0000_i1083" DrawAspect="Content" ObjectID="_1468075781" r:id="rId126">
            <o:LockedField>false</o:LockedField>
          </o:OLEObject>
        </w:object>
      </w:r>
      <w:r>
        <w:rPr>
          <w:rFonts w:ascii="Arial" w:cs="Arial" w:hAnsiTheme="minorEastAsia" w:eastAsiaTheme="minorEastAsia"/>
          <w:sz w:val="24"/>
        </w:rPr>
        <w:t>。</w:t>
      </w:r>
    </w:p>
    <w:p>
      <w:pPr>
        <w:tabs>
          <w:tab w:val="left" w:pos="6521"/>
        </w:tabs>
        <w:spacing w:line="360" w:lineRule="auto"/>
        <w:rPr>
          <w:rFonts w:ascii="Arial" w:hAnsi="Arial" w:cs="Arial" w:eastAsiaTheme="minorEastAsia"/>
          <w:sz w:val="24"/>
        </w:rPr>
      </w:pPr>
      <w:r>
        <w:rPr>
          <w:rFonts w:ascii="Arial" w:hAnsi="Arial" w:cs="Arial" w:eastAsiaTheme="minorEastAsia"/>
          <w:sz w:val="24"/>
        </w:rPr>
        <w:t>C</w:t>
      </w:r>
      <w:r>
        <w:rPr>
          <w:rFonts w:hint="eastAsia" w:ascii="Arial" w:hAnsi="Arial" w:cs="Arial" w:eastAsiaTheme="minorEastAsia"/>
          <w:sz w:val="24"/>
        </w:rPr>
        <w:t>.</w:t>
      </w:r>
      <w:r>
        <w:rPr>
          <w:rFonts w:ascii="Arial" w:hAnsi="Arial" w:cs="Arial" w:eastAsiaTheme="minorEastAsia"/>
          <w:sz w:val="24"/>
        </w:rPr>
        <w:t>1.2</w:t>
      </w:r>
      <w:r>
        <w:rPr>
          <w:rFonts w:hint="eastAsia" w:ascii="Arial" w:hAnsi="Arial" w:cs="Arial" w:eastAsiaTheme="minorEastAsia"/>
          <w:sz w:val="24"/>
        </w:rPr>
        <w:t xml:space="preserve"> </w:t>
      </w:r>
      <w:r>
        <w:rPr>
          <w:rFonts w:ascii="Arial" w:hAnsi="Arial" w:cs="Arial" w:eastAsiaTheme="minorEastAsia"/>
          <w:sz w:val="24"/>
        </w:rPr>
        <w:t xml:space="preserve"> </w:t>
      </w:r>
      <w:r>
        <w:rPr>
          <w:rFonts w:ascii="Arial" w:cs="Arial" w:hAnsiTheme="minorEastAsia" w:eastAsiaTheme="minorEastAsia"/>
          <w:sz w:val="24"/>
        </w:rPr>
        <w:t>数学模型</w:t>
      </w:r>
    </w:p>
    <w:p>
      <w:pPr>
        <w:spacing w:line="360" w:lineRule="auto"/>
        <w:ind w:firstLine="2160" w:firstLineChars="900"/>
        <w:rPr>
          <w:rFonts w:ascii="Arial" w:hAnsi="Arial" w:cs="Arial" w:eastAsiaTheme="minorEastAsia"/>
          <w:sz w:val="24"/>
        </w:rPr>
      </w:pPr>
      <w:r>
        <w:rPr>
          <w:rFonts w:ascii="Arial" w:hAnsi="Arial" w:cs="Arial" w:eastAsiaTheme="minorEastAsia"/>
          <w:sz w:val="24"/>
        </w:rPr>
        <w:pict>
          <v:shape id="_x0000_s1059" o:spid="_x0000_s1059" o:spt="75" type="#_x0000_t75" style="position:absolute;left:0pt;margin-left:164pt;margin-top:0.55pt;height:18pt;width:67pt;z-index:251653120;mso-width-relative:page;mso-height-relative:page;" o:ole="t" filled="t" o:preferrelative="t" stroked="f" coordsize="21600,21600">
            <v:path/>
            <v:fill on="t" focussize="0,0"/>
            <v:stroke on="f" joinstyle="miter"/>
            <v:imagedata r:id="rId129" o:title=""/>
            <o:lock v:ext="edit" aspectratio="t"/>
          </v:shape>
          <o:OLEObject Type="Embed" ProgID="Equation.3" ShapeID="_x0000_s1059" DrawAspect="Content" ObjectID="_1468075782" r:id="rId128">
            <o:LockedField>false</o:LockedField>
          </o:OLEObject>
        </w:pict>
      </w:r>
      <w:r>
        <w:rPr>
          <w:rFonts w:ascii="Arial" w:hAnsi="Arial" w:cs="Arial" w:eastAsiaTheme="minorEastAsia"/>
          <w:sz w:val="24"/>
        </w:rPr>
        <w:t xml:space="preserve">                                              </w:t>
      </w:r>
    </w:p>
    <w:p>
      <w:pPr>
        <w:spacing w:line="360" w:lineRule="auto"/>
        <w:ind w:firstLine="480" w:firstLineChars="200"/>
        <w:rPr>
          <w:rFonts w:ascii="Arial" w:hAnsi="Arial" w:cs="Arial" w:eastAsiaTheme="minorEastAsia"/>
          <w:sz w:val="24"/>
        </w:rPr>
      </w:pPr>
      <w:r>
        <w:rPr>
          <w:rFonts w:ascii="Arial" w:cs="Arial" w:hAnsiTheme="minorEastAsia" w:eastAsiaTheme="minorEastAsia"/>
          <w:sz w:val="24"/>
        </w:rPr>
        <w:t>式中：</w:t>
      </w:r>
    </w:p>
    <w:p>
      <w:pPr>
        <w:tabs>
          <w:tab w:val="left" w:pos="6521"/>
        </w:tabs>
        <w:spacing w:line="360" w:lineRule="auto"/>
        <w:outlineLvl w:val="0"/>
        <w:rPr>
          <w:rFonts w:ascii="Arial" w:hAnsi="Arial" w:cs="Arial" w:eastAsiaTheme="minorEastAsia"/>
          <w:sz w:val="24"/>
        </w:rPr>
      </w:pPr>
      <w:r>
        <w:rPr>
          <w:rFonts w:ascii="Arial" w:hAnsi="Arial" w:cs="Arial" w:eastAsiaTheme="minorEastAsia"/>
          <w:sz w:val="24"/>
        </w:rPr>
        <w:pict>
          <v:shape id="_x0000_s1063" o:spid="_x0000_s1063" o:spt="75" type="#_x0000_t75" style="position:absolute;left:0pt;margin-left:30.95pt;margin-top:6.6pt;height:17.95pt;width:24.6pt;z-index:251639808;mso-width-relative:page;mso-height-relative:page;" o:ole="t" filled="t" o:preferrelative="t" stroked="f" coordsize="21600,21600">
            <v:path/>
            <v:fill on="t" focussize="0,0"/>
            <v:stroke on="f" joinstyle="miter"/>
            <v:imagedata r:id="rId131" o:title=""/>
            <o:lock v:ext="edit" aspectratio="t"/>
          </v:shape>
          <o:OLEObject Type="Embed" ProgID="Equation.3" ShapeID="_x0000_s1063" DrawAspect="Content" ObjectID="_1468075783" r:id="rId130">
            <o:LockedField>false</o:LockedField>
          </o:OLEObject>
        </w:pict>
      </w:r>
      <w:r>
        <w:rPr>
          <w:rFonts w:ascii="Arial" w:hAnsi="Arial" w:cs="Arial" w:eastAsiaTheme="minorEastAsia"/>
          <w:sz w:val="24"/>
        </w:rPr>
        <w:t xml:space="preserve">          </w:t>
      </w:r>
      <w:r>
        <w:rPr>
          <w:rFonts w:ascii="Arial" w:cs="Arial" w:hAnsiTheme="minorEastAsia" w:eastAsiaTheme="minorEastAsia"/>
          <w:sz w:val="24"/>
        </w:rPr>
        <w:t>－名义压力水头为</w:t>
      </w:r>
      <w:r>
        <w:rPr>
          <w:rFonts w:ascii="Arial" w:hAnsi="Arial" w:cs="Arial" w:eastAsiaTheme="minorEastAsia"/>
          <w:sz w:val="24"/>
        </w:rPr>
        <w:t>610mm</w:t>
      </w:r>
      <w:r>
        <w:rPr>
          <w:rFonts w:ascii="Arial" w:cs="Arial" w:hAnsiTheme="minorEastAsia" w:eastAsiaTheme="minorEastAsia"/>
          <w:sz w:val="24"/>
        </w:rPr>
        <w:t>的压力水头实测值，</w:t>
      </w:r>
      <w:r>
        <w:rPr>
          <w:rFonts w:ascii="Arial" w:hAnsi="Arial" w:cs="Arial" w:eastAsiaTheme="minorEastAsia"/>
          <w:sz w:val="24"/>
        </w:rPr>
        <w:t>mm</w:t>
      </w:r>
      <w:r>
        <w:rPr>
          <w:rFonts w:ascii="Arial" w:cs="Arial" w:hAnsiTheme="minorEastAsia" w:eastAsiaTheme="minorEastAsia"/>
          <w:sz w:val="24"/>
        </w:rPr>
        <w:t>；</w:t>
      </w:r>
    </w:p>
    <w:p>
      <w:pPr>
        <w:tabs>
          <w:tab w:val="left" w:pos="6521"/>
        </w:tabs>
        <w:spacing w:line="360" w:lineRule="auto"/>
        <w:outlineLvl w:val="0"/>
        <w:rPr>
          <w:rFonts w:ascii="Arial" w:hAnsi="Arial" w:cs="Arial" w:eastAsiaTheme="minorEastAsia"/>
          <w:sz w:val="24"/>
        </w:rPr>
      </w:pPr>
      <w:r>
        <w:rPr>
          <w:rFonts w:ascii="Arial" w:hAnsi="Arial" w:cs="Arial" w:eastAsiaTheme="minorEastAsia"/>
          <w:sz w:val="24"/>
        </w:rPr>
        <w:pict>
          <v:shape id="_x0000_s1070" o:spid="_x0000_s1070" o:spt="75" type="#_x0000_t75" style="position:absolute;left:0pt;margin-left:32.55pt;margin-top:1.15pt;height:17pt;width:12pt;z-index:251640832;mso-width-relative:page;mso-height-relative:page;" o:ole="t" filled="t" o:preferrelative="t" stroked="f" coordsize="21600,21600">
            <v:path/>
            <v:fill on="t" focussize="0,0"/>
            <v:stroke on="f" joinstyle="miter"/>
            <v:imagedata r:id="rId133" o:title=""/>
            <o:lock v:ext="edit" aspectratio="t"/>
          </v:shape>
          <o:OLEObject Type="Embed" ProgID="Equation.3" ShapeID="_x0000_s1070" DrawAspect="Content" ObjectID="_1468075784" r:id="rId132">
            <o:LockedField>false</o:LockedField>
          </o:OLEObject>
        </w:pict>
      </w:r>
      <w:r>
        <w:rPr>
          <w:rFonts w:ascii="Arial" w:hAnsi="Arial" w:cs="Arial" w:eastAsiaTheme="minorEastAsia"/>
          <w:sz w:val="24"/>
        </w:rPr>
        <w:t xml:space="preserve">          </w:t>
      </w:r>
      <w:r>
        <w:rPr>
          <w:rFonts w:ascii="Arial" w:cs="Arial" w:hAnsiTheme="minorEastAsia" w:eastAsiaTheme="minorEastAsia"/>
          <w:sz w:val="24"/>
        </w:rPr>
        <w:t>－名义压力水头为</w:t>
      </w:r>
      <w:r>
        <w:rPr>
          <w:rFonts w:ascii="Arial" w:hAnsi="Arial" w:cs="Arial" w:eastAsiaTheme="minorEastAsia"/>
          <w:sz w:val="24"/>
        </w:rPr>
        <w:t>610mm</w:t>
      </w:r>
      <w:r>
        <w:rPr>
          <w:rFonts w:ascii="Arial" w:cs="Arial" w:hAnsiTheme="minorEastAsia" w:eastAsiaTheme="minorEastAsia"/>
          <w:sz w:val="24"/>
        </w:rPr>
        <w:t>时的水位标记线相对于基准面的高度，</w:t>
      </w:r>
      <w:r>
        <w:rPr>
          <w:rFonts w:ascii="Arial" w:hAnsi="Arial" w:cs="Arial" w:eastAsiaTheme="minorEastAsia"/>
          <w:sz w:val="24"/>
        </w:rPr>
        <w:t>mm</w:t>
      </w:r>
      <w:r>
        <w:rPr>
          <w:rFonts w:ascii="Arial" w:cs="Arial" w:hAnsiTheme="minorEastAsia" w:eastAsiaTheme="minorEastAsia"/>
          <w:sz w:val="24"/>
        </w:rPr>
        <w:t>；</w:t>
      </w:r>
      <w:r>
        <w:rPr>
          <w:rFonts w:ascii="Arial" w:hAnsi="Arial" w:cs="Arial" w:eastAsiaTheme="minorEastAsia"/>
          <w:sz w:val="24"/>
        </w:rPr>
        <w:t xml:space="preserve">   </w:t>
      </w:r>
    </w:p>
    <w:p>
      <w:pPr>
        <w:tabs>
          <w:tab w:val="left" w:pos="6521"/>
        </w:tabs>
        <w:spacing w:line="360" w:lineRule="auto"/>
        <w:outlineLvl w:val="0"/>
        <w:rPr>
          <w:rFonts w:ascii="Arial" w:hAnsi="Arial" w:cs="Arial" w:eastAsiaTheme="minorEastAsia"/>
          <w:sz w:val="24"/>
        </w:rPr>
      </w:pPr>
      <w:r>
        <w:rPr>
          <w:rFonts w:ascii="Arial" w:hAnsi="Arial" w:cs="Arial" w:eastAsiaTheme="minorEastAsia"/>
          <w:sz w:val="24"/>
        </w:rPr>
        <w:pict>
          <v:shape id="_x0000_s1065" o:spid="_x0000_s1065" o:spt="75" type="#_x0000_t75" style="position:absolute;left:0pt;margin-left:32.55pt;margin-top:3.7pt;height:18pt;width:13pt;z-index:251641856;mso-width-relative:page;mso-height-relative:page;" o:ole="t" filled="t" o:preferrelative="t" stroked="f" coordsize="21600,21600">
            <v:path/>
            <v:fill on="t" focussize="0,0"/>
            <v:stroke on="f" joinstyle="miter"/>
            <v:imagedata r:id="rId135" o:title=""/>
            <o:lock v:ext="edit" aspectratio="t"/>
          </v:shape>
          <o:OLEObject Type="Embed" ProgID="Equation.3" ShapeID="_x0000_s1065" DrawAspect="Content" ObjectID="_1468075785" r:id="rId134">
            <o:LockedField>false</o:LockedField>
          </o:OLEObject>
        </w:pict>
      </w:r>
      <w:r>
        <w:rPr>
          <w:rFonts w:ascii="Arial" w:hAnsi="Arial" w:cs="Arial" w:eastAsiaTheme="minorEastAsia"/>
          <w:sz w:val="24"/>
        </w:rPr>
        <w:t xml:space="preserve">          </w:t>
      </w:r>
      <w:r>
        <w:rPr>
          <w:rFonts w:ascii="Arial" w:cs="Arial" w:hAnsiTheme="minorEastAsia" w:eastAsiaTheme="minorEastAsia"/>
          <w:sz w:val="24"/>
        </w:rPr>
        <w:t>－喷嘴中心相对于基准面的高度，</w:t>
      </w:r>
      <w:r>
        <w:rPr>
          <w:rFonts w:ascii="Arial" w:hAnsi="Arial" w:cs="Arial" w:eastAsiaTheme="minorEastAsia"/>
          <w:sz w:val="24"/>
        </w:rPr>
        <w:t>mm</w:t>
      </w:r>
      <w:r>
        <w:rPr>
          <w:rFonts w:ascii="Arial" w:cs="Arial" w:hAnsiTheme="minorEastAsia" w:eastAsiaTheme="minorEastAsia"/>
          <w:sz w:val="24"/>
        </w:rPr>
        <w:t>。</w:t>
      </w:r>
    </w:p>
    <w:p>
      <w:pPr>
        <w:tabs>
          <w:tab w:val="left" w:pos="6521"/>
        </w:tabs>
        <w:spacing w:line="360" w:lineRule="auto"/>
        <w:outlineLvl w:val="0"/>
        <w:rPr>
          <w:rFonts w:ascii="Arial" w:hAnsi="Arial" w:cs="Arial" w:eastAsiaTheme="minorEastAsia"/>
          <w:sz w:val="24"/>
        </w:rPr>
      </w:pPr>
      <w:r>
        <w:rPr>
          <w:rFonts w:hint="eastAsia" w:ascii="Arial" w:hAnsi="Arial" w:cs="Arial" w:eastAsiaTheme="minorEastAsia"/>
          <w:sz w:val="24"/>
        </w:rPr>
        <w:t>C.</w:t>
      </w:r>
      <w:r>
        <w:rPr>
          <w:rFonts w:ascii="Arial" w:hAnsi="Arial" w:cs="Arial" w:eastAsiaTheme="minorEastAsia"/>
          <w:sz w:val="24"/>
        </w:rPr>
        <w:t>1.3</w:t>
      </w:r>
      <w:r>
        <w:rPr>
          <w:rFonts w:hint="eastAsia" w:ascii="Arial" w:hAnsi="Arial" w:cs="Arial" w:eastAsiaTheme="minorEastAsia"/>
          <w:sz w:val="24"/>
        </w:rPr>
        <w:t xml:space="preserve">  </w:t>
      </w:r>
      <w:r>
        <w:rPr>
          <w:rFonts w:ascii="Arial" w:cs="Arial" w:hAnsiTheme="minorEastAsia" w:eastAsiaTheme="minorEastAsia"/>
          <w:sz w:val="24"/>
        </w:rPr>
        <w:t>方差和灵敏系数</w:t>
      </w:r>
    </w:p>
    <w:p>
      <w:pPr>
        <w:tabs>
          <w:tab w:val="left" w:pos="6521"/>
        </w:tabs>
        <w:spacing w:line="360" w:lineRule="auto"/>
        <w:jc w:val="center"/>
        <w:rPr>
          <w:rFonts w:ascii="Arial" w:hAnsi="Arial" w:cs="Arial" w:eastAsiaTheme="minorEastAsia"/>
        </w:rPr>
      </w:pPr>
      <w:r>
        <w:rPr>
          <w:rFonts w:ascii="Arial" w:cs="Arial" w:hAnsiTheme="minorEastAsia" w:eastAsiaTheme="minorEastAsia"/>
          <w:sz w:val="24"/>
        </w:rPr>
        <w:t>方差：</w:t>
      </w:r>
      <w:r>
        <w:rPr>
          <w:rFonts w:ascii="Arial" w:hAnsi="Arial" w:cs="Arial" w:eastAsiaTheme="minorEastAsia"/>
          <w:position w:val="-12"/>
          <w:sz w:val="24"/>
        </w:rPr>
        <w:object>
          <v:shape id="_x0000_i1084" o:spt="75" type="#_x0000_t75" style="height:18.65pt;width:189.75pt;" o:ole="t" filled="f" o:preferrelative="t" stroked="f" coordsize="21600,21600">
            <v:path/>
            <v:fill on="f" focussize="0,0"/>
            <v:stroke on="f" joinstyle="miter"/>
            <v:imagedata r:id="rId137" o:title=""/>
            <o:lock v:ext="edit" aspectratio="t"/>
            <w10:wrap type="none"/>
            <w10:anchorlock/>
          </v:shape>
          <o:OLEObject Type="Embed" ProgID="Equation.3" ShapeID="_x0000_i1084" DrawAspect="Content" ObjectID="_1468075786" r:id="rId136">
            <o:LockedField>false</o:LockedField>
          </o:OLEObject>
        </w:object>
      </w:r>
    </w:p>
    <w:p>
      <w:pPr>
        <w:tabs>
          <w:tab w:val="left" w:pos="6521"/>
        </w:tabs>
        <w:spacing w:line="360" w:lineRule="auto"/>
        <w:jc w:val="left"/>
        <w:rPr>
          <w:rFonts w:ascii="Arial" w:hAnsi="Arial" w:cs="Arial" w:eastAsiaTheme="minorEastAsia"/>
        </w:rPr>
      </w:pPr>
      <w:r>
        <w:rPr>
          <w:rFonts w:ascii="Arial" w:hAnsi="Arial" w:cs="Arial" w:eastAsiaTheme="minorEastAsia"/>
        </w:rPr>
        <w:t xml:space="preserve">    </w:t>
      </w:r>
      <w:r>
        <w:rPr>
          <w:rFonts w:ascii="Arial" w:cs="Arial" w:hAnsiTheme="minorEastAsia" w:eastAsiaTheme="minorEastAsia"/>
          <w:sz w:val="24"/>
        </w:rPr>
        <w:t>灵敏系数：</w:t>
      </w:r>
      <w:r>
        <w:rPr>
          <w:rFonts w:ascii="Arial" w:hAnsi="Arial" w:cs="Arial" w:eastAsiaTheme="minorEastAsia"/>
          <w:sz w:val="24"/>
        </w:rPr>
        <w:t xml:space="preserve">                    </w:t>
      </w:r>
      <w:r>
        <w:rPr>
          <w:rFonts w:ascii="Arial" w:hAnsi="Arial" w:cs="Arial" w:eastAsiaTheme="minorEastAsia"/>
          <w:position w:val="-30"/>
        </w:rPr>
        <w:object>
          <v:shape id="_x0000_i1085" o:spt="75" type="#_x0000_t75" style="height:33.9pt;width:71.15pt;" o:ole="t" filled="f" o:preferrelative="t" stroked="f" coordsize="21600,21600">
            <v:path/>
            <v:fill on="f" focussize="0,0"/>
            <v:stroke on="f" joinstyle="miter"/>
            <v:imagedata r:id="rId139" o:title=""/>
            <o:lock v:ext="edit" aspectratio="t"/>
            <w10:wrap type="none"/>
            <w10:anchorlock/>
          </v:shape>
          <o:OLEObject Type="Embed" ProgID="Equation.3" ShapeID="_x0000_i1085" DrawAspect="Content" ObjectID="_1468075787" r:id="rId138">
            <o:LockedField>false</o:LockedField>
          </o:OLEObject>
        </w:object>
      </w:r>
    </w:p>
    <w:p>
      <w:pPr>
        <w:tabs>
          <w:tab w:val="left" w:pos="6521"/>
        </w:tabs>
        <w:spacing w:line="360" w:lineRule="auto"/>
        <w:jc w:val="left"/>
        <w:rPr>
          <w:rFonts w:ascii="Arial" w:hAnsi="Arial" w:cs="Arial" w:eastAsiaTheme="minorEastAsia"/>
          <w:sz w:val="24"/>
        </w:rPr>
      </w:pPr>
      <w:r>
        <w:rPr>
          <w:rFonts w:ascii="Arial" w:hAnsi="Arial" w:cs="Arial" w:eastAsiaTheme="minorEastAsia"/>
        </w:rPr>
        <w:t xml:space="preserve">                                      </w:t>
      </w:r>
      <w:r>
        <w:rPr>
          <w:rFonts w:ascii="Arial" w:hAnsi="Arial" w:cs="Arial" w:eastAsiaTheme="minorEastAsia"/>
          <w:position w:val="-30"/>
        </w:rPr>
        <w:object>
          <v:shape id="_x0000_i1086" o:spt="75" type="#_x0000_t75" style="height:33.9pt;width:80.45pt;" o:ole="t" filled="f" o:preferrelative="t" stroked="f" coordsize="21600,21600">
            <v:path/>
            <v:fill on="f" focussize="0,0"/>
            <v:stroke on="f" joinstyle="miter"/>
            <v:imagedata r:id="rId141" o:title=""/>
            <o:lock v:ext="edit" aspectratio="t"/>
            <w10:wrap type="none"/>
            <w10:anchorlock/>
          </v:shape>
          <o:OLEObject Type="Embed" ProgID="Equation.3" ShapeID="_x0000_i1086" DrawAspect="Content" ObjectID="_1468075788" r:id="rId140">
            <o:LockedField>false</o:LockedField>
          </o:OLEObject>
        </w:object>
      </w:r>
    </w:p>
    <w:p>
      <w:pPr>
        <w:tabs>
          <w:tab w:val="left" w:pos="6521"/>
        </w:tabs>
        <w:spacing w:line="360" w:lineRule="auto"/>
        <w:rPr>
          <w:rFonts w:ascii="Arial" w:hAnsi="Arial" w:cs="Arial" w:eastAsiaTheme="minorEastAsia"/>
          <w:sz w:val="24"/>
        </w:rPr>
      </w:pPr>
      <w:r>
        <w:rPr>
          <w:rFonts w:hint="eastAsia" w:ascii="Arial" w:hAnsi="Arial" w:cs="Arial" w:eastAsiaTheme="minorEastAsia"/>
          <w:sz w:val="24"/>
        </w:rPr>
        <w:t>C.</w:t>
      </w:r>
      <w:r>
        <w:rPr>
          <w:rFonts w:ascii="Arial" w:hAnsi="Arial" w:cs="Arial" w:eastAsiaTheme="minorEastAsia"/>
          <w:sz w:val="24"/>
        </w:rPr>
        <w:t>1.4</w:t>
      </w:r>
      <w:r>
        <w:rPr>
          <w:rFonts w:hint="eastAsia" w:ascii="Arial" w:hAnsi="Arial" w:cs="Arial" w:eastAsiaTheme="minorEastAsia"/>
          <w:sz w:val="24"/>
        </w:rPr>
        <w:t xml:space="preserve">  </w:t>
      </w:r>
      <w:r>
        <w:rPr>
          <w:rFonts w:ascii="Arial" w:cs="Arial" w:hAnsiTheme="minorEastAsia" w:eastAsiaTheme="minorEastAsia"/>
          <w:sz w:val="24"/>
        </w:rPr>
        <w:t>各输入量的标准不确定度评定</w:t>
      </w:r>
    </w:p>
    <w:p>
      <w:pPr>
        <w:tabs>
          <w:tab w:val="left" w:pos="6521"/>
        </w:tabs>
        <w:spacing w:line="360" w:lineRule="auto"/>
        <w:rPr>
          <w:rFonts w:ascii="Arial" w:hAnsi="Arial" w:cs="Arial" w:eastAsiaTheme="minorEastAsia"/>
          <w:sz w:val="24"/>
        </w:rPr>
      </w:pPr>
      <w:r>
        <w:rPr>
          <w:rFonts w:hint="eastAsia" w:ascii="Arial" w:hAnsi="Arial" w:cs="Arial" w:eastAsiaTheme="minorEastAsia"/>
          <w:sz w:val="24"/>
        </w:rPr>
        <w:t>C.</w:t>
      </w:r>
      <w:r>
        <w:rPr>
          <w:rFonts w:ascii="Arial" w:hAnsi="Arial" w:cs="Arial" w:eastAsiaTheme="minorEastAsia"/>
          <w:sz w:val="24"/>
        </w:rPr>
        <w:t>1.4.1</w:t>
      </w:r>
      <w:r>
        <w:rPr>
          <w:rFonts w:hint="eastAsia" w:ascii="Arial" w:hAnsi="Arial" w:cs="Arial" w:eastAsiaTheme="minorEastAsia"/>
          <w:sz w:val="24"/>
        </w:rPr>
        <w:t xml:space="preserve">  </w:t>
      </w:r>
      <w:r>
        <w:rPr>
          <w:rFonts w:ascii="Arial" w:cs="Arial" w:hAnsiTheme="minorEastAsia" w:eastAsiaTheme="minorEastAsia"/>
          <w:sz w:val="24"/>
        </w:rPr>
        <w:t>输入量</w:t>
      </w:r>
      <w:r>
        <w:rPr>
          <w:rFonts w:ascii="Arial" w:hAnsi="Arial" w:cs="Arial" w:eastAsiaTheme="minorEastAsia"/>
          <w:position w:val="-10"/>
          <w:sz w:val="24"/>
        </w:rPr>
        <w:object>
          <v:shape id="_x0000_i1087" o:spt="75" type="#_x0000_t75" style="height:16.95pt;width:11.85pt;" o:ole="t" filled="f" o:preferrelative="t" stroked="f" coordsize="21600,21600">
            <v:path/>
            <v:fill on="f" focussize="0,0"/>
            <v:stroke on="f" joinstyle="miter"/>
            <v:imagedata r:id="rId143" o:title=""/>
            <o:lock v:ext="edit" aspectratio="t"/>
            <w10:wrap type="none"/>
            <w10:anchorlock/>
          </v:shape>
          <o:OLEObject Type="Embed" ProgID="Equation.3" ShapeID="_x0000_i1087" DrawAspect="Content" ObjectID="_1468075789" r:id="rId142">
            <o:LockedField>false</o:LockedField>
          </o:OLEObject>
        </w:object>
      </w:r>
      <w:r>
        <w:rPr>
          <w:rFonts w:ascii="Arial" w:cs="Arial" w:hAnsiTheme="minorEastAsia" w:eastAsiaTheme="minorEastAsia"/>
          <w:sz w:val="24"/>
        </w:rPr>
        <w:t>的标准不确定度</w:t>
      </w:r>
      <w:r>
        <w:rPr>
          <w:rFonts w:ascii="Arial" w:hAnsi="Arial" w:cs="Arial" w:eastAsiaTheme="minorEastAsia"/>
          <w:position w:val="-10"/>
          <w:sz w:val="24"/>
        </w:rPr>
        <w:object>
          <v:shape id="_x0000_i1088" o:spt="75" type="#_x0000_t75" style="height:16.95pt;width:27.95pt;" o:ole="t" filled="f" o:preferrelative="t" stroked="f" coordsize="21600,21600">
            <v:path/>
            <v:fill on="f" focussize="0,0"/>
            <v:stroke on="f" joinstyle="miter"/>
            <v:imagedata r:id="rId145" o:title=""/>
            <o:lock v:ext="edit" aspectratio="t"/>
            <w10:wrap type="none"/>
            <w10:anchorlock/>
          </v:shape>
          <o:OLEObject Type="Embed" ProgID="Equation.3" ShapeID="_x0000_i1088" DrawAspect="Content" ObjectID="_1468075790" r:id="rId144">
            <o:LockedField>false</o:LockedField>
          </o:OLEObject>
        </w:object>
      </w:r>
      <w:r>
        <w:rPr>
          <w:rFonts w:ascii="Arial" w:cs="Arial" w:hAnsiTheme="minorEastAsia" w:eastAsiaTheme="minorEastAsia"/>
          <w:sz w:val="24"/>
        </w:rPr>
        <w:t>的评定</w:t>
      </w:r>
    </w:p>
    <w:p>
      <w:pPr>
        <w:spacing w:line="360" w:lineRule="auto"/>
        <w:rPr>
          <w:rFonts w:ascii="Arial" w:cs="Arial" w:hAnsiTheme="minorEastAsia" w:eastAsiaTheme="minorEastAsia"/>
          <w:sz w:val="24"/>
        </w:rPr>
      </w:pPr>
      <w:r>
        <w:rPr>
          <w:rFonts w:ascii="Arial" w:hAnsi="Arial" w:cs="Arial" w:eastAsiaTheme="minorEastAsia"/>
          <w:sz w:val="24"/>
        </w:rPr>
        <w:pict>
          <v:shape id="_x0000_s1069" o:spid="_x0000_s1069" o:spt="75" type="#_x0000_t75" style="position:absolute;left:0pt;margin-left:25.55pt;margin-top:5.7pt;height:17pt;width:28pt;z-index:251642880;mso-width-relative:page;mso-height-relative:page;" o:ole="t" filled="t" o:preferrelative="t" stroked="f" coordsize="21600,21600">
            <v:path/>
            <v:fill on="t" focussize="0,0"/>
            <v:stroke on="f" joinstyle="miter"/>
            <v:imagedata r:id="rId147" o:title=""/>
            <o:lock v:ext="edit" aspectratio="t"/>
          </v:shape>
          <o:OLEObject Type="Embed" ProgID="Equation.3" ShapeID="_x0000_s1069" DrawAspect="Content" ObjectID="_1468075791" r:id="rId146">
            <o:LockedField>false</o:LockedField>
          </o:OLEObject>
        </w:pict>
      </w:r>
      <w:r>
        <w:rPr>
          <w:rFonts w:ascii="Arial" w:hAnsi="Arial" w:cs="Arial" w:eastAsiaTheme="minorEastAsia"/>
          <w:sz w:val="24"/>
        </w:rPr>
        <w:t xml:space="preserve">          </w:t>
      </w:r>
      <w:r>
        <w:rPr>
          <w:rFonts w:ascii="Arial" w:cs="Arial" w:hAnsiTheme="minorEastAsia" w:eastAsiaTheme="minorEastAsia"/>
          <w:sz w:val="24"/>
        </w:rPr>
        <w:t>来源于测量设备重复性引入标准不确定度在重复性条件下，对喷嘴中心相对于基准面的高度连续测量</w:t>
      </w:r>
      <w:r>
        <w:rPr>
          <w:rFonts w:ascii="Arial" w:hAnsi="Arial" w:cs="Arial" w:eastAsiaTheme="minorEastAsia"/>
          <w:sz w:val="24"/>
        </w:rPr>
        <w:t>10</w:t>
      </w:r>
      <w:r>
        <w:rPr>
          <w:rFonts w:ascii="Arial" w:cs="Arial" w:hAnsiTheme="minorEastAsia" w:eastAsiaTheme="minorEastAsia"/>
          <w:sz w:val="24"/>
        </w:rPr>
        <w:t>次，得到测量列</w:t>
      </w:r>
      <w:r>
        <w:rPr>
          <w:rFonts w:ascii="Arial" w:hAnsi="Arial" w:cs="Arial" w:eastAsiaTheme="minorEastAsia"/>
          <w:sz w:val="24"/>
        </w:rPr>
        <w:t>(mm)</w:t>
      </w:r>
      <w:r>
        <w:rPr>
          <w:rFonts w:ascii="Arial" w:cs="Arial" w:hAnsiTheme="minorEastAsia" w:eastAsiaTheme="minorEastAsia"/>
          <w:sz w:val="24"/>
        </w:rPr>
        <w:t>：</w:t>
      </w:r>
    </w:p>
    <w:tbl>
      <w:tblPr>
        <w:tblStyle w:val="21"/>
        <w:tblpPr w:leftFromText="180" w:rightFromText="180" w:vertAnchor="text" w:tblpXSpec="center" w:tblpY="1"/>
        <w:tblOverlap w:val="never"/>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2"/>
        <w:gridCol w:w="720"/>
        <w:gridCol w:w="720"/>
        <w:gridCol w:w="719"/>
        <w:gridCol w:w="721"/>
        <w:gridCol w:w="720"/>
        <w:gridCol w:w="714"/>
        <w:gridCol w:w="714"/>
        <w:gridCol w:w="714"/>
        <w:gridCol w:w="714"/>
        <w:gridCol w:w="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1372" w:type="dxa"/>
          </w:tcPr>
          <w:p>
            <w:pPr>
              <w:spacing w:line="360" w:lineRule="auto"/>
              <w:jc w:val="center"/>
              <w:rPr>
                <w:rFonts w:ascii="Arial" w:hAnsi="Arial" w:cs="Arial" w:eastAsiaTheme="minorEastAsia"/>
                <w:szCs w:val="21"/>
              </w:rPr>
            </w:pPr>
            <w:r>
              <w:rPr>
                <w:rFonts w:ascii="Arial" w:cs="Arial" w:hAnsiTheme="minorEastAsia" w:eastAsiaTheme="minorEastAsia"/>
                <w:szCs w:val="21"/>
              </w:rPr>
              <w:t>次数</w:t>
            </w:r>
          </w:p>
        </w:tc>
        <w:tc>
          <w:tcPr>
            <w:tcW w:w="720" w:type="dxa"/>
            <w:vAlign w:val="center"/>
          </w:tcPr>
          <w:p>
            <w:pPr>
              <w:spacing w:line="360" w:lineRule="auto"/>
              <w:jc w:val="center"/>
              <w:rPr>
                <w:rFonts w:ascii="Arial" w:hAnsi="Arial" w:cs="Arial" w:eastAsiaTheme="minorEastAsia"/>
                <w:szCs w:val="21"/>
              </w:rPr>
            </w:pPr>
            <w:r>
              <w:rPr>
                <w:rFonts w:ascii="Arial" w:hAnsi="Arial" w:cs="Arial" w:eastAsiaTheme="minorEastAsia"/>
                <w:szCs w:val="21"/>
              </w:rPr>
              <w:t>1</w:t>
            </w:r>
          </w:p>
        </w:tc>
        <w:tc>
          <w:tcPr>
            <w:tcW w:w="720" w:type="dxa"/>
            <w:vAlign w:val="center"/>
          </w:tcPr>
          <w:p>
            <w:pPr>
              <w:spacing w:line="360" w:lineRule="auto"/>
              <w:jc w:val="center"/>
              <w:rPr>
                <w:rFonts w:ascii="Arial" w:hAnsi="Arial" w:cs="Arial" w:eastAsiaTheme="minorEastAsia"/>
                <w:szCs w:val="21"/>
              </w:rPr>
            </w:pPr>
            <w:r>
              <w:rPr>
                <w:rFonts w:ascii="Arial" w:hAnsi="Arial" w:cs="Arial" w:eastAsiaTheme="minorEastAsia"/>
                <w:szCs w:val="21"/>
              </w:rPr>
              <w:t>2</w:t>
            </w:r>
          </w:p>
        </w:tc>
        <w:tc>
          <w:tcPr>
            <w:tcW w:w="719" w:type="dxa"/>
            <w:vAlign w:val="center"/>
          </w:tcPr>
          <w:p>
            <w:pPr>
              <w:spacing w:line="360" w:lineRule="auto"/>
              <w:jc w:val="center"/>
              <w:rPr>
                <w:rFonts w:ascii="Arial" w:hAnsi="Arial" w:cs="Arial" w:eastAsiaTheme="minorEastAsia"/>
                <w:szCs w:val="21"/>
              </w:rPr>
            </w:pPr>
            <w:r>
              <w:rPr>
                <w:rFonts w:ascii="Arial" w:hAnsi="Arial" w:cs="Arial" w:eastAsiaTheme="minorEastAsia"/>
                <w:szCs w:val="21"/>
              </w:rPr>
              <w:t>3</w:t>
            </w:r>
          </w:p>
        </w:tc>
        <w:tc>
          <w:tcPr>
            <w:tcW w:w="721" w:type="dxa"/>
            <w:vAlign w:val="center"/>
          </w:tcPr>
          <w:p>
            <w:pPr>
              <w:spacing w:line="360" w:lineRule="auto"/>
              <w:jc w:val="center"/>
              <w:rPr>
                <w:rFonts w:ascii="Arial" w:hAnsi="Arial" w:cs="Arial" w:eastAsiaTheme="minorEastAsia"/>
                <w:szCs w:val="21"/>
              </w:rPr>
            </w:pPr>
            <w:r>
              <w:rPr>
                <w:rFonts w:ascii="Arial" w:hAnsi="Arial" w:cs="Arial" w:eastAsiaTheme="minorEastAsia"/>
                <w:szCs w:val="21"/>
              </w:rPr>
              <w:t>4</w:t>
            </w:r>
          </w:p>
        </w:tc>
        <w:tc>
          <w:tcPr>
            <w:tcW w:w="720" w:type="dxa"/>
            <w:vAlign w:val="center"/>
          </w:tcPr>
          <w:p>
            <w:pPr>
              <w:spacing w:line="360" w:lineRule="auto"/>
              <w:jc w:val="center"/>
              <w:rPr>
                <w:rFonts w:ascii="Arial" w:hAnsi="Arial" w:cs="Arial" w:eastAsiaTheme="minorEastAsia"/>
                <w:szCs w:val="21"/>
              </w:rPr>
            </w:pPr>
            <w:r>
              <w:rPr>
                <w:rFonts w:ascii="Arial" w:hAnsi="Arial" w:cs="Arial" w:eastAsiaTheme="minorEastAsia"/>
                <w:szCs w:val="21"/>
              </w:rPr>
              <w:t>5</w:t>
            </w:r>
          </w:p>
        </w:tc>
        <w:tc>
          <w:tcPr>
            <w:tcW w:w="714" w:type="dxa"/>
            <w:vAlign w:val="center"/>
          </w:tcPr>
          <w:p>
            <w:pPr>
              <w:jc w:val="center"/>
              <w:rPr>
                <w:rFonts w:ascii="Arial" w:hAnsi="Arial" w:cs="Arial" w:eastAsiaTheme="minorEastAsia"/>
                <w:szCs w:val="21"/>
              </w:rPr>
            </w:pPr>
            <w:r>
              <w:rPr>
                <w:rFonts w:ascii="Arial" w:hAnsi="Arial" w:cs="Arial" w:eastAsiaTheme="minorEastAsia"/>
                <w:szCs w:val="21"/>
              </w:rPr>
              <w:t>6</w:t>
            </w:r>
          </w:p>
        </w:tc>
        <w:tc>
          <w:tcPr>
            <w:tcW w:w="714" w:type="dxa"/>
            <w:vAlign w:val="center"/>
          </w:tcPr>
          <w:p>
            <w:pPr>
              <w:jc w:val="center"/>
              <w:rPr>
                <w:rFonts w:ascii="Arial" w:hAnsi="Arial" w:cs="Arial" w:eastAsiaTheme="minorEastAsia"/>
                <w:szCs w:val="21"/>
              </w:rPr>
            </w:pPr>
            <w:r>
              <w:rPr>
                <w:rFonts w:ascii="Arial" w:hAnsi="Arial" w:cs="Arial" w:eastAsiaTheme="minorEastAsia"/>
                <w:szCs w:val="21"/>
              </w:rPr>
              <w:t>7</w:t>
            </w:r>
          </w:p>
        </w:tc>
        <w:tc>
          <w:tcPr>
            <w:tcW w:w="714" w:type="dxa"/>
            <w:vAlign w:val="center"/>
          </w:tcPr>
          <w:p>
            <w:pPr>
              <w:jc w:val="center"/>
              <w:rPr>
                <w:rFonts w:ascii="Arial" w:hAnsi="Arial" w:cs="Arial" w:eastAsiaTheme="minorEastAsia"/>
                <w:szCs w:val="21"/>
              </w:rPr>
            </w:pPr>
            <w:r>
              <w:rPr>
                <w:rFonts w:ascii="Arial" w:hAnsi="Arial" w:cs="Arial" w:eastAsiaTheme="minorEastAsia"/>
                <w:szCs w:val="21"/>
              </w:rPr>
              <w:t>8</w:t>
            </w:r>
          </w:p>
        </w:tc>
        <w:tc>
          <w:tcPr>
            <w:tcW w:w="714" w:type="dxa"/>
            <w:vAlign w:val="center"/>
          </w:tcPr>
          <w:p>
            <w:pPr>
              <w:jc w:val="center"/>
              <w:rPr>
                <w:rFonts w:ascii="Arial" w:hAnsi="Arial" w:cs="Arial" w:eastAsiaTheme="minorEastAsia"/>
                <w:szCs w:val="21"/>
              </w:rPr>
            </w:pPr>
            <w:r>
              <w:rPr>
                <w:rFonts w:ascii="Arial" w:hAnsi="Arial" w:cs="Arial" w:eastAsiaTheme="minorEastAsia"/>
                <w:szCs w:val="21"/>
              </w:rPr>
              <w:t>9</w:t>
            </w:r>
          </w:p>
        </w:tc>
        <w:tc>
          <w:tcPr>
            <w:tcW w:w="694" w:type="dxa"/>
            <w:vAlign w:val="center"/>
          </w:tcPr>
          <w:p>
            <w:pPr>
              <w:jc w:val="center"/>
              <w:rPr>
                <w:rFonts w:ascii="Arial" w:hAnsi="Arial" w:cs="Arial" w:eastAsiaTheme="minorEastAsia"/>
                <w:szCs w:val="21"/>
              </w:rPr>
            </w:pPr>
            <w:r>
              <w:rPr>
                <w:rFonts w:ascii="Arial" w:hAnsi="Arial" w:cs="Arial" w:eastAsia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jc w:val="center"/>
        </w:trPr>
        <w:tc>
          <w:tcPr>
            <w:tcW w:w="1372" w:type="dxa"/>
            <w:vAlign w:val="center"/>
          </w:tcPr>
          <w:p>
            <w:pPr>
              <w:jc w:val="center"/>
              <w:rPr>
                <w:rFonts w:ascii="Arial" w:hAnsi="Arial" w:cs="Arial" w:eastAsiaTheme="minorEastAsia"/>
                <w:szCs w:val="21"/>
              </w:rPr>
            </w:pPr>
            <w:r>
              <w:rPr>
                <w:rFonts w:ascii="Arial" w:cs="Arial" w:hAnsiTheme="minorEastAsia" w:eastAsiaTheme="minorEastAsia"/>
                <w:szCs w:val="21"/>
              </w:rPr>
              <w:t>长度</w:t>
            </w:r>
            <w:r>
              <w:rPr>
                <w:rFonts w:ascii="Arial" w:hAnsi="Arial" w:cs="Arial" w:eastAsiaTheme="minorEastAsia"/>
                <w:szCs w:val="21"/>
              </w:rPr>
              <w:t>(mm)</w:t>
            </w:r>
          </w:p>
        </w:tc>
        <w:tc>
          <w:tcPr>
            <w:tcW w:w="720" w:type="dxa"/>
            <w:vAlign w:val="center"/>
          </w:tcPr>
          <w:p>
            <w:pPr>
              <w:jc w:val="center"/>
              <w:rPr>
                <w:rFonts w:ascii="Arial" w:hAnsi="Arial" w:cs="Arial" w:eastAsiaTheme="minorEastAsia"/>
                <w:szCs w:val="21"/>
              </w:rPr>
            </w:pPr>
            <w:r>
              <w:rPr>
                <w:rFonts w:hint="eastAsia" w:ascii="Arial" w:hAnsi="Arial" w:cs="Arial" w:eastAsiaTheme="minorEastAsia"/>
                <w:szCs w:val="21"/>
              </w:rPr>
              <w:t>142</w:t>
            </w:r>
          </w:p>
        </w:tc>
        <w:tc>
          <w:tcPr>
            <w:tcW w:w="720" w:type="dxa"/>
            <w:vAlign w:val="center"/>
          </w:tcPr>
          <w:p>
            <w:pPr>
              <w:jc w:val="center"/>
              <w:rPr>
                <w:rFonts w:ascii="Arial" w:hAnsi="Arial" w:cs="Arial" w:eastAsiaTheme="minorEastAsia"/>
                <w:szCs w:val="21"/>
              </w:rPr>
            </w:pPr>
            <w:r>
              <w:rPr>
                <w:rFonts w:hint="eastAsia" w:ascii="Arial" w:hAnsi="Arial" w:cs="Arial" w:eastAsiaTheme="minorEastAsia"/>
                <w:szCs w:val="21"/>
              </w:rPr>
              <w:t>142</w:t>
            </w:r>
          </w:p>
        </w:tc>
        <w:tc>
          <w:tcPr>
            <w:tcW w:w="719" w:type="dxa"/>
            <w:vAlign w:val="center"/>
          </w:tcPr>
          <w:p>
            <w:pPr>
              <w:jc w:val="center"/>
              <w:rPr>
                <w:rFonts w:ascii="Arial" w:hAnsi="Arial" w:cs="Arial" w:eastAsiaTheme="minorEastAsia"/>
              </w:rPr>
            </w:pPr>
            <w:r>
              <w:rPr>
                <w:rFonts w:hint="eastAsia" w:ascii="Arial" w:hAnsi="Arial" w:cs="Arial" w:eastAsiaTheme="minorEastAsia"/>
              </w:rPr>
              <w:t>142</w:t>
            </w:r>
          </w:p>
        </w:tc>
        <w:tc>
          <w:tcPr>
            <w:tcW w:w="721" w:type="dxa"/>
            <w:vAlign w:val="center"/>
          </w:tcPr>
          <w:p>
            <w:pPr>
              <w:jc w:val="center"/>
              <w:rPr>
                <w:rFonts w:ascii="Arial" w:hAnsi="Arial" w:cs="Arial" w:eastAsiaTheme="minorEastAsia"/>
              </w:rPr>
            </w:pPr>
            <w:r>
              <w:rPr>
                <w:rFonts w:hint="eastAsia" w:ascii="Arial" w:hAnsi="Arial" w:cs="Arial" w:eastAsiaTheme="minorEastAsia"/>
              </w:rPr>
              <w:t>143</w:t>
            </w:r>
          </w:p>
        </w:tc>
        <w:tc>
          <w:tcPr>
            <w:tcW w:w="720" w:type="dxa"/>
            <w:vAlign w:val="center"/>
          </w:tcPr>
          <w:p>
            <w:pPr>
              <w:jc w:val="center"/>
              <w:rPr>
                <w:rFonts w:ascii="Arial" w:hAnsi="Arial" w:cs="Arial" w:eastAsiaTheme="minorEastAsia"/>
              </w:rPr>
            </w:pPr>
            <w:r>
              <w:rPr>
                <w:rFonts w:hint="eastAsia" w:ascii="Arial" w:hAnsi="Arial" w:cs="Arial" w:eastAsiaTheme="minorEastAsia"/>
              </w:rPr>
              <w:t>142</w:t>
            </w:r>
          </w:p>
        </w:tc>
        <w:tc>
          <w:tcPr>
            <w:tcW w:w="714" w:type="dxa"/>
            <w:vAlign w:val="center"/>
          </w:tcPr>
          <w:p>
            <w:pPr>
              <w:jc w:val="center"/>
              <w:rPr>
                <w:rFonts w:ascii="Arial" w:hAnsi="Arial" w:cs="Arial" w:eastAsiaTheme="minorEastAsia"/>
              </w:rPr>
            </w:pPr>
            <w:r>
              <w:rPr>
                <w:rFonts w:hint="eastAsia" w:ascii="Arial" w:hAnsi="Arial" w:cs="Arial" w:eastAsiaTheme="minorEastAsia"/>
              </w:rPr>
              <w:t>142</w:t>
            </w:r>
          </w:p>
        </w:tc>
        <w:tc>
          <w:tcPr>
            <w:tcW w:w="714" w:type="dxa"/>
            <w:vAlign w:val="center"/>
          </w:tcPr>
          <w:p>
            <w:pPr>
              <w:jc w:val="center"/>
              <w:rPr>
                <w:rFonts w:ascii="Arial" w:hAnsi="Arial" w:cs="Arial" w:eastAsiaTheme="minorEastAsia"/>
              </w:rPr>
            </w:pPr>
            <w:r>
              <w:rPr>
                <w:rFonts w:hint="eastAsia" w:ascii="Arial" w:hAnsi="Arial" w:cs="Arial" w:eastAsiaTheme="minorEastAsia"/>
              </w:rPr>
              <w:t>142</w:t>
            </w:r>
          </w:p>
        </w:tc>
        <w:tc>
          <w:tcPr>
            <w:tcW w:w="714" w:type="dxa"/>
            <w:vAlign w:val="center"/>
          </w:tcPr>
          <w:p>
            <w:pPr>
              <w:jc w:val="center"/>
              <w:rPr>
                <w:rFonts w:ascii="Arial" w:hAnsi="Arial" w:cs="Arial" w:eastAsiaTheme="minorEastAsia"/>
              </w:rPr>
            </w:pPr>
            <w:r>
              <w:rPr>
                <w:rFonts w:hint="eastAsia" w:ascii="Arial" w:hAnsi="Arial" w:cs="Arial" w:eastAsiaTheme="minorEastAsia"/>
              </w:rPr>
              <w:t>143</w:t>
            </w:r>
          </w:p>
        </w:tc>
        <w:tc>
          <w:tcPr>
            <w:tcW w:w="714" w:type="dxa"/>
            <w:vAlign w:val="center"/>
          </w:tcPr>
          <w:p>
            <w:pPr>
              <w:jc w:val="center"/>
              <w:rPr>
                <w:rFonts w:ascii="Arial" w:hAnsi="Arial" w:cs="Arial" w:eastAsiaTheme="minorEastAsia"/>
              </w:rPr>
            </w:pPr>
            <w:r>
              <w:rPr>
                <w:rFonts w:hint="eastAsia" w:ascii="Arial" w:hAnsi="Arial" w:cs="Arial" w:eastAsiaTheme="minorEastAsia"/>
              </w:rPr>
              <w:t>142</w:t>
            </w:r>
          </w:p>
        </w:tc>
        <w:tc>
          <w:tcPr>
            <w:tcW w:w="694" w:type="dxa"/>
            <w:vAlign w:val="center"/>
          </w:tcPr>
          <w:p>
            <w:pPr>
              <w:jc w:val="center"/>
              <w:rPr>
                <w:rFonts w:ascii="Arial" w:hAnsi="Arial" w:cs="Arial" w:eastAsiaTheme="minorEastAsia"/>
              </w:rPr>
            </w:pPr>
            <w:r>
              <w:rPr>
                <w:rFonts w:hint="eastAsia" w:ascii="Arial" w:hAnsi="Arial" w:cs="Arial" w:eastAsiaTheme="minorEastAsia"/>
              </w:rPr>
              <w:t>142</w:t>
            </w:r>
          </w:p>
        </w:tc>
      </w:tr>
    </w:tbl>
    <w:p>
      <w:pPr>
        <w:rPr>
          <w:rFonts w:ascii="Arial" w:hAnsi="Arial" w:cs="Arial" w:eastAsiaTheme="minorEastAsia"/>
          <w:sz w:val="24"/>
        </w:rPr>
      </w:pPr>
    </w:p>
    <w:p>
      <w:pPr>
        <w:rPr>
          <w:rFonts w:ascii="Arial" w:hAnsi="Arial" w:cs="Arial" w:eastAsiaTheme="minorEastAsia"/>
          <w:sz w:val="24"/>
        </w:rPr>
      </w:pPr>
      <w:r>
        <w:rPr>
          <w:rFonts w:ascii="Arial" w:cs="Arial" w:hAnsiTheme="minorEastAsia" w:eastAsiaTheme="minorEastAsia"/>
          <w:sz w:val="24"/>
        </w:rPr>
        <w:t>喷嘴中心相对于基准面的高度单次测量结果的平均值：</w:t>
      </w:r>
    </w:p>
    <w:p>
      <w:pPr>
        <w:rPr>
          <w:rFonts w:ascii="Arial" w:hAnsi="Arial" w:cs="Arial" w:eastAsiaTheme="minorEastAsia"/>
          <w:sz w:val="24"/>
        </w:rPr>
      </w:pPr>
      <w:r>
        <w:rPr>
          <w:rFonts w:ascii="Arial" w:hAnsi="Arial" w:cs="Arial" w:eastAsiaTheme="minorEastAsia"/>
          <w:sz w:val="24"/>
        </w:rPr>
        <w:pict>
          <v:shape id="_x0000_s1283" o:spid="_x0000_s1283" o:spt="75" type="#_x0000_t75" style="position:absolute;left:0pt;margin-left:165.95pt;margin-top:0.1pt;height:48pt;width:111pt;z-index:251683840;mso-width-relative:page;mso-height-relative:page;" o:ole="t" filled="t" o:preferrelative="t" stroked="f" coordsize="21600,21600">
            <v:path/>
            <v:fill on="t" focussize="0,0"/>
            <v:stroke on="f" joinstyle="miter"/>
            <v:imagedata r:id="rId149" o:title=""/>
            <o:lock v:ext="edit" aspectratio="t"/>
          </v:shape>
          <o:OLEObject Type="Embed" ProgID="Equation.3" ShapeID="_x0000_s1283" DrawAspect="Content" ObjectID="_1468075792" r:id="rId148">
            <o:LockedField>false</o:LockedField>
          </o:OLEObject>
        </w:pict>
      </w:r>
    </w:p>
    <w:p>
      <w:pPr>
        <w:rPr>
          <w:rFonts w:ascii="Arial" w:hAnsi="Arial" w:cs="Arial" w:eastAsiaTheme="minorEastAsia"/>
          <w:sz w:val="18"/>
          <w:szCs w:val="18"/>
        </w:rPr>
      </w:pPr>
    </w:p>
    <w:p>
      <w:pPr>
        <w:rPr>
          <w:rFonts w:ascii="Arial" w:hAnsi="Arial" w:cs="Arial" w:eastAsiaTheme="minorEastAsia"/>
          <w:sz w:val="24"/>
        </w:rPr>
      </w:pPr>
      <w:r>
        <w:rPr>
          <w:rFonts w:ascii="Arial" w:hAnsi="Arial" w:cs="Arial" w:eastAsiaTheme="minorEastAsia"/>
          <w:sz w:val="24"/>
        </w:rPr>
        <w:t xml:space="preserve"> </w:t>
      </w:r>
    </w:p>
    <w:p>
      <w:pPr>
        <w:ind w:left="2880" w:hanging="2880" w:hangingChars="1200"/>
        <w:jc w:val="left"/>
        <w:rPr>
          <w:rFonts w:ascii="Arial" w:hAnsi="Arial" w:cs="Arial" w:eastAsiaTheme="minorEastAsia"/>
          <w:sz w:val="24"/>
        </w:rPr>
      </w:pPr>
      <w:r>
        <w:rPr>
          <w:rFonts w:ascii="Arial" w:hAnsi="Arial" w:cs="Arial" w:eastAsiaTheme="minorEastAsia"/>
          <w:sz w:val="24"/>
        </w:rPr>
        <w:pict>
          <v:shape id="_x0000_s1284" o:spid="_x0000_s1284" o:spt="75" type="#_x0000_t75" style="position:absolute;left:0pt;margin-left:146.9pt;margin-top:12pt;height:52pt;width:167pt;z-index:251684864;mso-width-relative:page;mso-height-relative:page;" o:ole="t" filled="t" o:preferrelative="t" stroked="f" coordsize="21600,21600">
            <v:path/>
            <v:fill on="t" focussize="0,0"/>
            <v:stroke on="f" joinstyle="miter"/>
            <v:imagedata r:id="rId151" o:title=""/>
            <o:lock v:ext="edit" aspectratio="t"/>
          </v:shape>
          <o:OLEObject Type="Embed" ProgID="Equation.3" ShapeID="_x0000_s1284" DrawAspect="Content" ObjectID="_1468075793" r:id="rId150">
            <o:LockedField>false</o:LockedField>
          </o:OLEObject>
        </w:pict>
      </w:r>
      <w:r>
        <w:rPr>
          <w:rFonts w:ascii="Arial" w:cs="Arial" w:hAnsiTheme="minorEastAsia" w:eastAsiaTheme="minorEastAsia"/>
          <w:sz w:val="24"/>
        </w:rPr>
        <w:t>实验标准偏差：</w:t>
      </w:r>
    </w:p>
    <w:p>
      <w:pPr>
        <w:ind w:left="2880" w:hanging="2880" w:hangingChars="1200"/>
        <w:jc w:val="left"/>
        <w:rPr>
          <w:rFonts w:ascii="Arial" w:hAnsi="Arial" w:cs="Arial" w:eastAsiaTheme="minorEastAsia"/>
          <w:sz w:val="24"/>
        </w:rPr>
      </w:pPr>
    </w:p>
    <w:p>
      <w:pPr>
        <w:ind w:left="2880" w:hanging="2880" w:hangingChars="1200"/>
        <w:jc w:val="left"/>
        <w:rPr>
          <w:rFonts w:ascii="Arial" w:hAnsi="Arial" w:cs="Arial" w:eastAsiaTheme="minorEastAsia"/>
          <w:sz w:val="24"/>
        </w:rPr>
      </w:pPr>
    </w:p>
    <w:p>
      <w:pPr>
        <w:jc w:val="left"/>
        <w:rPr>
          <w:rFonts w:ascii="Arial" w:hAnsi="Arial" w:cs="Arial" w:eastAsiaTheme="minorEastAsia"/>
          <w:sz w:val="24"/>
        </w:rPr>
      </w:pPr>
      <w:r>
        <w:rPr>
          <w:rFonts w:ascii="Arial" w:hAnsi="Arial" w:cs="Arial" w:eastAsiaTheme="minorEastAsia"/>
          <w:sz w:val="24"/>
        </w:rPr>
        <w:t xml:space="preserve">                                                                               </w:t>
      </w:r>
    </w:p>
    <w:p>
      <w:pPr>
        <w:spacing w:line="360" w:lineRule="auto"/>
        <w:ind w:firstLine="480" w:firstLineChars="200"/>
        <w:rPr>
          <w:rFonts w:ascii="Arial" w:hAnsi="Arial" w:cs="Arial" w:eastAsiaTheme="minorEastAsia"/>
          <w:sz w:val="24"/>
        </w:rPr>
      </w:pPr>
    </w:p>
    <w:p>
      <w:pPr>
        <w:spacing w:line="360" w:lineRule="auto"/>
        <w:ind w:firstLine="480" w:firstLineChars="200"/>
        <w:rPr>
          <w:rFonts w:ascii="Arial" w:hAnsi="Arial" w:cs="Arial" w:eastAsiaTheme="minorEastAsia"/>
          <w:sz w:val="24"/>
        </w:rPr>
      </w:pPr>
      <w:r>
        <w:rPr>
          <w:rFonts w:ascii="Arial" w:cs="Arial" w:hAnsiTheme="minorEastAsia" w:eastAsiaTheme="minorEastAsia"/>
          <w:sz w:val="24"/>
        </w:rPr>
        <w:t>实际在重复性条件下以</w:t>
      </w:r>
      <w:r>
        <w:rPr>
          <w:rFonts w:ascii="Arial" w:hAnsi="Arial" w:cs="Arial" w:eastAsiaTheme="minorEastAsia"/>
          <w:sz w:val="24"/>
        </w:rPr>
        <w:t>3</w:t>
      </w:r>
      <w:r>
        <w:rPr>
          <w:rFonts w:ascii="Arial" w:cs="Arial" w:hAnsiTheme="minorEastAsia" w:eastAsiaTheme="minorEastAsia"/>
          <w:sz w:val="24"/>
        </w:rPr>
        <w:t>次测量算数平均值作为测量结果，</w:t>
      </w:r>
      <w:r>
        <w:rPr>
          <w:rFonts w:ascii="Arial" w:hAnsi="Arial" w:cs="Arial" w:eastAsiaTheme="minorEastAsia"/>
          <w:sz w:val="24"/>
        </w:rPr>
        <w:t xml:space="preserve"> </w:t>
      </w:r>
      <w:r>
        <w:rPr>
          <w:rFonts w:ascii="Arial" w:cs="Arial" w:hAnsiTheme="minorEastAsia" w:eastAsiaTheme="minorEastAsia"/>
          <w:sz w:val="24"/>
        </w:rPr>
        <w:t>测量设备测量重复性引入的标准不确定度：</w:t>
      </w:r>
    </w:p>
    <w:p>
      <w:pPr>
        <w:jc w:val="center"/>
        <w:rPr>
          <w:rFonts w:ascii="Arial" w:hAnsi="Arial" w:cs="Arial" w:eastAsiaTheme="minorEastAsia"/>
          <w:sz w:val="24"/>
        </w:rPr>
      </w:pPr>
      <w:r>
        <w:rPr>
          <w:rFonts w:ascii="Arial" w:hAnsi="Arial" w:cs="Arial" w:eastAsiaTheme="minorEastAsia"/>
          <w:sz w:val="24"/>
        </w:rPr>
        <w:pict>
          <v:shape id="_x0000_s1285" o:spid="_x0000_s1285" o:spt="75" type="#_x0000_t75" style="position:absolute;left:0pt;margin-left:161.15pt;margin-top:5.85pt;height:34pt;width:123pt;z-index:251685888;mso-width-relative:page;mso-height-relative:page;" o:ole="t" filled="t" o:preferrelative="t" stroked="f" coordsize="21600,21600">
            <v:path/>
            <v:fill on="t" focussize="0,0"/>
            <v:stroke on="f" joinstyle="miter"/>
            <v:imagedata r:id="rId153" o:title=""/>
            <o:lock v:ext="edit" aspectratio="t"/>
          </v:shape>
          <o:OLEObject Type="Embed" ProgID="Equation.3" ShapeID="_x0000_s1285" DrawAspect="Content" ObjectID="_1468075794" r:id="rId152">
            <o:LockedField>false</o:LockedField>
          </o:OLEObject>
        </w:pict>
      </w:r>
    </w:p>
    <w:p>
      <w:pPr>
        <w:jc w:val="left"/>
        <w:rPr>
          <w:rFonts w:ascii="Arial" w:hAnsi="Arial" w:cs="Arial" w:eastAsiaTheme="minorEastAsia"/>
          <w:sz w:val="24"/>
        </w:rPr>
      </w:pPr>
      <w:r>
        <w:rPr>
          <w:rFonts w:ascii="Arial" w:hAnsi="Arial" w:cs="Arial" w:eastAsiaTheme="minorEastAsia"/>
          <w:sz w:val="24"/>
        </w:rPr>
        <w:t xml:space="preserve">                                        8.217 </w:t>
      </w:r>
    </w:p>
    <w:p>
      <w:pPr>
        <w:spacing w:line="360" w:lineRule="auto"/>
        <w:jc w:val="left"/>
        <w:rPr>
          <w:rFonts w:ascii="Arial" w:hAnsi="Arial" w:cs="Arial" w:eastAsiaTheme="minorEastAsia"/>
          <w:sz w:val="24"/>
        </w:rPr>
      </w:pPr>
    </w:p>
    <w:p>
      <w:pPr>
        <w:spacing w:line="360" w:lineRule="auto"/>
        <w:jc w:val="left"/>
        <w:rPr>
          <w:rFonts w:ascii="Arial" w:hAnsi="Arial" w:cs="Arial" w:eastAsiaTheme="minorEastAsia"/>
          <w:sz w:val="24"/>
        </w:rPr>
      </w:pPr>
      <w:r>
        <w:rPr>
          <w:rFonts w:hint="eastAsia" w:ascii="Arial" w:hAnsi="Arial" w:cs="Arial" w:eastAsiaTheme="minorEastAsia"/>
          <w:sz w:val="24"/>
        </w:rPr>
        <w:t>C.</w:t>
      </w:r>
      <w:r>
        <w:rPr>
          <w:rFonts w:ascii="Arial" w:hAnsi="Arial" w:cs="Arial" w:eastAsiaTheme="minorEastAsia"/>
          <w:sz w:val="24"/>
        </w:rPr>
        <w:t>1.4.2</w:t>
      </w:r>
      <w:r>
        <w:rPr>
          <w:rFonts w:hint="eastAsia" w:ascii="Arial" w:hAnsi="Arial" w:cs="Arial" w:eastAsiaTheme="minorEastAsia"/>
          <w:sz w:val="24"/>
        </w:rPr>
        <w:t xml:space="preserve">  </w:t>
      </w:r>
      <w:r>
        <w:rPr>
          <w:rFonts w:ascii="Arial" w:cs="Arial" w:hAnsiTheme="minorEastAsia" w:eastAsiaTheme="minorEastAsia"/>
          <w:sz w:val="24"/>
        </w:rPr>
        <w:t>输入量</w:t>
      </w:r>
      <w:r>
        <w:rPr>
          <w:rFonts w:ascii="Arial" w:hAnsi="Arial" w:cs="Arial" w:eastAsiaTheme="minorEastAsia"/>
          <w:position w:val="-12"/>
          <w:sz w:val="24"/>
        </w:rPr>
        <w:object>
          <v:shape id="_x0000_i1089" o:spt="75" type="#_x0000_t75" style="height:18.65pt;width:12.7pt;" o:ole="t" filled="f" o:preferrelative="t" stroked="f" coordsize="21600,21600">
            <v:path/>
            <v:fill on="f" focussize="0,0"/>
            <v:stroke on="f" joinstyle="miter"/>
            <v:imagedata r:id="rId155" o:title=""/>
            <o:lock v:ext="edit" aspectratio="t"/>
            <w10:wrap type="none"/>
            <w10:anchorlock/>
          </v:shape>
          <o:OLEObject Type="Embed" ProgID="Equation.3" ShapeID="_x0000_i1089" DrawAspect="Content" ObjectID="_1468075795" r:id="rId154">
            <o:LockedField>false</o:LockedField>
          </o:OLEObject>
        </w:object>
      </w:r>
      <w:r>
        <w:rPr>
          <w:rFonts w:ascii="Arial" w:cs="Arial" w:hAnsiTheme="minorEastAsia" w:eastAsiaTheme="minorEastAsia"/>
          <w:sz w:val="24"/>
        </w:rPr>
        <w:t>的标准不确定度</w:t>
      </w:r>
      <w:r>
        <w:rPr>
          <w:rFonts w:ascii="Arial" w:hAnsi="Arial" w:cs="Arial" w:eastAsiaTheme="minorEastAsia"/>
          <w:position w:val="-12"/>
          <w:sz w:val="24"/>
        </w:rPr>
        <w:object>
          <v:shape id="_x0000_i1090" o:spt="75" type="#_x0000_t75" style="height:18.65pt;width:29.65pt;" o:ole="t" filled="f" o:preferrelative="t" stroked="f" coordsize="21600,21600">
            <v:path/>
            <v:fill on="f" focussize="0,0"/>
            <v:stroke on="f" joinstyle="miter"/>
            <v:imagedata r:id="rId157" o:title=""/>
            <o:lock v:ext="edit" aspectratio="t"/>
            <w10:wrap type="none"/>
            <w10:anchorlock/>
          </v:shape>
          <o:OLEObject Type="Embed" ProgID="Equation.3" ShapeID="_x0000_i1090" DrawAspect="Content" ObjectID="_1468075796" r:id="rId156">
            <o:LockedField>false</o:LockedField>
          </o:OLEObject>
        </w:object>
      </w:r>
      <w:r>
        <w:rPr>
          <w:rFonts w:ascii="Arial" w:cs="Arial" w:hAnsiTheme="minorEastAsia" w:eastAsiaTheme="minorEastAsia"/>
          <w:sz w:val="24"/>
        </w:rPr>
        <w:t>的评定</w:t>
      </w:r>
    </w:p>
    <w:p>
      <w:pPr>
        <w:spacing w:line="360" w:lineRule="auto"/>
        <w:jc w:val="left"/>
        <w:rPr>
          <w:rFonts w:ascii="Arial" w:hAnsi="Arial" w:cs="Arial" w:eastAsiaTheme="minorEastAsia"/>
          <w:sz w:val="24"/>
        </w:rPr>
      </w:pPr>
      <w:r>
        <w:rPr>
          <w:rFonts w:ascii="Arial" w:hAnsi="Arial" w:cs="Arial" w:eastAsiaTheme="minorEastAsia"/>
          <w:sz w:val="24"/>
        </w:rPr>
        <w:t xml:space="preserve">    </w:t>
      </w:r>
      <w:r>
        <w:rPr>
          <w:rFonts w:ascii="Arial" w:hAnsi="Arial" w:cs="Arial" w:eastAsiaTheme="minorEastAsia"/>
          <w:position w:val="-12"/>
          <w:sz w:val="24"/>
        </w:rPr>
        <w:object>
          <v:shape id="_x0000_i1091" o:spt="75" type="#_x0000_t75" style="height:18.65pt;width:29.65pt;" o:ole="t" filled="f" o:preferrelative="t" stroked="f" coordsize="21600,21600">
            <v:path/>
            <v:fill on="f" focussize="0,0"/>
            <v:stroke on="f" joinstyle="miter"/>
            <v:imagedata r:id="rId159" o:title=""/>
            <o:lock v:ext="edit" aspectratio="t"/>
            <w10:wrap type="none"/>
            <w10:anchorlock/>
          </v:shape>
          <o:OLEObject Type="Embed" ProgID="Equation.3" ShapeID="_x0000_i1091" DrawAspect="Content" ObjectID="_1468075797" r:id="rId158">
            <o:LockedField>false</o:LockedField>
          </o:OLEObject>
        </w:object>
      </w:r>
      <w:r>
        <w:rPr>
          <w:rFonts w:hint="eastAsia" w:ascii="Arial" w:cs="Arial" w:hAnsiTheme="minorEastAsia" w:eastAsiaTheme="minorEastAsia"/>
          <w:sz w:val="24"/>
        </w:rPr>
        <w:t>由</w:t>
      </w:r>
      <w:r>
        <w:rPr>
          <w:rFonts w:ascii="Arial" w:cs="Arial" w:hAnsiTheme="minorEastAsia" w:eastAsiaTheme="minorEastAsia"/>
          <w:sz w:val="24"/>
        </w:rPr>
        <w:t>测量设备引入</w:t>
      </w:r>
      <w:r>
        <w:rPr>
          <w:rFonts w:hint="eastAsia" w:ascii="Arial" w:hAnsi="Arial" w:cs="Arial" w:eastAsiaTheme="minorEastAsia"/>
          <w:sz w:val="24"/>
        </w:rPr>
        <w:t>，I级</w:t>
      </w:r>
      <w:r>
        <w:rPr>
          <w:rFonts w:ascii="Arial" w:cs="Arial" w:hAnsiTheme="minorEastAsia" w:eastAsiaTheme="minorEastAsia"/>
          <w:sz w:val="24"/>
        </w:rPr>
        <w:t>钢</w:t>
      </w:r>
      <w:r>
        <w:rPr>
          <w:rFonts w:hint="eastAsia" w:ascii="Arial" w:cs="Arial" w:hAnsiTheme="minorEastAsia" w:eastAsiaTheme="minorEastAsia"/>
          <w:sz w:val="24"/>
        </w:rPr>
        <w:t>卷</w:t>
      </w:r>
      <w:r>
        <w:rPr>
          <w:rFonts w:ascii="Arial" w:cs="Arial" w:hAnsiTheme="minorEastAsia" w:eastAsiaTheme="minorEastAsia"/>
          <w:sz w:val="24"/>
        </w:rPr>
        <w:t>尺的最大允许误差为</w:t>
      </w:r>
      <w:r>
        <w:rPr>
          <w:rFonts w:ascii="Arial" w:hAnsi="Arial" w:cs="Arial" w:eastAsiaTheme="minorEastAsia"/>
          <w:sz w:val="24"/>
        </w:rPr>
        <w:t>±0.</w:t>
      </w:r>
      <w:r>
        <w:rPr>
          <w:rFonts w:hint="eastAsia" w:ascii="Arial" w:hAnsi="Arial" w:cs="Arial" w:eastAsiaTheme="minorEastAsia"/>
          <w:sz w:val="24"/>
        </w:rPr>
        <w:t>1</w:t>
      </w:r>
      <w:r>
        <w:rPr>
          <w:rFonts w:ascii="Arial" w:hAnsi="Arial" w:cs="Arial" w:eastAsiaTheme="minorEastAsia"/>
          <w:sz w:val="24"/>
        </w:rPr>
        <w:t>mm</w:t>
      </w:r>
      <w:r>
        <w:rPr>
          <w:rFonts w:ascii="Arial" w:cs="Arial" w:hAnsiTheme="minorEastAsia" w:eastAsiaTheme="minorEastAsia"/>
          <w:sz w:val="24"/>
        </w:rPr>
        <w:t>，通常认为在区间内服从均匀分布，即</w:t>
      </w:r>
      <m:oMath>
        <m:r>
          <w:rPr>
            <w:rFonts w:ascii="Cambria Math" w:hAnsi="Cambria Math" w:cs="Arial" w:eastAsiaTheme="minorEastAsia"/>
            <w:sz w:val="24"/>
          </w:rPr>
          <m:t>k</m:t>
        </m:r>
        <m:r>
          <w:rPr>
            <w:rFonts w:ascii="Cambria Math" w:hAnsi="Arial" w:cs="Arial" w:eastAsiaTheme="minorEastAsia"/>
            <w:sz w:val="24"/>
          </w:rPr>
          <m:t>=</m:t>
        </m:r>
        <m:rad>
          <m:radPr>
            <m:degHide m:val="1"/>
            <m:ctrlPr>
              <w:rPr>
                <w:rFonts w:ascii="Cambria Math" w:hAnsi="Arial" w:cs="Arial" w:eastAsiaTheme="minorEastAsia"/>
                <w:i/>
                <w:sz w:val="24"/>
              </w:rPr>
            </m:ctrlPr>
          </m:radPr>
          <m:deg>
            <m:ctrlPr>
              <w:rPr>
                <w:rFonts w:ascii="Cambria Math" w:hAnsi="Arial" w:cs="Arial" w:eastAsiaTheme="minorEastAsia"/>
                <w:i/>
                <w:sz w:val="24"/>
              </w:rPr>
            </m:ctrlPr>
          </m:deg>
          <m:e>
            <m:r>
              <w:rPr>
                <w:rFonts w:ascii="Cambria Math" w:hAnsi="Arial" w:cs="Arial" w:eastAsiaTheme="minorEastAsia"/>
                <w:sz w:val="24"/>
              </w:rPr>
              <m:t>3</m:t>
            </m:r>
            <m:ctrlPr>
              <w:rPr>
                <w:rFonts w:ascii="Cambria Math" w:hAnsi="Arial" w:cs="Arial" w:eastAsiaTheme="minorEastAsia"/>
                <w:i/>
                <w:sz w:val="24"/>
              </w:rPr>
            </m:ctrlPr>
          </m:e>
        </m:rad>
      </m:oMath>
      <w:r>
        <w:rPr>
          <w:rFonts w:ascii="Arial" w:hAnsi="Arial" w:cs="Arial" w:eastAsiaTheme="minorEastAsia"/>
          <w:sz w:val="24"/>
        </w:rPr>
        <w:t xml:space="preserve"> </w:t>
      </w:r>
      <w:r>
        <w:rPr>
          <w:rFonts w:ascii="Arial" w:cs="Arial" w:hAnsiTheme="minorEastAsia" w:eastAsiaTheme="minorEastAsia"/>
          <w:sz w:val="24"/>
        </w:rPr>
        <w:t>，则钢直尺的示值误差引入的不确定度为：</w:t>
      </w:r>
    </w:p>
    <w:p>
      <w:pPr>
        <w:spacing w:line="360" w:lineRule="auto"/>
        <w:jc w:val="left"/>
        <w:rPr>
          <w:rFonts w:ascii="Arial" w:hAnsi="Arial" w:cs="Arial" w:eastAsiaTheme="minorEastAsia"/>
          <w:sz w:val="24"/>
        </w:rPr>
      </w:pPr>
      <w:r>
        <w:rPr>
          <w:rFonts w:ascii="Arial" w:hAnsi="Arial" w:cs="Arial" w:eastAsiaTheme="minorEastAsia"/>
          <w:sz w:val="24"/>
        </w:rPr>
        <w:pict>
          <v:shape id="_x0000_s1064" o:spid="_x0000_s1064" o:spt="75" type="#_x0000_t75" style="position:absolute;left:0pt;margin-left:157.25pt;margin-top:8.95pt;height:33pt;width:116pt;z-index:251646976;mso-width-relative:page;mso-height-relative:page;" o:ole="t" filled="t" o:preferrelative="t" stroked="f" coordsize="21600,21600">
            <v:path/>
            <v:fill on="t" focussize="0,0"/>
            <v:stroke on="f" joinstyle="miter"/>
            <v:imagedata r:id="rId161" o:title=""/>
            <o:lock v:ext="edit" aspectratio="t"/>
          </v:shape>
          <o:OLEObject Type="Embed" ProgID="Equation.3" ShapeID="_x0000_s1064" DrawAspect="Content" ObjectID="_1468075798" r:id="rId160">
            <o:LockedField>false</o:LockedField>
          </o:OLEObject>
        </w:pict>
      </w:r>
    </w:p>
    <w:p>
      <w:pPr>
        <w:spacing w:line="360" w:lineRule="auto"/>
        <w:ind w:firstLine="120" w:firstLineChars="50"/>
        <w:jc w:val="left"/>
        <w:outlineLvl w:val="0"/>
        <w:rPr>
          <w:rFonts w:ascii="Arial" w:hAnsi="Arial" w:cs="Arial" w:eastAsiaTheme="minorEastAsia"/>
          <w:sz w:val="24"/>
        </w:rPr>
      </w:pPr>
    </w:p>
    <w:p>
      <w:pPr>
        <w:spacing w:line="360" w:lineRule="auto"/>
        <w:ind w:firstLine="120" w:firstLineChars="50"/>
        <w:jc w:val="left"/>
        <w:outlineLvl w:val="0"/>
        <w:rPr>
          <w:rFonts w:ascii="Arial" w:hAnsi="Arial" w:cs="Arial" w:eastAsiaTheme="minorEastAsia"/>
          <w:sz w:val="24"/>
        </w:rPr>
      </w:pPr>
      <w:r>
        <w:rPr>
          <w:rFonts w:hint="eastAsia" w:ascii="Arial" w:hAnsi="Arial" w:cs="Arial" w:eastAsiaTheme="minorEastAsia"/>
          <w:sz w:val="24"/>
        </w:rPr>
        <w:t>C.</w:t>
      </w:r>
      <w:r>
        <w:rPr>
          <w:rFonts w:ascii="Arial" w:hAnsi="Arial" w:cs="Arial" w:eastAsiaTheme="minorEastAsia"/>
          <w:sz w:val="24"/>
        </w:rPr>
        <w:t>1.5</w:t>
      </w:r>
      <w:r>
        <w:rPr>
          <w:rFonts w:hint="eastAsia" w:ascii="Arial" w:hAnsi="Arial" w:cs="Arial" w:eastAsiaTheme="minorEastAsia"/>
          <w:sz w:val="24"/>
        </w:rPr>
        <w:t xml:space="preserve">  </w:t>
      </w:r>
      <w:r>
        <w:rPr>
          <w:rFonts w:ascii="Arial" w:cs="Arial" w:hAnsiTheme="minorEastAsia" w:eastAsiaTheme="minorEastAsia"/>
          <w:sz w:val="24"/>
        </w:rPr>
        <w:t>合成标准不确定度</w:t>
      </w:r>
      <w:r>
        <w:rPr>
          <w:rFonts w:ascii="Arial" w:hAnsi="Arial" w:cs="Arial" w:eastAsiaTheme="minorEastAsia"/>
          <w:position w:val="-12"/>
        </w:rPr>
        <w:object>
          <v:shape id="_x0000_i1092" o:spt="75" type="#_x0000_t75" style="height:18.75pt;width:14.25pt;" o:ole="t" filled="f" o:preferrelative="t" stroked="f" coordsize="21600,21600">
            <v:path/>
            <v:fill on="f" focussize="0,0"/>
            <v:stroke on="f" joinstyle="miter"/>
            <v:imagedata r:id="rId163" o:title=""/>
            <o:lock v:ext="edit" aspectratio="t"/>
            <w10:wrap type="none"/>
            <w10:anchorlock/>
          </v:shape>
          <o:OLEObject Type="Embed" ProgID="Equation.3" ShapeID="_x0000_i1092" DrawAspect="Content" ObjectID="_1468075799" r:id="rId162">
            <o:LockedField>false</o:LockedField>
          </o:OLEObject>
        </w:object>
      </w:r>
    </w:p>
    <w:p>
      <w:pPr>
        <w:spacing w:line="360" w:lineRule="auto"/>
        <w:jc w:val="left"/>
        <w:rPr>
          <w:rFonts w:ascii="Arial" w:hAnsi="Arial" w:cs="Arial" w:eastAsiaTheme="minorEastAsia"/>
          <w:sz w:val="24"/>
        </w:rPr>
      </w:pPr>
      <w:r>
        <w:rPr>
          <w:rFonts w:ascii="Arial" w:hAnsi="Arial" w:cs="Arial" w:eastAsiaTheme="minorEastAsia"/>
          <w:sz w:val="24"/>
        </w:rPr>
        <w:t xml:space="preserve">    </w:t>
      </w:r>
      <w:r>
        <w:rPr>
          <w:rFonts w:ascii="Arial" w:cs="Arial" w:hAnsiTheme="minorEastAsia" w:eastAsiaTheme="minorEastAsia"/>
          <w:sz w:val="24"/>
        </w:rPr>
        <w:t>以上两分量彼此独立，互不相关，故合成标准不确定度为：</w:t>
      </w:r>
    </w:p>
    <w:p>
      <w:pPr>
        <w:spacing w:line="360" w:lineRule="auto"/>
        <w:ind w:left="439" w:leftChars="209"/>
        <w:jc w:val="left"/>
        <w:rPr>
          <w:rFonts w:ascii="Arial" w:hAnsi="Arial" w:cs="Arial" w:eastAsiaTheme="minorEastAsia"/>
          <w:sz w:val="24"/>
        </w:rPr>
      </w:pPr>
      <w:r>
        <w:rPr>
          <w:rFonts w:ascii="Arial" w:hAnsi="Arial" w:cs="Arial" w:eastAsiaTheme="minorEastAsia"/>
          <w:sz w:val="24"/>
        </w:rPr>
        <w:pict>
          <v:shape id="_x0000_s1058" o:spid="_x0000_s1058" o:spt="75" type="#_x0000_t75" style="position:absolute;left:0pt;margin-left:80.05pt;margin-top:13.9pt;height:24pt;width:293pt;z-index:251652096;mso-width-relative:page;mso-height-relative:page;" o:ole="t" filled="t" o:preferrelative="t" stroked="f" coordsize="21600,21600">
            <v:path/>
            <v:fill on="t" focussize="0,0"/>
            <v:stroke on="f" joinstyle="miter"/>
            <v:imagedata r:id="rId165" o:title=""/>
            <o:lock v:ext="edit" aspectratio="t"/>
          </v:shape>
          <o:OLEObject Type="Embed" ProgID="Equation.3" ShapeID="_x0000_s1058" DrawAspect="Content" ObjectID="_1468075800" r:id="rId164">
            <o:LockedField>false</o:LockedField>
          </o:OLEObject>
        </w:pict>
      </w:r>
    </w:p>
    <w:p>
      <w:pPr>
        <w:spacing w:line="360" w:lineRule="auto"/>
        <w:ind w:left="439" w:leftChars="209"/>
        <w:jc w:val="left"/>
        <w:rPr>
          <w:rFonts w:ascii="Arial" w:hAnsi="Arial" w:cs="Arial" w:eastAsiaTheme="minorEastAsia"/>
          <w:sz w:val="24"/>
        </w:rPr>
      </w:pPr>
    </w:p>
    <w:p>
      <w:pPr>
        <w:spacing w:line="360" w:lineRule="auto"/>
        <w:jc w:val="left"/>
        <w:outlineLvl w:val="0"/>
        <w:rPr>
          <w:rFonts w:ascii="Arial" w:hAnsi="Arial" w:cs="Arial" w:eastAsiaTheme="minorEastAsia"/>
          <w:sz w:val="24"/>
        </w:rPr>
      </w:pPr>
      <w:r>
        <w:rPr>
          <w:rFonts w:hint="eastAsia" w:ascii="Arial" w:hAnsi="Arial" w:cs="Arial" w:eastAsiaTheme="minorEastAsia"/>
          <w:sz w:val="24"/>
        </w:rPr>
        <w:t>C.</w:t>
      </w:r>
      <w:r>
        <w:rPr>
          <w:rFonts w:ascii="Arial" w:hAnsi="Arial" w:cs="Arial" w:eastAsiaTheme="minorEastAsia"/>
          <w:sz w:val="24"/>
        </w:rPr>
        <w:t>1.6</w:t>
      </w:r>
      <w:r>
        <w:rPr>
          <w:rFonts w:hint="eastAsia" w:ascii="Arial" w:hAnsi="Arial" w:cs="Arial" w:eastAsiaTheme="minorEastAsia"/>
          <w:sz w:val="24"/>
        </w:rPr>
        <w:t xml:space="preserve"> </w:t>
      </w:r>
      <w:r>
        <w:rPr>
          <w:rFonts w:ascii="Arial" w:hAnsi="Arial" w:cs="Arial" w:eastAsiaTheme="minorEastAsia"/>
          <w:sz w:val="24"/>
        </w:rPr>
        <w:t xml:space="preserve"> </w:t>
      </w:r>
      <w:r>
        <w:rPr>
          <w:rFonts w:ascii="Arial" w:cs="Arial" w:hAnsiTheme="minorEastAsia" w:eastAsiaTheme="minorEastAsia"/>
          <w:sz w:val="24"/>
        </w:rPr>
        <w:t>扩展不确定度</w:t>
      </w:r>
      <w:r>
        <w:rPr>
          <w:rFonts w:ascii="Arial" w:hAnsi="Arial" w:cs="Arial" w:eastAsiaTheme="minorEastAsia"/>
          <w:position w:val="-6"/>
        </w:rPr>
        <w:object>
          <v:shape id="_x0000_i1093" o:spt="75" type="#_x0000_t75" style="height:14.25pt;width:12.75pt;" o:ole="t" filled="f" o:preferrelative="t" stroked="f" coordsize="21600,21600">
            <v:path/>
            <v:fill on="f" focussize="0,0"/>
            <v:stroke on="f" joinstyle="miter"/>
            <v:imagedata r:id="rId167" o:title=""/>
            <o:lock v:ext="edit" aspectratio="t"/>
            <w10:wrap type="none"/>
            <w10:anchorlock/>
          </v:shape>
          <o:OLEObject Type="Embed" ProgID="Equation.3" ShapeID="_x0000_i1093" DrawAspect="Content" ObjectID="_1468075801" r:id="rId166">
            <o:LockedField>false</o:LockedField>
          </o:OLEObject>
        </w:object>
      </w:r>
      <w:r>
        <w:rPr>
          <w:rFonts w:ascii="Arial" w:cs="Arial" w:hAnsiTheme="minorEastAsia" w:eastAsiaTheme="minorEastAsia"/>
          <w:sz w:val="24"/>
        </w:rPr>
        <w:t>的评定</w:t>
      </w:r>
    </w:p>
    <w:p>
      <w:pPr>
        <w:spacing w:line="360" w:lineRule="auto"/>
        <w:jc w:val="left"/>
        <w:outlineLvl w:val="0"/>
        <w:rPr>
          <w:rFonts w:ascii="Arial" w:hAnsi="Arial" w:cs="Arial" w:eastAsiaTheme="minorEastAsia"/>
          <w:sz w:val="24"/>
        </w:rPr>
      </w:pPr>
      <w:r>
        <w:rPr>
          <w:rFonts w:ascii="Arial" w:hAnsi="Arial" w:cs="Arial" w:eastAsiaTheme="minorEastAsia"/>
          <w:sz w:val="24"/>
        </w:rPr>
        <w:t xml:space="preserve">    </w:t>
      </w:r>
      <w:r>
        <w:rPr>
          <w:rFonts w:ascii="Arial" w:cs="Arial" w:hAnsiTheme="minorEastAsia" w:eastAsiaTheme="minorEastAsia"/>
          <w:sz w:val="24"/>
        </w:rPr>
        <w:t>取包含因子</w:t>
      </w:r>
      <w:r>
        <w:rPr>
          <w:rFonts w:ascii="Arial" w:hAnsi="Arial" w:cs="Arial" w:eastAsiaTheme="minorEastAsia"/>
          <w:position w:val="-6"/>
        </w:rPr>
        <w:object>
          <v:shape id="_x0000_i1094" o:spt="75" type="#_x0000_t75" style="height:14.25pt;width:27.75pt;" o:ole="t" filled="f" o:preferrelative="t" stroked="f" coordsize="21600,21600">
            <v:path/>
            <v:fill on="f" focussize="0,0"/>
            <v:stroke on="f" joinstyle="miter"/>
            <v:imagedata r:id="rId169" o:title=""/>
            <o:lock v:ext="edit" aspectratio="t"/>
            <w10:wrap type="none"/>
            <w10:anchorlock/>
          </v:shape>
          <o:OLEObject Type="Embed" ProgID="Equation.3" ShapeID="_x0000_i1094" DrawAspect="Content" ObjectID="_1468075802" r:id="rId168">
            <o:LockedField>false</o:LockedField>
          </o:OLEObject>
        </w:object>
      </w:r>
      <w:r>
        <w:rPr>
          <w:rFonts w:ascii="Arial" w:cs="Arial" w:hAnsiTheme="minorEastAsia" w:eastAsiaTheme="minorEastAsia"/>
        </w:rPr>
        <w:t>，</w:t>
      </w:r>
      <w:r>
        <w:rPr>
          <w:rFonts w:ascii="Arial" w:cs="Arial" w:hAnsiTheme="minorEastAsia" w:eastAsiaTheme="minorEastAsia"/>
          <w:sz w:val="24"/>
        </w:rPr>
        <w:t>则</w:t>
      </w:r>
    </w:p>
    <w:p>
      <w:pPr>
        <w:spacing w:line="360" w:lineRule="auto"/>
        <w:jc w:val="left"/>
        <w:outlineLvl w:val="0"/>
        <w:rPr>
          <w:rFonts w:ascii="Arial" w:hAnsi="Arial" w:cs="Arial" w:eastAsiaTheme="minorEastAsia"/>
          <w:sz w:val="24"/>
        </w:rPr>
      </w:pPr>
      <w:r>
        <w:rPr>
          <w:rFonts w:ascii="Arial" w:hAnsi="Arial" w:cs="Arial" w:eastAsiaTheme="minorEastAsia"/>
          <w:sz w:val="24"/>
        </w:rPr>
        <w:pict>
          <v:shape id="_x0000_s1060" o:spid="_x0000_s1060" o:spt="75" type="#_x0000_t75" style="position:absolute;left:0pt;margin-left:110.15pt;margin-top:10.1pt;height:18pt;width:179pt;z-index:251648000;mso-width-relative:page;mso-height-relative:page;" o:ole="t" filled="t" o:preferrelative="t" stroked="f" coordsize="21600,21600">
            <v:path/>
            <v:fill on="t" focussize="0,0"/>
            <v:stroke on="f" joinstyle="miter"/>
            <v:imagedata r:id="rId171" o:title=""/>
            <o:lock v:ext="edit" aspectratio="t"/>
          </v:shape>
          <o:OLEObject Type="Embed" ProgID="Equation.3" ShapeID="_x0000_s1060" DrawAspect="Content" ObjectID="_1468075803" r:id="rId170">
            <o:LockedField>false</o:LockedField>
          </o:OLEObject>
        </w:pict>
      </w:r>
      <w:r>
        <w:rPr>
          <w:rFonts w:ascii="Arial" w:hAnsi="Arial" w:cs="Arial" w:eastAsiaTheme="minorEastAsia"/>
          <w:sz w:val="24"/>
        </w:rPr>
        <w:t xml:space="preserve">  </w:t>
      </w:r>
    </w:p>
    <w:p>
      <w:pPr>
        <w:jc w:val="center"/>
        <w:rPr>
          <w:rFonts w:ascii="Arial" w:hAnsi="Arial" w:cs="Arial" w:eastAsiaTheme="minorEastAsia"/>
          <w:sz w:val="24"/>
        </w:rPr>
      </w:pPr>
    </w:p>
    <w:p>
      <w:pPr>
        <w:spacing w:line="360" w:lineRule="auto"/>
        <w:jc w:val="left"/>
        <w:outlineLvl w:val="0"/>
        <w:rPr>
          <w:rFonts w:ascii="Arial" w:hAnsi="Arial" w:cs="Arial" w:eastAsiaTheme="minorEastAsia"/>
          <w:sz w:val="24"/>
        </w:rPr>
      </w:pPr>
      <w:r>
        <w:rPr>
          <w:rFonts w:hint="eastAsia" w:ascii="Arial" w:hAnsi="Arial" w:cs="Arial" w:eastAsiaTheme="minorEastAsia"/>
          <w:sz w:val="24"/>
        </w:rPr>
        <w:t>C.</w:t>
      </w:r>
      <w:r>
        <w:rPr>
          <w:rFonts w:ascii="Arial" w:hAnsi="Arial" w:cs="Arial" w:eastAsiaTheme="minorEastAsia"/>
          <w:sz w:val="24"/>
        </w:rPr>
        <w:t>1.7</w:t>
      </w:r>
      <w:r>
        <w:rPr>
          <w:rFonts w:hint="eastAsia" w:ascii="Arial" w:hAnsi="Arial" w:cs="Arial" w:eastAsiaTheme="minorEastAsia"/>
          <w:sz w:val="24"/>
        </w:rPr>
        <w:t xml:space="preserve"> </w:t>
      </w:r>
      <w:r>
        <w:rPr>
          <w:rFonts w:ascii="Arial" w:hAnsi="Arial" w:cs="Arial" w:eastAsiaTheme="minorEastAsia"/>
          <w:sz w:val="24"/>
        </w:rPr>
        <w:t xml:space="preserve"> </w:t>
      </w:r>
      <w:r>
        <w:rPr>
          <w:rFonts w:ascii="Arial" w:cs="Arial" w:hAnsiTheme="minorEastAsia" w:eastAsiaTheme="minorEastAsia"/>
          <w:sz w:val="24"/>
        </w:rPr>
        <w:t>测量不确定度的报告与表示</w:t>
      </w:r>
    </w:p>
    <w:p>
      <w:pPr>
        <w:spacing w:line="360" w:lineRule="auto"/>
        <w:ind w:firstLine="360" w:firstLineChars="150"/>
        <w:jc w:val="left"/>
        <w:outlineLvl w:val="0"/>
        <w:rPr>
          <w:rFonts w:ascii="Arial" w:hAnsi="Arial" w:cs="Arial" w:eastAsiaTheme="minorEastAsia"/>
          <w:sz w:val="24"/>
        </w:rPr>
      </w:pPr>
      <w:r>
        <w:rPr>
          <w:rFonts w:ascii="Arial" w:hAnsi="Arial" w:cs="Arial" w:eastAsiaTheme="minorEastAsia"/>
          <w:sz w:val="24"/>
        </w:rPr>
        <w:pict>
          <v:shape id="_x0000_s1061" o:spid="_x0000_s1061" o:spt="75" type="#_x0000_t75" style="position:absolute;left:0pt;margin-left:374.65pt;margin-top:7.35pt;height:17pt;width:9pt;z-index:251650048;mso-width-relative:page;mso-height-relative:page;" o:ole="t" filled="t" o:preferrelative="t" stroked="f" coordsize="21600,21600">
            <v:path/>
            <v:fill on="t" focussize="0,0"/>
            <v:stroke on="f" joinstyle="miter"/>
            <v:imagedata r:id="rId173" o:title=""/>
            <o:lock v:ext="edit" aspectratio="t"/>
          </v:shape>
          <o:OLEObject Type="Embed" ProgID="Equation.3" ShapeID="_x0000_s1061" DrawAspect="Content" ObjectID="_1468075804" r:id="rId172">
            <o:LockedField>false</o:LockedField>
          </o:OLEObject>
        </w:pict>
      </w:r>
      <w:r>
        <w:rPr>
          <w:rFonts w:ascii="Arial" w:cs="Arial" w:hAnsiTheme="minorEastAsia" w:eastAsiaTheme="minorEastAsia"/>
          <w:sz w:val="24"/>
        </w:rPr>
        <w:t>水平喷射淋雨仪压力水头偏差校准结果的扩展不确定为：</w:t>
      </w:r>
      <w:r>
        <w:rPr>
          <w:rFonts w:ascii="Arial" w:hAnsi="Arial" w:cs="Arial" w:eastAsiaTheme="minorEastAsia"/>
          <w:sz w:val="24"/>
        </w:rPr>
        <w:t xml:space="preserve"> </w:t>
      </w:r>
    </w:p>
    <w:p>
      <w:pPr>
        <w:tabs>
          <w:tab w:val="left" w:pos="5108"/>
        </w:tabs>
        <w:spacing w:line="360" w:lineRule="auto"/>
        <w:jc w:val="left"/>
        <w:outlineLvl w:val="0"/>
        <w:rPr>
          <w:rFonts w:ascii="Arial" w:hAnsi="Arial" w:cs="Arial" w:eastAsiaTheme="minorEastAsia"/>
          <w:sz w:val="24"/>
        </w:rPr>
      </w:pPr>
      <w:r>
        <w:rPr>
          <w:rFonts w:ascii="Arial" w:hAnsi="Arial" w:cs="Arial" w:eastAsiaTheme="minorEastAsia"/>
          <w:sz w:val="24"/>
        </w:rPr>
        <w:t xml:space="preserve">        </w:t>
      </w:r>
      <w:r>
        <w:rPr>
          <w:rFonts w:hint="eastAsia" w:ascii="Arial" w:hAnsi="Arial" w:cs="Arial" w:eastAsiaTheme="minorEastAsia"/>
          <w:sz w:val="24"/>
        </w:rPr>
        <w:t xml:space="preserve">        </w:t>
      </w:r>
      <w:r>
        <w:rPr>
          <w:rFonts w:ascii="Arial" w:hAnsi="Arial" w:cs="Arial" w:eastAsiaTheme="minorEastAsia"/>
          <w:sz w:val="24"/>
        </w:rPr>
        <w:t xml:space="preserve">  </w:t>
      </w:r>
      <w:r>
        <w:rPr>
          <w:position w:val="-6"/>
        </w:rPr>
        <w:object>
          <v:shape id="_x0000_i1095" o:spt="75" type="#_x0000_t75" style="height:14.25pt;width:57.75pt;" o:ole="t" filled="f" o:preferrelative="t" stroked="f" coordsize="21600,21600">
            <v:path/>
            <v:fill on="f" focussize="0,0"/>
            <v:stroke on="f" joinstyle="miter"/>
            <v:imagedata r:id="rId175" o:title=""/>
            <o:lock v:ext="edit" aspectratio="t"/>
            <w10:wrap type="none"/>
            <w10:anchorlock/>
          </v:shape>
          <o:OLEObject Type="Embed" ProgID="Equation.3" ShapeID="_x0000_i1095" DrawAspect="Content" ObjectID="_1468075805" r:id="rId174">
            <o:LockedField>false</o:LockedField>
          </o:OLEObject>
        </w:object>
      </w:r>
      <w:r>
        <w:rPr>
          <w:rFonts w:hint="eastAsia"/>
        </w:rPr>
        <w:t xml:space="preserve">        </w:t>
      </w:r>
      <w:r>
        <w:rPr>
          <w:position w:val="-6"/>
        </w:rPr>
        <w:object>
          <v:shape id="_x0000_i1096" o:spt="75" type="#_x0000_t75" style="height:14.25pt;width:28.5pt;" o:ole="t" filled="f" o:preferrelative="t" stroked="f" coordsize="21600,21600">
            <v:path/>
            <v:fill on="f" focussize="0,0"/>
            <v:stroke on="f" joinstyle="miter"/>
            <v:imagedata r:id="rId177" o:title=""/>
            <o:lock v:ext="edit" aspectratio="t"/>
            <w10:wrap type="none"/>
            <w10:anchorlock/>
          </v:shape>
          <o:OLEObject Type="Embed" ProgID="Equation.3" ShapeID="_x0000_i1096" DrawAspect="Content" ObjectID="_1468075806" r:id="rId176">
            <o:LockedField>false</o:LockedField>
          </o:OLEObject>
        </w:object>
      </w:r>
    </w:p>
    <w:p>
      <w:pPr>
        <w:tabs>
          <w:tab w:val="left" w:pos="0"/>
          <w:tab w:val="center" w:pos="4153"/>
        </w:tabs>
        <w:jc w:val="left"/>
        <w:rPr>
          <w:rFonts w:ascii="Arial" w:hAnsi="Arial" w:eastAsia="黑体" w:cs="Arial"/>
          <w:bCs/>
          <w:sz w:val="24"/>
        </w:rPr>
      </w:pPr>
    </w:p>
    <w:p>
      <w:pPr>
        <w:spacing w:line="360" w:lineRule="auto"/>
        <w:rPr>
          <w:rFonts w:ascii="黑体" w:hAnsi="黑体" w:eastAsia="黑体" w:cs="黑体"/>
          <w:bCs/>
          <w:sz w:val="24"/>
        </w:rPr>
      </w:pPr>
      <w:r>
        <w:rPr>
          <w:rFonts w:ascii="黑体" w:hAnsi="黑体" w:eastAsia="黑体" w:cs="黑体"/>
          <w:bCs/>
          <w:sz w:val="24"/>
        </w:rPr>
        <w:t>C.2  喷嘴小孔直径测量</w:t>
      </w:r>
      <w:r>
        <w:rPr>
          <w:rFonts w:ascii="黑体" w:hAnsi="黑体" w:eastAsia="黑体" w:cs="黑体"/>
          <w:sz w:val="24"/>
        </w:rPr>
        <w:t>不确定度评定</w:t>
      </w:r>
    </w:p>
    <w:p>
      <w:pPr>
        <w:tabs>
          <w:tab w:val="left" w:pos="6521"/>
        </w:tabs>
        <w:spacing w:line="360" w:lineRule="auto"/>
        <w:rPr>
          <w:rFonts w:ascii="Arial" w:hAnsi="Arial" w:cs="Arial" w:eastAsiaTheme="minorEastAsia"/>
          <w:sz w:val="24"/>
        </w:rPr>
      </w:pPr>
      <w:r>
        <w:rPr>
          <w:rFonts w:hint="eastAsia" w:ascii="Arial" w:hAnsi="Arial" w:cs="Arial" w:eastAsiaTheme="minorEastAsia"/>
          <w:sz w:val="24"/>
        </w:rPr>
        <w:t>C.2</w:t>
      </w:r>
      <w:r>
        <w:rPr>
          <w:rFonts w:ascii="Arial" w:hAnsi="Arial" w:cs="Arial" w:eastAsiaTheme="minorEastAsia"/>
          <w:sz w:val="24"/>
        </w:rPr>
        <w:t xml:space="preserve">.1 </w:t>
      </w:r>
      <w:r>
        <w:rPr>
          <w:rFonts w:hint="eastAsia" w:ascii="Arial" w:hAnsi="Arial" w:cs="Arial" w:eastAsiaTheme="minorEastAsia"/>
          <w:sz w:val="24"/>
        </w:rPr>
        <w:t xml:space="preserve"> </w:t>
      </w:r>
      <w:r>
        <w:rPr>
          <w:rFonts w:ascii="Arial" w:cs="Arial" w:hAnsiTheme="minorEastAsia" w:eastAsiaTheme="minorEastAsia"/>
          <w:sz w:val="24"/>
        </w:rPr>
        <w:t>概述</w:t>
      </w:r>
    </w:p>
    <w:p>
      <w:pPr>
        <w:tabs>
          <w:tab w:val="left" w:pos="6521"/>
        </w:tabs>
        <w:spacing w:line="360" w:lineRule="auto"/>
        <w:outlineLvl w:val="0"/>
        <w:rPr>
          <w:rFonts w:ascii="Arial" w:hAnsi="Arial" w:cs="Arial" w:eastAsiaTheme="minorEastAsia"/>
          <w:sz w:val="24"/>
        </w:rPr>
      </w:pPr>
      <w:r>
        <w:rPr>
          <w:rFonts w:hint="eastAsia" w:ascii="Arial" w:hAnsi="Arial" w:cs="Arial" w:eastAsiaTheme="minorEastAsia"/>
          <w:sz w:val="24"/>
        </w:rPr>
        <w:t>C.2</w:t>
      </w:r>
      <w:r>
        <w:rPr>
          <w:rFonts w:ascii="Arial" w:hAnsi="Arial" w:cs="Arial" w:eastAsiaTheme="minorEastAsia"/>
          <w:sz w:val="24"/>
        </w:rPr>
        <w:t xml:space="preserve">.1.1 </w:t>
      </w:r>
      <w:r>
        <w:rPr>
          <w:rFonts w:hint="eastAsia" w:ascii="Arial" w:hAnsi="Arial" w:cs="Arial" w:eastAsiaTheme="minorEastAsia"/>
          <w:sz w:val="24"/>
        </w:rPr>
        <w:t xml:space="preserve"> </w:t>
      </w:r>
      <w:r>
        <w:rPr>
          <w:rFonts w:ascii="Arial" w:cs="Arial" w:hAnsiTheme="minorEastAsia" w:eastAsiaTheme="minorEastAsia"/>
          <w:sz w:val="24"/>
        </w:rPr>
        <w:t>测量设备：</w:t>
      </w:r>
      <w:r>
        <w:rPr>
          <w:rFonts w:hint="eastAsia" w:ascii="Arial" w:cs="Arial" w:hAnsiTheme="minorEastAsia" w:eastAsiaTheme="minorEastAsia"/>
          <w:sz w:val="24"/>
        </w:rPr>
        <w:t>数码</w:t>
      </w:r>
      <w:r>
        <w:rPr>
          <w:rFonts w:ascii="Arial" w:cs="Arial" w:hAnsiTheme="minorEastAsia" w:eastAsiaTheme="minorEastAsia"/>
          <w:sz w:val="24"/>
        </w:rPr>
        <w:t>显微</w:t>
      </w:r>
      <w:r>
        <w:rPr>
          <w:rFonts w:hint="eastAsia" w:ascii="Arial" w:cs="Arial" w:hAnsiTheme="minorEastAsia" w:eastAsiaTheme="minorEastAsia"/>
          <w:sz w:val="24"/>
        </w:rPr>
        <w:t>测量</w:t>
      </w:r>
      <w:r>
        <w:rPr>
          <w:rFonts w:ascii="Arial" w:cs="Arial" w:hAnsiTheme="minorEastAsia" w:eastAsiaTheme="minorEastAsia"/>
          <w:sz w:val="24"/>
        </w:rPr>
        <w:t>系统，</w:t>
      </w:r>
      <w:r>
        <w:rPr>
          <w:rFonts w:ascii="Arial" w:hAnsi="Arial" w:cs="Arial" w:eastAsiaTheme="minorEastAsia"/>
          <w:sz w:val="24"/>
        </w:rPr>
        <w:t xml:space="preserve"> MPE</w:t>
      </w:r>
      <w:r>
        <w:rPr>
          <w:rFonts w:ascii="Arial" w:cs="Arial" w:hAnsiTheme="minorEastAsia" w:eastAsiaTheme="minorEastAsia"/>
          <w:sz w:val="24"/>
        </w:rPr>
        <w:t>：</w:t>
      </w:r>
      <w:r>
        <w:rPr>
          <w:rFonts w:ascii="Arial" w:hAnsi="Arial" w:cs="Arial" w:eastAsiaTheme="minorEastAsia"/>
          <w:sz w:val="24"/>
        </w:rPr>
        <w:t>±0.005mm</w:t>
      </w:r>
      <w:r>
        <w:rPr>
          <w:rFonts w:ascii="Arial" w:cs="Arial" w:hAnsiTheme="minorEastAsia" w:eastAsiaTheme="minorEastAsia"/>
          <w:sz w:val="24"/>
        </w:rPr>
        <w:t>。</w:t>
      </w:r>
    </w:p>
    <w:p>
      <w:pPr>
        <w:tabs>
          <w:tab w:val="left" w:pos="6521"/>
        </w:tabs>
        <w:spacing w:line="360" w:lineRule="auto"/>
        <w:outlineLvl w:val="0"/>
        <w:rPr>
          <w:rFonts w:ascii="Arial" w:hAnsi="Arial" w:cs="Arial" w:eastAsiaTheme="minorEastAsia"/>
          <w:sz w:val="24"/>
        </w:rPr>
      </w:pPr>
      <w:r>
        <w:rPr>
          <w:rFonts w:hint="eastAsia" w:ascii="Arial" w:hAnsi="Arial" w:cs="Arial" w:eastAsiaTheme="minorEastAsia"/>
          <w:sz w:val="24"/>
        </w:rPr>
        <w:t>C.2</w:t>
      </w:r>
      <w:r>
        <w:rPr>
          <w:rFonts w:ascii="Arial" w:hAnsi="Arial" w:cs="Arial" w:eastAsiaTheme="minorEastAsia"/>
          <w:sz w:val="24"/>
        </w:rPr>
        <w:t xml:space="preserve">.1.2 </w:t>
      </w:r>
      <w:r>
        <w:rPr>
          <w:rFonts w:hint="eastAsia" w:ascii="Arial" w:hAnsi="Arial" w:cs="Arial" w:eastAsiaTheme="minorEastAsia"/>
          <w:sz w:val="24"/>
        </w:rPr>
        <w:t xml:space="preserve"> </w:t>
      </w:r>
      <w:r>
        <w:rPr>
          <w:rFonts w:ascii="Arial" w:cs="Arial" w:hAnsiTheme="minorEastAsia" w:eastAsiaTheme="minorEastAsia"/>
          <w:sz w:val="24"/>
        </w:rPr>
        <w:t>被测对象：喷嘴小孔直径。</w:t>
      </w:r>
    </w:p>
    <w:p>
      <w:pPr>
        <w:tabs>
          <w:tab w:val="left" w:pos="6521"/>
        </w:tabs>
        <w:spacing w:line="360" w:lineRule="auto"/>
        <w:outlineLvl w:val="0"/>
        <w:rPr>
          <w:rFonts w:ascii="Arial" w:cs="Arial" w:hAnsiTheme="minorEastAsia" w:eastAsiaTheme="minorEastAsia"/>
          <w:sz w:val="24"/>
        </w:rPr>
      </w:pPr>
      <w:r>
        <w:rPr>
          <w:rFonts w:hint="eastAsia" w:ascii="Arial" w:hAnsi="Arial" w:cs="Arial" w:eastAsiaTheme="minorEastAsia"/>
          <w:sz w:val="24"/>
        </w:rPr>
        <w:t>C.2</w:t>
      </w:r>
      <w:r>
        <w:rPr>
          <w:rFonts w:ascii="Arial" w:hAnsi="Arial" w:cs="Arial" w:eastAsiaTheme="minorEastAsia"/>
          <w:sz w:val="24"/>
        </w:rPr>
        <w:t xml:space="preserve">.1.3 </w:t>
      </w:r>
      <w:r>
        <w:rPr>
          <w:rFonts w:hint="eastAsia" w:ascii="Arial" w:hAnsi="Arial" w:cs="Arial" w:eastAsiaTheme="minorEastAsia"/>
          <w:sz w:val="24"/>
        </w:rPr>
        <w:t xml:space="preserve"> </w:t>
      </w:r>
      <w:r>
        <w:rPr>
          <w:rFonts w:ascii="Arial" w:cs="Arial" w:hAnsiTheme="minorEastAsia" w:eastAsiaTheme="minorEastAsia"/>
          <w:sz w:val="24"/>
        </w:rPr>
        <w:t>测量过程：</w:t>
      </w:r>
      <w:r>
        <w:rPr>
          <w:rFonts w:ascii="Arial" w:hAnsi="宋体" w:cs="Arial"/>
          <w:sz w:val="24"/>
        </w:rPr>
        <w:t>将喷嘴圆盘拆下放置</w:t>
      </w:r>
      <w:r>
        <w:rPr>
          <w:rFonts w:hint="eastAsia" w:ascii="Arial" w:hAnsi="宋体" w:cs="Arial"/>
          <w:sz w:val="24"/>
        </w:rPr>
        <w:t>数码</w:t>
      </w:r>
      <w:r>
        <w:rPr>
          <w:rFonts w:ascii="Arial" w:hAnsi="宋体" w:cs="Arial"/>
          <w:sz w:val="24"/>
        </w:rPr>
        <w:t>显微</w:t>
      </w:r>
      <w:r>
        <w:rPr>
          <w:rFonts w:hint="eastAsia" w:ascii="Arial" w:hAnsi="宋体" w:cs="Arial"/>
          <w:sz w:val="24"/>
        </w:rPr>
        <w:t>测量系统的</w:t>
      </w:r>
      <w:r>
        <w:rPr>
          <w:rFonts w:ascii="Arial" w:hAnsi="宋体" w:cs="Arial"/>
          <w:sz w:val="24"/>
        </w:rPr>
        <w:t>显微镜载物台上。选取中心小孔为校准点，在内圈圆周和外圈圆周上随机选取各2点校准点，分别测量5个小孔直径。调</w:t>
      </w:r>
      <w:r>
        <w:rPr>
          <w:rFonts w:hint="eastAsia" w:ascii="Arial" w:hAnsi="宋体" w:cs="Arial"/>
          <w:sz w:val="24"/>
        </w:rPr>
        <w:t>整位置、</w:t>
      </w:r>
      <w:r>
        <w:rPr>
          <w:rFonts w:ascii="Arial" w:hAnsi="宋体" w:cs="Arial"/>
          <w:sz w:val="24"/>
        </w:rPr>
        <w:t>焦距、灯源等，使视频中的图像清晰显示。</w:t>
      </w:r>
      <w:r>
        <w:rPr>
          <w:rFonts w:hint="eastAsia" w:ascii="Arial" w:hAnsi="宋体" w:cs="Arial"/>
          <w:sz w:val="24"/>
        </w:rPr>
        <w:t>点击进入测试软件的测量操作界面，测量每个小孔的直径。</w:t>
      </w:r>
      <w:r>
        <w:rPr>
          <w:rFonts w:ascii="Arial" w:hAnsi="宋体" w:cs="Arial"/>
          <w:sz w:val="24"/>
        </w:rPr>
        <w:t>每个校准点重复测量3次，</w:t>
      </w:r>
      <w:r>
        <w:rPr>
          <w:rFonts w:ascii="Arial" w:cs="Arial" w:hAnsiTheme="minorEastAsia" w:eastAsiaTheme="minorEastAsia"/>
          <w:sz w:val="24"/>
        </w:rPr>
        <w:t>取</w:t>
      </w:r>
      <w:r>
        <w:rPr>
          <w:rFonts w:ascii="Arial" w:hAnsi="Arial" w:cs="Arial" w:eastAsiaTheme="minorEastAsia"/>
          <w:sz w:val="24"/>
        </w:rPr>
        <w:t>3</w:t>
      </w:r>
      <w:r>
        <w:rPr>
          <w:rFonts w:ascii="Arial" w:cs="Arial" w:hAnsiTheme="minorEastAsia" w:eastAsiaTheme="minorEastAsia"/>
          <w:sz w:val="24"/>
        </w:rPr>
        <w:t>次测量结果的平均值作为校准结果。</w:t>
      </w:r>
    </w:p>
    <w:p>
      <w:pPr>
        <w:tabs>
          <w:tab w:val="left" w:pos="6521"/>
        </w:tabs>
        <w:spacing w:line="360" w:lineRule="auto"/>
        <w:rPr>
          <w:rFonts w:ascii="Arial" w:hAnsi="Arial" w:cs="Arial" w:eastAsiaTheme="minorEastAsia"/>
          <w:sz w:val="24"/>
        </w:rPr>
      </w:pPr>
      <w:r>
        <w:rPr>
          <w:rFonts w:hint="eastAsia" w:ascii="Arial" w:hAnsi="Arial" w:cs="Arial" w:eastAsiaTheme="minorEastAsia"/>
          <w:sz w:val="24"/>
        </w:rPr>
        <w:t>C.2</w:t>
      </w:r>
      <w:r>
        <w:rPr>
          <w:rFonts w:ascii="Arial" w:hAnsi="Arial" w:cs="Arial" w:eastAsiaTheme="minorEastAsia"/>
          <w:sz w:val="24"/>
        </w:rPr>
        <w:t>.2</w:t>
      </w:r>
      <w:r>
        <w:rPr>
          <w:rFonts w:hint="eastAsia" w:ascii="Arial" w:hAnsi="Arial" w:cs="Arial" w:eastAsiaTheme="minorEastAsia"/>
          <w:sz w:val="24"/>
        </w:rPr>
        <w:t xml:space="preserve"> </w:t>
      </w:r>
      <w:r>
        <w:rPr>
          <w:rFonts w:ascii="Arial" w:hAnsi="Arial" w:cs="Arial" w:eastAsiaTheme="minorEastAsia"/>
          <w:sz w:val="24"/>
        </w:rPr>
        <w:t xml:space="preserve"> </w:t>
      </w:r>
      <w:r>
        <w:rPr>
          <w:rFonts w:ascii="Arial" w:cs="Arial" w:hAnsiTheme="minorEastAsia" w:eastAsiaTheme="minorEastAsia"/>
          <w:sz w:val="24"/>
        </w:rPr>
        <w:t>数学模型</w:t>
      </w:r>
    </w:p>
    <w:p>
      <w:pPr>
        <w:spacing w:line="360" w:lineRule="auto"/>
        <w:ind w:firstLine="2160" w:firstLineChars="900"/>
        <w:rPr>
          <w:rFonts w:ascii="Arial" w:hAnsi="Arial" w:cs="Arial" w:eastAsiaTheme="minorEastAsia"/>
          <w:sz w:val="24"/>
        </w:rPr>
      </w:pPr>
      <w:r>
        <w:rPr>
          <w:rFonts w:ascii="Arial" w:hAnsi="Arial" w:cs="Arial" w:eastAsiaTheme="minorEastAsia"/>
          <w:sz w:val="24"/>
        </w:rPr>
        <w:pict>
          <v:shape id="_x0000_s1157" o:spid="_x0000_s1157" o:spt="75" type="#_x0000_t75" style="position:absolute;left:0pt;margin-left:164pt;margin-top:5.8pt;height:16pt;width:33pt;z-index:251669504;mso-width-relative:page;mso-height-relative:page;" o:ole="t" filled="t" o:preferrelative="t" stroked="f" coordsize="21600,21600">
            <v:path/>
            <v:fill on="t" focussize="0,0"/>
            <v:stroke on="f" joinstyle="miter"/>
            <v:imagedata r:id="rId179" o:title=""/>
            <o:lock v:ext="edit" aspectratio="t"/>
          </v:shape>
          <o:OLEObject Type="Embed" ProgID="Equation.3" ShapeID="_x0000_s1157" DrawAspect="Content" ObjectID="_1468075807" r:id="rId178">
            <o:LockedField>false</o:LockedField>
          </o:OLEObject>
        </w:pict>
      </w:r>
      <w:r>
        <w:rPr>
          <w:rFonts w:ascii="Arial" w:hAnsi="Arial" w:cs="Arial" w:eastAsiaTheme="minorEastAsia"/>
          <w:sz w:val="24"/>
        </w:rPr>
        <w:t xml:space="preserve">                                              </w:t>
      </w:r>
    </w:p>
    <w:p>
      <w:pPr>
        <w:spacing w:line="360" w:lineRule="auto"/>
        <w:ind w:firstLine="480" w:firstLineChars="200"/>
        <w:rPr>
          <w:rFonts w:ascii="Arial" w:hAnsi="Arial" w:cs="Arial" w:eastAsiaTheme="minorEastAsia"/>
          <w:sz w:val="24"/>
        </w:rPr>
      </w:pPr>
      <w:r>
        <w:rPr>
          <w:rFonts w:ascii="Arial" w:cs="Arial" w:hAnsiTheme="minorEastAsia" w:eastAsiaTheme="minorEastAsia"/>
          <w:sz w:val="24"/>
        </w:rPr>
        <w:t>式中：</w:t>
      </w:r>
    </w:p>
    <w:p>
      <w:pPr>
        <w:tabs>
          <w:tab w:val="left" w:pos="6521"/>
        </w:tabs>
        <w:spacing w:line="360" w:lineRule="auto"/>
        <w:outlineLvl w:val="0"/>
        <w:rPr>
          <w:rFonts w:ascii="Arial" w:hAnsi="Arial" w:cs="Arial" w:eastAsiaTheme="minorEastAsia"/>
          <w:sz w:val="24"/>
        </w:rPr>
      </w:pPr>
      <w:r>
        <w:rPr>
          <w:rFonts w:ascii="Arial" w:hAnsi="Arial" w:cs="Arial" w:eastAsiaTheme="minorEastAsia"/>
          <w:sz w:val="24"/>
        </w:rPr>
        <w:pict>
          <v:shape id="_x0000_s1161" o:spid="_x0000_s1161" o:spt="75" type="#_x0000_t75" style="position:absolute;left:0pt;margin-left:30.95pt;margin-top:6.6pt;height:13.9pt;width:10.85pt;z-index:251673600;mso-width-relative:page;mso-height-relative:page;" o:ole="t" filled="t" o:preferrelative="t" stroked="f" coordsize="21600,21600">
            <v:path/>
            <v:fill on="t" focussize="0,0"/>
            <v:stroke on="f" joinstyle="miter"/>
            <v:imagedata r:id="rId181" o:title=""/>
            <o:lock v:ext="edit" aspectratio="t"/>
          </v:shape>
          <o:OLEObject Type="Embed" ProgID="Equation.3" ShapeID="_x0000_s1161" DrawAspect="Content" ObjectID="_1468075808" r:id="rId180">
            <o:LockedField>false</o:LockedField>
          </o:OLEObject>
        </w:pict>
      </w:r>
      <w:r>
        <w:rPr>
          <w:rFonts w:ascii="Arial" w:hAnsi="Arial" w:cs="Arial" w:eastAsiaTheme="minorEastAsia"/>
          <w:sz w:val="24"/>
        </w:rPr>
        <w:t xml:space="preserve">          </w:t>
      </w:r>
      <w:r>
        <w:rPr>
          <w:rFonts w:ascii="Arial" w:cs="Arial" w:hAnsiTheme="minorEastAsia" w:eastAsiaTheme="minorEastAsia"/>
          <w:sz w:val="24"/>
        </w:rPr>
        <w:t>－喷嘴小孔直径，</w:t>
      </w:r>
      <w:r>
        <w:rPr>
          <w:rFonts w:ascii="Arial" w:hAnsi="Arial" w:cs="Arial" w:eastAsiaTheme="minorEastAsia"/>
          <w:sz w:val="24"/>
        </w:rPr>
        <w:t>mm</w:t>
      </w:r>
      <w:r>
        <w:rPr>
          <w:rFonts w:ascii="Arial" w:cs="Arial" w:hAnsiTheme="minorEastAsia" w:eastAsiaTheme="minorEastAsia"/>
          <w:sz w:val="24"/>
        </w:rPr>
        <w:t>；</w:t>
      </w:r>
    </w:p>
    <w:p>
      <w:pPr>
        <w:tabs>
          <w:tab w:val="left" w:pos="6521"/>
        </w:tabs>
        <w:spacing w:line="360" w:lineRule="auto"/>
        <w:outlineLvl w:val="0"/>
        <w:rPr>
          <w:rFonts w:ascii="Arial" w:hAnsi="Arial" w:cs="Arial" w:eastAsiaTheme="minorEastAsia"/>
          <w:sz w:val="24"/>
        </w:rPr>
      </w:pPr>
      <w:r>
        <w:rPr>
          <w:rFonts w:ascii="Arial" w:hAnsi="Arial" w:cs="Arial" w:eastAsiaTheme="minorEastAsia"/>
          <w:sz w:val="24"/>
        </w:rPr>
        <w:pict>
          <v:shape id="_x0000_s1167" o:spid="_x0000_s1167" o:spt="75" type="#_x0000_t75" style="position:absolute;left:0pt;margin-left:32.55pt;margin-top:1.15pt;height:16pt;width:13pt;z-index:251679744;mso-width-relative:page;mso-height-relative:page;" o:ole="t" filled="t" o:preferrelative="t" stroked="f" coordsize="21600,21600">
            <v:path/>
            <v:fill on="t" focussize="0,0"/>
            <v:stroke on="f" joinstyle="miter"/>
            <v:imagedata r:id="rId183" o:title=""/>
            <o:lock v:ext="edit" aspectratio="t"/>
          </v:shape>
          <o:OLEObject Type="Embed" ProgID="Equation.3" ShapeID="_x0000_s1167" DrawAspect="Content" ObjectID="_1468075809" r:id="rId182">
            <o:LockedField>false</o:LockedField>
          </o:OLEObject>
        </w:pict>
      </w:r>
      <w:r>
        <w:rPr>
          <w:rFonts w:ascii="Arial" w:hAnsi="Arial" w:cs="Arial" w:eastAsiaTheme="minorEastAsia"/>
          <w:sz w:val="24"/>
        </w:rPr>
        <w:t xml:space="preserve">          </w:t>
      </w:r>
      <w:r>
        <w:rPr>
          <w:rFonts w:ascii="Arial" w:cs="Arial" w:hAnsiTheme="minorEastAsia" w:eastAsiaTheme="minorEastAsia"/>
          <w:sz w:val="24"/>
        </w:rPr>
        <w:t>－喷嘴小孔直径实测值，</w:t>
      </w:r>
      <w:r>
        <w:rPr>
          <w:rFonts w:ascii="Arial" w:hAnsi="Arial" w:cs="Arial" w:eastAsiaTheme="minorEastAsia"/>
          <w:sz w:val="24"/>
        </w:rPr>
        <w:t>mm</w:t>
      </w:r>
      <w:r>
        <w:rPr>
          <w:rFonts w:ascii="Arial" w:cs="Arial" w:hAnsiTheme="minorEastAsia" w:eastAsiaTheme="minorEastAsia"/>
          <w:sz w:val="24"/>
        </w:rPr>
        <w:t>；</w:t>
      </w:r>
      <w:r>
        <w:rPr>
          <w:rFonts w:ascii="Arial" w:hAnsi="Arial" w:cs="Arial" w:eastAsiaTheme="minorEastAsia"/>
          <w:sz w:val="24"/>
        </w:rPr>
        <w:t xml:space="preserve">   </w:t>
      </w:r>
    </w:p>
    <w:p>
      <w:pPr>
        <w:tabs>
          <w:tab w:val="left" w:pos="6521"/>
        </w:tabs>
        <w:spacing w:line="360" w:lineRule="auto"/>
        <w:outlineLvl w:val="0"/>
        <w:rPr>
          <w:rFonts w:ascii="Arial" w:hAnsi="Arial" w:cs="Arial" w:eastAsiaTheme="minorEastAsia"/>
          <w:sz w:val="24"/>
        </w:rPr>
      </w:pPr>
      <w:r>
        <w:rPr>
          <w:rFonts w:hint="eastAsia" w:ascii="Arial" w:hAnsi="Arial" w:cs="Arial" w:eastAsiaTheme="minorEastAsia"/>
          <w:sz w:val="24"/>
        </w:rPr>
        <w:t>C.2</w:t>
      </w:r>
      <w:r>
        <w:rPr>
          <w:rFonts w:ascii="Arial" w:hAnsi="Arial" w:cs="Arial" w:eastAsiaTheme="minorEastAsia"/>
          <w:sz w:val="24"/>
        </w:rPr>
        <w:t>.3</w:t>
      </w:r>
      <w:r>
        <w:rPr>
          <w:rFonts w:hint="eastAsia" w:ascii="Arial" w:hAnsi="Arial" w:cs="Arial" w:eastAsiaTheme="minorEastAsia"/>
          <w:sz w:val="24"/>
        </w:rPr>
        <w:t xml:space="preserve">  </w:t>
      </w:r>
      <w:r>
        <w:rPr>
          <w:rFonts w:ascii="Arial" w:cs="Arial" w:hAnsiTheme="minorEastAsia" w:eastAsiaTheme="minorEastAsia"/>
          <w:sz w:val="24"/>
        </w:rPr>
        <w:t>方差和灵敏系数</w:t>
      </w:r>
    </w:p>
    <w:p>
      <w:pPr>
        <w:tabs>
          <w:tab w:val="left" w:pos="6521"/>
        </w:tabs>
        <w:jc w:val="center"/>
        <w:rPr>
          <w:rFonts w:ascii="Arial" w:hAnsi="Arial" w:cs="Arial" w:eastAsiaTheme="minorEastAsia"/>
        </w:rPr>
      </w:pPr>
      <w:r>
        <w:rPr>
          <w:rFonts w:ascii="Arial" w:cs="Arial" w:hAnsiTheme="minorEastAsia" w:eastAsiaTheme="minorEastAsia"/>
          <w:sz w:val="24"/>
        </w:rPr>
        <w:t>方差：</w:t>
      </w:r>
      <w:r>
        <w:rPr>
          <w:rFonts w:ascii="Arial" w:hAnsi="Arial" w:cs="Arial" w:eastAsiaTheme="minorEastAsia"/>
          <w:position w:val="-14"/>
          <w:sz w:val="24"/>
        </w:rPr>
        <w:object>
          <v:shape id="_x0000_i1097" o:spt="75" type="#_x0000_t75" style="height:20.25pt;width:117pt;" o:ole="t" filled="f" o:preferrelative="t" stroked="f" coordsize="21600,21600">
            <v:path/>
            <v:fill on="f" focussize="0,0"/>
            <v:stroke on="f" joinstyle="miter"/>
            <v:imagedata r:id="rId185" o:title=""/>
            <o:lock v:ext="edit" aspectratio="t"/>
            <w10:wrap type="none"/>
            <w10:anchorlock/>
          </v:shape>
          <o:OLEObject Type="Embed" ProgID="Equation.3" ShapeID="_x0000_i1097" DrawAspect="Content" ObjectID="_1468075810" r:id="rId184">
            <o:LockedField>false</o:LockedField>
          </o:OLEObject>
        </w:object>
      </w:r>
    </w:p>
    <w:p>
      <w:pPr>
        <w:tabs>
          <w:tab w:val="left" w:pos="6521"/>
        </w:tabs>
        <w:jc w:val="left"/>
        <w:rPr>
          <w:rFonts w:ascii="Arial" w:hAnsi="Arial" w:cs="Arial" w:eastAsiaTheme="minorEastAsia"/>
        </w:rPr>
      </w:pPr>
      <w:r>
        <w:rPr>
          <w:rFonts w:ascii="Arial" w:hAnsi="Arial" w:cs="Arial" w:eastAsiaTheme="minorEastAsia"/>
        </w:rPr>
        <w:t xml:space="preserve">    </w:t>
      </w:r>
      <w:r>
        <w:rPr>
          <w:rFonts w:ascii="Arial" w:cs="Arial" w:hAnsiTheme="minorEastAsia" w:eastAsiaTheme="minorEastAsia"/>
          <w:sz w:val="24"/>
        </w:rPr>
        <w:t>灵敏系数：</w:t>
      </w:r>
      <w:r>
        <w:rPr>
          <w:rFonts w:ascii="Arial" w:hAnsi="Arial" w:cs="Arial" w:eastAsiaTheme="minorEastAsia"/>
          <w:sz w:val="24"/>
        </w:rPr>
        <w:t xml:space="preserve">                    </w:t>
      </w:r>
      <w:r>
        <w:rPr>
          <w:rFonts w:ascii="Arial" w:hAnsi="Arial" w:cs="Arial" w:eastAsiaTheme="minorEastAsia"/>
          <w:position w:val="-24"/>
        </w:rPr>
        <w:object>
          <v:shape id="_x0000_i1098" o:spt="75" type="#_x0000_t75" style="height:30.75pt;width:54pt;" o:ole="t" filled="f" o:preferrelative="t" stroked="f" coordsize="21600,21600">
            <v:path/>
            <v:fill on="f" focussize="0,0"/>
            <v:stroke on="f" joinstyle="miter"/>
            <v:imagedata r:id="rId187" o:title=""/>
            <o:lock v:ext="edit" aspectratio="t"/>
            <w10:wrap type="none"/>
            <w10:anchorlock/>
          </v:shape>
          <o:OLEObject Type="Embed" ProgID="Equation.3" ShapeID="_x0000_i1098" DrawAspect="Content" ObjectID="_1468075811" r:id="rId186">
            <o:LockedField>false</o:LockedField>
          </o:OLEObject>
        </w:object>
      </w:r>
    </w:p>
    <w:p>
      <w:pPr>
        <w:tabs>
          <w:tab w:val="left" w:pos="6521"/>
        </w:tabs>
        <w:jc w:val="left"/>
        <w:rPr>
          <w:rFonts w:ascii="Arial" w:hAnsi="Arial" w:cs="Arial" w:eastAsiaTheme="minorEastAsia"/>
          <w:sz w:val="24"/>
        </w:rPr>
      </w:pPr>
    </w:p>
    <w:p>
      <w:pPr>
        <w:tabs>
          <w:tab w:val="left" w:pos="6521"/>
        </w:tabs>
        <w:rPr>
          <w:rFonts w:ascii="Arial" w:hAnsi="Arial" w:cs="Arial" w:eastAsiaTheme="minorEastAsia"/>
          <w:sz w:val="24"/>
        </w:rPr>
      </w:pPr>
      <w:r>
        <w:rPr>
          <w:rFonts w:hint="eastAsia" w:ascii="Arial" w:hAnsi="Arial" w:cs="Arial" w:eastAsiaTheme="minorEastAsia"/>
          <w:sz w:val="24"/>
        </w:rPr>
        <w:t>C.2</w:t>
      </w:r>
      <w:r>
        <w:rPr>
          <w:rFonts w:ascii="Arial" w:hAnsi="Arial" w:cs="Arial" w:eastAsiaTheme="minorEastAsia"/>
          <w:sz w:val="24"/>
        </w:rPr>
        <w:t>.4</w:t>
      </w:r>
      <w:r>
        <w:rPr>
          <w:rFonts w:hint="eastAsia" w:ascii="Arial" w:hAnsi="Arial" w:cs="Arial" w:eastAsiaTheme="minorEastAsia"/>
          <w:sz w:val="24"/>
        </w:rPr>
        <w:t xml:space="preserve">  </w:t>
      </w:r>
      <w:r>
        <w:rPr>
          <w:rFonts w:ascii="Arial" w:cs="Arial" w:hAnsiTheme="minorEastAsia" w:eastAsiaTheme="minorEastAsia"/>
          <w:sz w:val="24"/>
        </w:rPr>
        <w:t>各输入量的标准不确定度评定</w:t>
      </w:r>
    </w:p>
    <w:p>
      <w:pPr>
        <w:tabs>
          <w:tab w:val="left" w:pos="6521"/>
        </w:tabs>
        <w:rPr>
          <w:rFonts w:ascii="Arial" w:hAnsi="Arial" w:cs="Arial" w:eastAsiaTheme="minorEastAsia"/>
          <w:sz w:val="24"/>
        </w:rPr>
      </w:pPr>
      <w:r>
        <w:rPr>
          <w:rFonts w:hint="eastAsia" w:ascii="Arial" w:hAnsi="Arial" w:cs="Arial" w:eastAsiaTheme="minorEastAsia"/>
          <w:sz w:val="24"/>
        </w:rPr>
        <w:t>C.2</w:t>
      </w:r>
      <w:r>
        <w:rPr>
          <w:rFonts w:ascii="Arial" w:hAnsi="Arial" w:cs="Arial" w:eastAsiaTheme="minorEastAsia"/>
          <w:sz w:val="24"/>
        </w:rPr>
        <w:t>.4.1</w:t>
      </w:r>
      <w:r>
        <w:rPr>
          <w:rFonts w:hint="eastAsia" w:ascii="Arial" w:hAnsi="Arial" w:cs="Arial" w:eastAsiaTheme="minorEastAsia"/>
          <w:sz w:val="24"/>
        </w:rPr>
        <w:t xml:space="preserve">  </w:t>
      </w:r>
      <w:r>
        <w:rPr>
          <w:rFonts w:ascii="Arial" w:cs="Arial" w:hAnsiTheme="minorEastAsia" w:eastAsiaTheme="minorEastAsia"/>
          <w:sz w:val="24"/>
        </w:rPr>
        <w:t>输入量</w:t>
      </w:r>
      <w:r>
        <w:rPr>
          <w:rFonts w:ascii="Arial" w:hAnsi="Arial" w:cs="Arial" w:eastAsiaTheme="minorEastAsia"/>
          <w:position w:val="-6"/>
          <w:sz w:val="24"/>
        </w:rPr>
        <w:object>
          <v:shape id="_x0000_i1099" o:spt="75" type="#_x0000_t75" style="height:15.75pt;width:12.75pt;" o:ole="t" filled="f" o:preferrelative="t" stroked="f" coordsize="21600,21600">
            <v:path/>
            <v:fill on="f" focussize="0,0"/>
            <v:stroke on="f" joinstyle="miter"/>
            <v:imagedata r:id="rId189" o:title=""/>
            <o:lock v:ext="edit" aspectratio="t"/>
            <w10:wrap type="none"/>
            <w10:anchorlock/>
          </v:shape>
          <o:OLEObject Type="Embed" ProgID="Equation.3" ShapeID="_x0000_i1099" DrawAspect="Content" ObjectID="_1468075812" r:id="rId188">
            <o:LockedField>false</o:LockedField>
          </o:OLEObject>
        </w:object>
      </w:r>
      <w:r>
        <w:rPr>
          <w:rFonts w:ascii="Arial" w:cs="Arial" w:hAnsiTheme="minorEastAsia" w:eastAsiaTheme="minorEastAsia"/>
          <w:sz w:val="24"/>
        </w:rPr>
        <w:t>的标准不确定度</w:t>
      </w:r>
      <w:r>
        <w:rPr>
          <w:rFonts w:ascii="Arial" w:hAnsi="Arial" w:cs="Arial" w:eastAsiaTheme="minorEastAsia"/>
          <w:position w:val="-10"/>
          <w:sz w:val="24"/>
        </w:rPr>
        <w:object>
          <v:shape id="_x0000_i1100" o:spt="75" type="#_x0000_t75" style="height:18.75pt;width:32.25pt;" o:ole="t" filled="f" o:preferrelative="t" stroked="f" coordsize="21600,21600">
            <v:path/>
            <v:fill on="f" focussize="0,0"/>
            <v:stroke on="f" joinstyle="miter"/>
            <v:imagedata r:id="rId191" o:title=""/>
            <o:lock v:ext="edit" aspectratio="t"/>
            <w10:wrap type="none"/>
            <w10:anchorlock/>
          </v:shape>
          <o:OLEObject Type="Embed" ProgID="Equation.3" ShapeID="_x0000_i1100" DrawAspect="Content" ObjectID="_1468075813" r:id="rId190">
            <o:LockedField>false</o:LockedField>
          </o:OLEObject>
        </w:object>
      </w:r>
      <w:r>
        <w:rPr>
          <w:rFonts w:ascii="Arial" w:cs="Arial" w:hAnsiTheme="minorEastAsia" w:eastAsiaTheme="minorEastAsia"/>
          <w:sz w:val="24"/>
        </w:rPr>
        <w:t>的评定</w:t>
      </w:r>
    </w:p>
    <w:p>
      <w:pPr>
        <w:spacing w:line="360" w:lineRule="auto"/>
        <w:rPr>
          <w:rFonts w:ascii="Arial" w:hAnsi="Arial" w:cs="Arial" w:eastAsiaTheme="minorEastAsia"/>
          <w:sz w:val="24"/>
        </w:rPr>
      </w:pPr>
      <w:r>
        <w:rPr>
          <w:rFonts w:ascii="Arial" w:hAnsi="Arial" w:cs="Arial" w:eastAsiaTheme="minorEastAsia"/>
          <w:sz w:val="24"/>
        </w:rPr>
        <w:pict>
          <v:shape id="_x0000_s1166" o:spid="_x0000_s1166" o:spt="75" type="#_x0000_t75" style="position:absolute;left:0pt;margin-left:25.55pt;margin-top:1.3pt;height:18pt;width:31.95pt;z-index:251678720;mso-width-relative:page;mso-height-relative:page;" o:ole="t" filled="t" o:preferrelative="t" stroked="f" coordsize="21600,21600">
            <v:path/>
            <v:fill on="t" focussize="0,0"/>
            <v:stroke on="f" joinstyle="miter"/>
            <v:imagedata r:id="rId193" o:title=""/>
            <o:lock v:ext="edit" aspectratio="t"/>
          </v:shape>
          <o:OLEObject Type="Embed" ProgID="Equation.3" ShapeID="_x0000_s1166" DrawAspect="Content" ObjectID="_1468075814" r:id="rId192">
            <o:LockedField>false</o:LockedField>
          </o:OLEObject>
        </w:pict>
      </w:r>
      <w:r>
        <w:rPr>
          <w:rFonts w:ascii="Arial" w:hAnsi="Arial" w:cs="Arial" w:eastAsiaTheme="minorEastAsia"/>
          <w:sz w:val="24"/>
        </w:rPr>
        <w:t xml:space="preserve">          </w:t>
      </w:r>
      <w:r>
        <w:rPr>
          <w:rFonts w:ascii="Arial" w:cs="Arial" w:hAnsiTheme="minorEastAsia" w:eastAsiaTheme="minorEastAsia"/>
          <w:sz w:val="24"/>
        </w:rPr>
        <w:t>来源于测量设备测量重复性引入的测量不确定度。在重复性条件下，对小孔直径连续测量</w:t>
      </w:r>
      <w:r>
        <w:rPr>
          <w:rFonts w:ascii="Arial" w:hAnsi="Arial" w:cs="Arial" w:eastAsiaTheme="minorEastAsia"/>
          <w:sz w:val="24"/>
        </w:rPr>
        <w:t>10</w:t>
      </w:r>
      <w:r>
        <w:rPr>
          <w:rFonts w:ascii="Arial" w:cs="Arial" w:hAnsiTheme="minorEastAsia" w:eastAsiaTheme="minorEastAsia"/>
          <w:sz w:val="24"/>
        </w:rPr>
        <w:t>次，得到测量列</w:t>
      </w:r>
      <w:r>
        <w:rPr>
          <w:rFonts w:ascii="Arial" w:hAnsi="Arial" w:cs="Arial" w:eastAsiaTheme="minorEastAsia"/>
          <w:sz w:val="24"/>
        </w:rPr>
        <w:t>(mm)</w:t>
      </w:r>
      <w:r>
        <w:rPr>
          <w:rFonts w:ascii="Arial" w:cs="Arial" w:hAnsiTheme="minorEastAsia" w:eastAsiaTheme="minorEastAsia"/>
          <w:sz w:val="24"/>
        </w:rPr>
        <w:t>：</w:t>
      </w:r>
    </w:p>
    <w:tbl>
      <w:tblPr>
        <w:tblStyle w:val="21"/>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749"/>
        <w:gridCol w:w="749"/>
        <w:gridCol w:w="749"/>
        <w:gridCol w:w="749"/>
        <w:gridCol w:w="749"/>
        <w:gridCol w:w="749"/>
        <w:gridCol w:w="749"/>
        <w:gridCol w:w="749"/>
        <w:gridCol w:w="749"/>
        <w:gridCol w:w="7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032" w:type="dxa"/>
            <w:vAlign w:val="center"/>
          </w:tcPr>
          <w:p>
            <w:pPr>
              <w:jc w:val="center"/>
              <w:rPr>
                <w:rFonts w:ascii="Arial" w:hAnsi="Arial" w:cs="Arial" w:eastAsiaTheme="minorEastAsia"/>
                <w:sz w:val="18"/>
                <w:szCs w:val="18"/>
              </w:rPr>
            </w:pPr>
            <w:r>
              <w:rPr>
                <w:rFonts w:ascii="Arial" w:cs="Arial" w:hAnsiTheme="minorEastAsia" w:eastAsiaTheme="minorEastAsia"/>
                <w:sz w:val="18"/>
                <w:szCs w:val="18"/>
              </w:rPr>
              <w:t>次数</w:t>
            </w:r>
          </w:p>
        </w:tc>
        <w:tc>
          <w:tcPr>
            <w:tcW w:w="749" w:type="dxa"/>
            <w:vAlign w:val="center"/>
          </w:tcPr>
          <w:p>
            <w:pPr>
              <w:jc w:val="center"/>
              <w:rPr>
                <w:rFonts w:ascii="Arial" w:hAnsi="Arial" w:cs="Arial" w:eastAsiaTheme="minorEastAsia"/>
                <w:sz w:val="18"/>
                <w:szCs w:val="18"/>
              </w:rPr>
            </w:pPr>
            <w:r>
              <w:rPr>
                <w:rFonts w:ascii="Arial" w:hAnsi="Arial" w:cs="Arial" w:eastAsiaTheme="minorEastAsia"/>
                <w:sz w:val="18"/>
                <w:szCs w:val="18"/>
              </w:rPr>
              <w:t>1</w:t>
            </w:r>
          </w:p>
        </w:tc>
        <w:tc>
          <w:tcPr>
            <w:tcW w:w="749" w:type="dxa"/>
            <w:vAlign w:val="center"/>
          </w:tcPr>
          <w:p>
            <w:pPr>
              <w:jc w:val="center"/>
              <w:rPr>
                <w:rFonts w:ascii="Arial" w:hAnsi="Arial" w:cs="Arial" w:eastAsiaTheme="minorEastAsia"/>
                <w:sz w:val="18"/>
                <w:szCs w:val="18"/>
              </w:rPr>
            </w:pPr>
            <w:r>
              <w:rPr>
                <w:rFonts w:ascii="Arial" w:hAnsi="Arial" w:cs="Arial" w:eastAsiaTheme="minorEastAsia"/>
                <w:sz w:val="18"/>
                <w:szCs w:val="18"/>
              </w:rPr>
              <w:t>2</w:t>
            </w:r>
          </w:p>
        </w:tc>
        <w:tc>
          <w:tcPr>
            <w:tcW w:w="749" w:type="dxa"/>
            <w:vAlign w:val="center"/>
          </w:tcPr>
          <w:p>
            <w:pPr>
              <w:jc w:val="center"/>
              <w:rPr>
                <w:rFonts w:ascii="Arial" w:hAnsi="Arial" w:cs="Arial" w:eastAsiaTheme="minorEastAsia"/>
                <w:sz w:val="18"/>
                <w:szCs w:val="18"/>
              </w:rPr>
            </w:pPr>
            <w:r>
              <w:rPr>
                <w:rFonts w:ascii="Arial" w:hAnsi="Arial" w:cs="Arial" w:eastAsiaTheme="minorEastAsia"/>
                <w:sz w:val="18"/>
                <w:szCs w:val="18"/>
              </w:rPr>
              <w:t>3</w:t>
            </w:r>
          </w:p>
        </w:tc>
        <w:tc>
          <w:tcPr>
            <w:tcW w:w="749" w:type="dxa"/>
            <w:vAlign w:val="center"/>
          </w:tcPr>
          <w:p>
            <w:pPr>
              <w:jc w:val="center"/>
              <w:rPr>
                <w:rFonts w:ascii="Arial" w:hAnsi="Arial" w:cs="Arial" w:eastAsiaTheme="minorEastAsia"/>
                <w:sz w:val="18"/>
                <w:szCs w:val="18"/>
              </w:rPr>
            </w:pPr>
            <w:r>
              <w:rPr>
                <w:rFonts w:ascii="Arial" w:hAnsi="Arial" w:cs="Arial" w:eastAsiaTheme="minorEastAsia"/>
                <w:sz w:val="18"/>
                <w:szCs w:val="18"/>
              </w:rPr>
              <w:t>4</w:t>
            </w:r>
          </w:p>
        </w:tc>
        <w:tc>
          <w:tcPr>
            <w:tcW w:w="749" w:type="dxa"/>
            <w:vAlign w:val="center"/>
          </w:tcPr>
          <w:p>
            <w:pPr>
              <w:jc w:val="center"/>
              <w:rPr>
                <w:rFonts w:ascii="Arial" w:hAnsi="Arial" w:cs="Arial" w:eastAsiaTheme="minorEastAsia"/>
                <w:sz w:val="18"/>
                <w:szCs w:val="18"/>
              </w:rPr>
            </w:pPr>
            <w:r>
              <w:rPr>
                <w:rFonts w:ascii="Arial" w:hAnsi="Arial" w:cs="Arial" w:eastAsiaTheme="minorEastAsia"/>
                <w:sz w:val="18"/>
                <w:szCs w:val="18"/>
              </w:rPr>
              <w:t>5</w:t>
            </w:r>
          </w:p>
        </w:tc>
        <w:tc>
          <w:tcPr>
            <w:tcW w:w="74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6</w:t>
            </w:r>
          </w:p>
        </w:tc>
        <w:tc>
          <w:tcPr>
            <w:tcW w:w="74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7</w:t>
            </w:r>
          </w:p>
        </w:tc>
        <w:tc>
          <w:tcPr>
            <w:tcW w:w="74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8</w:t>
            </w:r>
          </w:p>
        </w:tc>
        <w:tc>
          <w:tcPr>
            <w:tcW w:w="74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9</w:t>
            </w:r>
          </w:p>
        </w:tc>
        <w:tc>
          <w:tcPr>
            <w:tcW w:w="74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jc w:val="center"/>
        </w:trPr>
        <w:tc>
          <w:tcPr>
            <w:tcW w:w="1032" w:type="dxa"/>
            <w:vAlign w:val="center"/>
          </w:tcPr>
          <w:p>
            <w:pPr>
              <w:spacing w:line="360" w:lineRule="auto"/>
              <w:jc w:val="center"/>
              <w:rPr>
                <w:rFonts w:ascii="Arial" w:hAnsi="Arial" w:cs="Arial" w:eastAsiaTheme="minorEastAsia"/>
                <w:sz w:val="18"/>
                <w:szCs w:val="18"/>
              </w:rPr>
            </w:pPr>
            <w:r>
              <w:rPr>
                <w:rFonts w:ascii="Arial" w:cs="Arial" w:hAnsiTheme="minorEastAsia" w:eastAsiaTheme="minorEastAsia"/>
                <w:sz w:val="18"/>
                <w:szCs w:val="18"/>
              </w:rPr>
              <w:t>长度</w:t>
            </w:r>
            <w:r>
              <w:rPr>
                <w:rFonts w:ascii="Arial" w:hAnsi="Arial" w:cs="Arial" w:eastAsiaTheme="minorEastAsia"/>
                <w:sz w:val="18"/>
                <w:szCs w:val="18"/>
              </w:rPr>
              <w:t>(mm)</w:t>
            </w:r>
          </w:p>
        </w:tc>
        <w:tc>
          <w:tcPr>
            <w:tcW w:w="74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1.0000</w:t>
            </w:r>
          </w:p>
        </w:tc>
        <w:tc>
          <w:tcPr>
            <w:tcW w:w="74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0.9963</w:t>
            </w:r>
          </w:p>
        </w:tc>
        <w:tc>
          <w:tcPr>
            <w:tcW w:w="74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0.9982</w:t>
            </w:r>
          </w:p>
        </w:tc>
        <w:tc>
          <w:tcPr>
            <w:tcW w:w="74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0.9963</w:t>
            </w:r>
          </w:p>
        </w:tc>
        <w:tc>
          <w:tcPr>
            <w:tcW w:w="74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0.9963</w:t>
            </w:r>
          </w:p>
        </w:tc>
        <w:tc>
          <w:tcPr>
            <w:tcW w:w="74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0.9982</w:t>
            </w:r>
          </w:p>
        </w:tc>
        <w:tc>
          <w:tcPr>
            <w:tcW w:w="74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1.0018</w:t>
            </w:r>
          </w:p>
        </w:tc>
        <w:tc>
          <w:tcPr>
            <w:tcW w:w="74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0.9963</w:t>
            </w:r>
          </w:p>
        </w:tc>
        <w:tc>
          <w:tcPr>
            <w:tcW w:w="74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1.0000</w:t>
            </w:r>
          </w:p>
        </w:tc>
        <w:tc>
          <w:tcPr>
            <w:tcW w:w="74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0.9982</w:t>
            </w:r>
          </w:p>
        </w:tc>
      </w:tr>
    </w:tbl>
    <w:p>
      <w:pPr>
        <w:spacing w:line="360" w:lineRule="auto"/>
        <w:rPr>
          <w:rFonts w:ascii="Arial" w:hAnsi="Arial" w:cs="Arial" w:eastAsiaTheme="minorEastAsia"/>
          <w:sz w:val="24"/>
        </w:rPr>
      </w:pPr>
    </w:p>
    <w:p>
      <w:pPr>
        <w:spacing w:line="360" w:lineRule="auto"/>
        <w:rPr>
          <w:rFonts w:ascii="Arial" w:hAnsi="Arial" w:cs="Arial" w:eastAsiaTheme="minorEastAsia"/>
          <w:sz w:val="24"/>
        </w:rPr>
      </w:pPr>
      <w:r>
        <w:rPr>
          <w:rFonts w:ascii="Arial" w:cs="Arial" w:hAnsiTheme="minorEastAsia" w:eastAsiaTheme="minorEastAsia"/>
          <w:sz w:val="24"/>
        </w:rPr>
        <w:t>小孔直径重复测量</w:t>
      </w:r>
      <w:r>
        <w:rPr>
          <w:rFonts w:hint="eastAsia" w:ascii="Arial" w:cs="Arial" w:hAnsiTheme="minorEastAsia" w:eastAsiaTheme="minorEastAsia"/>
          <w:sz w:val="24"/>
        </w:rPr>
        <w:t>，其</w:t>
      </w:r>
      <w:r>
        <w:rPr>
          <w:rFonts w:ascii="Arial" w:cs="Arial" w:hAnsiTheme="minorEastAsia" w:eastAsiaTheme="minorEastAsia"/>
          <w:sz w:val="24"/>
        </w:rPr>
        <w:t>结果的平均值：</w:t>
      </w:r>
    </w:p>
    <w:p>
      <w:pPr>
        <w:spacing w:line="360" w:lineRule="auto"/>
        <w:jc w:val="center"/>
        <w:rPr>
          <w:rFonts w:ascii="Arial" w:hAnsi="Arial" w:cs="Arial" w:eastAsiaTheme="minorEastAsia"/>
          <w:sz w:val="24"/>
        </w:rPr>
      </w:pPr>
      <w:r>
        <w:rPr>
          <w:position w:val="-24"/>
        </w:rPr>
        <w:object>
          <v:shape id="_x0000_i1101" o:spt="75" type="#_x0000_t75" style="height:48.75pt;width:117pt;" o:ole="t" filled="f" o:preferrelative="t" stroked="f" coordsize="21600,21600">
            <v:path/>
            <v:fill on="f" focussize="0,0"/>
            <v:stroke on="f" joinstyle="miter"/>
            <v:imagedata r:id="rId195" o:title=""/>
            <o:lock v:ext="edit" aspectratio="t"/>
            <w10:wrap type="none"/>
            <w10:anchorlock/>
          </v:shape>
          <o:OLEObject Type="Embed" ProgID="Equation.3" ShapeID="_x0000_i1101" DrawAspect="Content" ObjectID="_1468075815" r:id="rId194">
            <o:LockedField>false</o:LockedField>
          </o:OLEObject>
        </w:object>
      </w:r>
      <w:r>
        <w:rPr>
          <w:rFonts w:ascii="Arial" w:hAnsi="Arial" w:cs="Arial" w:eastAsiaTheme="minorEastAsia"/>
          <w:sz w:val="24"/>
        </w:rPr>
        <w:pict>
          <v:shape id="_x0000_s1163" o:spid="_x0000_s1163" o:spt="75" type="#_x0000_t75" style="position:absolute;left:0pt;margin-left:30.95pt;margin-top:0.1pt;height:17pt;width:9pt;z-index:251675648;mso-width-relative:page;mso-height-relative:page;" o:ole="t" filled="t" o:preferrelative="t" stroked="f" coordsize="21600,21600">
            <v:path/>
            <v:fill on="t" focussize="0,0"/>
            <v:stroke on="f" joinstyle="miter"/>
            <v:imagedata r:id="rId173" o:title=""/>
            <o:lock v:ext="edit" aspectratio="t"/>
          </v:shape>
          <o:OLEObject Type="Embed" ProgID="Equation.3" ShapeID="_x0000_s1163" DrawAspect="Content" ObjectID="_1468075816" r:id="rId196">
            <o:LockedField>false</o:LockedField>
          </o:OLEObject>
        </w:pict>
      </w:r>
    </w:p>
    <w:p>
      <w:pPr>
        <w:spacing w:line="360" w:lineRule="auto"/>
        <w:ind w:left="2880" w:hanging="2880" w:hangingChars="1200"/>
        <w:jc w:val="left"/>
        <w:rPr>
          <w:rFonts w:ascii="Arial" w:hAnsi="Arial" w:cs="Arial" w:eastAsiaTheme="minorEastAsia"/>
          <w:sz w:val="24"/>
        </w:rPr>
      </w:pPr>
      <w:r>
        <w:rPr>
          <w:rFonts w:ascii="Arial" w:hAnsi="Arial" w:cs="Arial" w:eastAsiaTheme="minorEastAsia"/>
          <w:sz w:val="24"/>
        </w:rPr>
        <w:pict>
          <v:shape id="_x0000_s1165" o:spid="_x0000_s1165" o:spt="75" type="#_x0000_t75" style="position:absolute;left:0pt;margin-left:146.9pt;margin-top:12pt;height:17pt;width:9pt;z-index:251677696;mso-width-relative:page;mso-height-relative:page;" o:ole="t" filled="t" o:preferrelative="t" stroked="f" coordsize="21600,21600">
            <v:path/>
            <v:fill on="t" focussize="0,0"/>
            <v:stroke on="f" joinstyle="miter"/>
            <v:imagedata r:id="rId173" o:title=""/>
            <o:lock v:ext="edit" aspectratio="t"/>
          </v:shape>
          <o:OLEObject Type="Embed" ProgID="Equation.3" ShapeID="_x0000_s1165" DrawAspect="Content" ObjectID="_1468075817" r:id="rId197">
            <o:LockedField>false</o:LockedField>
          </o:OLEObject>
        </w:pict>
      </w:r>
      <w:r>
        <w:rPr>
          <w:rFonts w:ascii="Arial" w:cs="Arial" w:hAnsiTheme="minorEastAsia" w:eastAsiaTheme="minorEastAsia"/>
          <w:sz w:val="24"/>
        </w:rPr>
        <w:t>实验标准偏差：</w:t>
      </w:r>
    </w:p>
    <w:p>
      <w:pPr>
        <w:spacing w:line="360" w:lineRule="auto"/>
        <w:jc w:val="center"/>
        <w:rPr>
          <w:rFonts w:ascii="Arial" w:hAnsi="Arial" w:cs="Arial" w:eastAsiaTheme="minorEastAsia"/>
          <w:sz w:val="24"/>
        </w:rPr>
      </w:pPr>
      <w:r>
        <w:rPr>
          <w:position w:val="-26"/>
        </w:rPr>
        <w:object>
          <v:shape id="_x0000_i1102" o:spt="75" type="#_x0000_t75" style="height:52.5pt;width:174pt;" o:ole="t" filled="f" o:preferrelative="t" stroked="f" coordsize="21600,21600">
            <v:path/>
            <v:fill on="f" focussize="0,0"/>
            <v:stroke on="f" joinstyle="miter"/>
            <v:imagedata r:id="rId199" o:title=""/>
            <o:lock v:ext="edit" aspectratio="t"/>
            <w10:wrap type="none"/>
            <w10:anchorlock/>
          </v:shape>
          <o:OLEObject Type="Embed" ProgID="Equation.3" ShapeID="_x0000_i1102" DrawAspect="Content" ObjectID="_1468075818" r:id="rId198">
            <o:LockedField>false</o:LockedField>
          </o:OLEObject>
        </w:object>
      </w:r>
    </w:p>
    <w:p>
      <w:pPr>
        <w:spacing w:line="360" w:lineRule="auto"/>
        <w:ind w:firstLine="480" w:firstLineChars="200"/>
        <w:rPr>
          <w:rFonts w:ascii="Arial" w:hAnsi="Arial" w:cs="Arial" w:eastAsiaTheme="minorEastAsia"/>
          <w:sz w:val="24"/>
        </w:rPr>
      </w:pPr>
      <w:r>
        <w:rPr>
          <w:rFonts w:ascii="Arial" w:cs="Arial" w:hAnsiTheme="minorEastAsia" w:eastAsiaTheme="minorEastAsia"/>
          <w:sz w:val="24"/>
        </w:rPr>
        <w:t>实际在重复性条件下以</w:t>
      </w:r>
      <w:r>
        <w:rPr>
          <w:rFonts w:ascii="Arial" w:hAnsi="Arial" w:cs="Arial" w:eastAsiaTheme="minorEastAsia"/>
          <w:sz w:val="24"/>
        </w:rPr>
        <w:t>3</w:t>
      </w:r>
      <w:r>
        <w:rPr>
          <w:rFonts w:ascii="Arial" w:cs="Arial" w:hAnsiTheme="minorEastAsia" w:eastAsiaTheme="minorEastAsia"/>
          <w:sz w:val="24"/>
        </w:rPr>
        <w:t>次测量算数平均值作为测量结果，</w:t>
      </w:r>
      <w:r>
        <w:rPr>
          <w:rFonts w:ascii="Arial" w:hAnsi="Arial" w:cs="Arial" w:eastAsiaTheme="minorEastAsia"/>
          <w:sz w:val="24"/>
        </w:rPr>
        <w:t xml:space="preserve"> </w:t>
      </w:r>
      <w:r>
        <w:rPr>
          <w:rFonts w:ascii="Arial" w:cs="Arial" w:hAnsiTheme="minorEastAsia" w:eastAsiaTheme="minorEastAsia"/>
          <w:sz w:val="24"/>
        </w:rPr>
        <w:t>测量设备测量重复性引入的标准不确定度：</w:t>
      </w:r>
    </w:p>
    <w:p>
      <w:pPr>
        <w:spacing w:line="360" w:lineRule="auto"/>
        <w:jc w:val="center"/>
        <w:rPr>
          <w:rFonts w:ascii="Arial" w:hAnsi="Arial" w:cs="Arial" w:eastAsiaTheme="minorEastAsia"/>
          <w:sz w:val="24"/>
        </w:rPr>
      </w:pPr>
      <w:r>
        <w:rPr>
          <w:rFonts w:ascii="Arial" w:hAnsi="Arial" w:cs="Arial" w:eastAsiaTheme="minorEastAsia"/>
          <w:sz w:val="24"/>
        </w:rPr>
        <w:pict>
          <v:shape id="_x0000_s1164" o:spid="_x0000_s1164" o:spt="75" type="#_x0000_t75" style="position:absolute;left:0pt;margin-left:161.15pt;margin-top:5.85pt;height:35pt;width:132.95pt;z-index:251676672;mso-width-relative:page;mso-height-relative:page;" o:ole="t" filled="t" o:preferrelative="t" stroked="f" coordsize="21600,21600">
            <v:path/>
            <v:fill on="t" focussize="0,0"/>
            <v:stroke on="f" joinstyle="miter"/>
            <v:imagedata r:id="rId201" o:title=""/>
            <o:lock v:ext="edit" aspectratio="t"/>
          </v:shape>
          <o:OLEObject Type="Embed" ProgID="Equation.3" ShapeID="_x0000_s1164" DrawAspect="Content" ObjectID="_1468075819" r:id="rId200">
            <o:LockedField>false</o:LockedField>
          </o:OLEObject>
        </w:pict>
      </w:r>
    </w:p>
    <w:p>
      <w:pPr>
        <w:spacing w:line="360" w:lineRule="auto"/>
        <w:jc w:val="left"/>
        <w:rPr>
          <w:rFonts w:ascii="Arial" w:hAnsi="Arial" w:cs="Arial" w:eastAsiaTheme="minorEastAsia"/>
          <w:sz w:val="24"/>
        </w:rPr>
      </w:pPr>
      <w:r>
        <w:rPr>
          <w:rFonts w:ascii="Arial" w:hAnsi="Arial" w:cs="Arial" w:eastAsiaTheme="minorEastAsia"/>
          <w:sz w:val="24"/>
        </w:rPr>
        <w:t xml:space="preserve">                                        8.217 </w:t>
      </w:r>
    </w:p>
    <w:p>
      <w:pPr>
        <w:spacing w:line="360" w:lineRule="auto"/>
        <w:jc w:val="left"/>
        <w:rPr>
          <w:rFonts w:ascii="Arial" w:hAnsi="Arial" w:cs="Arial" w:eastAsiaTheme="minorEastAsia"/>
          <w:sz w:val="24"/>
        </w:rPr>
      </w:pPr>
      <w:r>
        <w:rPr>
          <w:rFonts w:hint="eastAsia" w:ascii="Arial" w:hAnsi="Arial" w:cs="Arial" w:eastAsiaTheme="minorEastAsia"/>
          <w:sz w:val="24"/>
        </w:rPr>
        <w:t>C.2</w:t>
      </w:r>
      <w:r>
        <w:rPr>
          <w:rFonts w:ascii="Arial" w:hAnsi="Arial" w:cs="Arial" w:eastAsiaTheme="minorEastAsia"/>
          <w:sz w:val="24"/>
        </w:rPr>
        <w:t>.4.2</w:t>
      </w:r>
      <w:r>
        <w:rPr>
          <w:rFonts w:hint="eastAsia" w:ascii="Arial" w:hAnsi="Arial" w:cs="Arial" w:eastAsiaTheme="minorEastAsia"/>
          <w:sz w:val="24"/>
        </w:rPr>
        <w:t xml:space="preserve">  </w:t>
      </w:r>
      <w:r>
        <w:rPr>
          <w:rFonts w:ascii="Arial" w:cs="Arial" w:hAnsiTheme="minorEastAsia" w:eastAsiaTheme="minorEastAsia"/>
          <w:sz w:val="24"/>
        </w:rPr>
        <w:t>数码显微测量系统示值误差引入标准不确定度分量</w:t>
      </w:r>
      <w:r>
        <w:rPr>
          <w:rFonts w:ascii="Arial" w:hAnsi="Arial" w:cs="Arial" w:eastAsiaTheme="minorEastAsia"/>
          <w:position w:val="-10"/>
        </w:rPr>
        <w:object>
          <v:shape id="_x0000_i1103" o:spt="75" type="#_x0000_t75" style="height:18.75pt;width:33.75pt;" o:ole="t" filled="f" o:preferrelative="t" stroked="f" coordsize="21600,21600">
            <v:path/>
            <v:fill on="f" focussize="0,0"/>
            <v:stroke on="f" joinstyle="miter"/>
            <v:imagedata r:id="rId203" o:title=""/>
            <o:lock v:ext="edit" aspectratio="t"/>
            <w10:wrap type="none"/>
            <w10:anchorlock/>
          </v:shape>
          <o:OLEObject Type="Embed" ProgID="Equation.3" ShapeID="_x0000_i1103" DrawAspect="Content" ObjectID="_1468075820" r:id="rId202">
            <o:LockedField>false</o:LockedField>
          </o:OLEObject>
        </w:object>
      </w:r>
      <w:r>
        <w:rPr>
          <w:rFonts w:ascii="Arial" w:cs="Arial" w:hAnsiTheme="minorEastAsia" w:eastAsiaTheme="minorEastAsia"/>
          <w:sz w:val="24"/>
        </w:rPr>
        <w:t>的评定</w:t>
      </w:r>
    </w:p>
    <w:p>
      <w:pPr>
        <w:spacing w:line="360" w:lineRule="auto"/>
        <w:jc w:val="left"/>
        <w:rPr>
          <w:rFonts w:ascii="Arial" w:hAnsi="Arial" w:cs="Arial" w:eastAsiaTheme="minorEastAsia"/>
          <w:sz w:val="24"/>
        </w:rPr>
      </w:pPr>
      <w:r>
        <w:rPr>
          <w:rFonts w:ascii="Arial" w:hAnsi="Arial" w:cs="Arial" w:eastAsiaTheme="minorEastAsia"/>
          <w:sz w:val="24"/>
        </w:rPr>
        <w:pict>
          <v:shape id="_x0000_s1162" o:spid="_x0000_s1162" o:spt="75" type="#_x0000_t75" style="position:absolute;left:0pt;margin-left:157.25pt;margin-top:99.1pt;height:33pt;width:136pt;z-index:251674624;mso-width-relative:page;mso-height-relative:page;" o:ole="t" filled="t" o:preferrelative="t" stroked="f" coordsize="21600,21600">
            <v:path/>
            <v:fill on="t" focussize="0,0"/>
            <v:stroke on="f" joinstyle="miter"/>
            <v:imagedata r:id="rId205" o:title=""/>
            <o:lock v:ext="edit" aspectratio="t"/>
          </v:shape>
          <o:OLEObject Type="Embed" ProgID="Equation.3" ShapeID="_x0000_s1162" DrawAspect="Content" ObjectID="_1468075821" r:id="rId204">
            <o:LockedField>false</o:LockedField>
          </o:OLEObject>
        </w:pict>
      </w:r>
      <w:r>
        <w:rPr>
          <w:rFonts w:ascii="Arial" w:hAnsi="Arial" w:cs="Arial"/>
          <w:sz w:val="24"/>
        </w:rPr>
        <w:t xml:space="preserve">    </w:t>
      </w:r>
      <w:r>
        <w:rPr>
          <w:rFonts w:ascii="Arial" w:hAnsi="宋体" w:cs="Arial"/>
          <w:sz w:val="24"/>
        </w:rPr>
        <w:t>数码显微测量系统示值误差引起的标准不确定度可根据检定证书或校准证书给出的该游标卡尺的最大允许误差来评定，属均匀分布，可采用</w:t>
      </w:r>
      <w:r>
        <w:rPr>
          <w:rFonts w:ascii="Arial" w:hAnsi="Arial" w:cs="Arial"/>
          <w:sz w:val="24"/>
        </w:rPr>
        <w:t>B</w:t>
      </w:r>
      <w:r>
        <w:rPr>
          <w:rFonts w:ascii="Arial" w:hAnsi="宋体" w:cs="Arial"/>
          <w:sz w:val="24"/>
        </w:rPr>
        <w:t>类方法评定。</w:t>
      </w:r>
      <w:r>
        <w:rPr>
          <w:rFonts w:ascii="Arial" w:cs="Arial" w:hAnsiTheme="minorEastAsia" w:eastAsiaTheme="minorEastAsia"/>
          <w:sz w:val="24"/>
        </w:rPr>
        <w:t>数码显微测量系统的最大允许误差为</w:t>
      </w:r>
      <w:r>
        <w:rPr>
          <w:rFonts w:ascii="Arial" w:hAnsi="Arial" w:cs="Arial" w:eastAsiaTheme="minorEastAsia"/>
          <w:sz w:val="24"/>
        </w:rPr>
        <w:t>±0.0</w:t>
      </w:r>
      <w:r>
        <w:rPr>
          <w:rFonts w:hint="eastAsia" w:ascii="Arial" w:hAnsi="Arial" w:cs="Arial" w:eastAsiaTheme="minorEastAsia"/>
          <w:sz w:val="24"/>
        </w:rPr>
        <w:t>05</w:t>
      </w:r>
      <w:r>
        <w:rPr>
          <w:rFonts w:ascii="Arial" w:hAnsi="Arial" w:cs="Arial" w:eastAsiaTheme="minorEastAsia"/>
          <w:sz w:val="24"/>
        </w:rPr>
        <w:t>mm</w:t>
      </w:r>
      <w:r>
        <w:rPr>
          <w:rFonts w:ascii="Arial" w:cs="Arial" w:hAnsiTheme="minorEastAsia" w:eastAsiaTheme="minorEastAsia"/>
          <w:sz w:val="24"/>
        </w:rPr>
        <w:t>，通常认为在区间内服从均匀分布，即</w:t>
      </w:r>
      <m:oMath>
        <m:r>
          <w:rPr>
            <w:rFonts w:ascii="Cambria Math" w:hAnsi="Cambria Math" w:cs="Arial" w:eastAsiaTheme="minorEastAsia"/>
            <w:sz w:val="24"/>
          </w:rPr>
          <m:t>k</m:t>
        </m:r>
        <m:r>
          <w:rPr>
            <w:rFonts w:ascii="Cambria Math" w:hAnsi="Arial" w:cs="Arial" w:eastAsiaTheme="minorEastAsia"/>
            <w:sz w:val="24"/>
          </w:rPr>
          <m:t>=</m:t>
        </m:r>
        <m:rad>
          <m:radPr>
            <m:degHide m:val="1"/>
            <m:ctrlPr>
              <w:rPr>
                <w:rFonts w:ascii="Cambria Math" w:hAnsi="Arial" w:cs="Arial" w:eastAsiaTheme="minorEastAsia"/>
                <w:i/>
                <w:sz w:val="24"/>
              </w:rPr>
            </m:ctrlPr>
          </m:radPr>
          <m:deg>
            <m:ctrlPr>
              <w:rPr>
                <w:rFonts w:ascii="Cambria Math" w:hAnsi="Arial" w:cs="Arial" w:eastAsiaTheme="minorEastAsia"/>
                <w:i/>
                <w:sz w:val="24"/>
              </w:rPr>
            </m:ctrlPr>
          </m:deg>
          <m:e>
            <m:r>
              <w:rPr>
                <w:rFonts w:ascii="Cambria Math" w:hAnsi="Arial" w:cs="Arial" w:eastAsiaTheme="minorEastAsia"/>
                <w:sz w:val="24"/>
              </w:rPr>
              <m:t>3</m:t>
            </m:r>
            <m:ctrlPr>
              <w:rPr>
                <w:rFonts w:ascii="Cambria Math" w:hAnsi="Arial" w:cs="Arial" w:eastAsiaTheme="minorEastAsia"/>
                <w:i/>
                <w:sz w:val="24"/>
              </w:rPr>
            </m:ctrlPr>
          </m:e>
        </m:rad>
      </m:oMath>
      <w:r>
        <w:rPr>
          <w:rFonts w:ascii="Arial" w:hAnsi="Arial" w:cs="Arial" w:eastAsiaTheme="minorEastAsia"/>
          <w:sz w:val="24"/>
        </w:rPr>
        <w:t xml:space="preserve"> </w:t>
      </w:r>
      <w:r>
        <w:rPr>
          <w:rFonts w:ascii="Arial" w:cs="Arial" w:hAnsiTheme="minorEastAsia" w:eastAsiaTheme="minorEastAsia"/>
          <w:sz w:val="24"/>
        </w:rPr>
        <w:t>，则数码显微测量系统的示值误差引入的不确定度为：</w:t>
      </w:r>
    </w:p>
    <w:p>
      <w:pPr>
        <w:spacing w:line="360" w:lineRule="auto"/>
        <w:jc w:val="left"/>
        <w:rPr>
          <w:rFonts w:ascii="Arial" w:hAnsi="Arial" w:cs="Arial" w:eastAsiaTheme="minorEastAsia"/>
          <w:sz w:val="24"/>
        </w:rPr>
      </w:pPr>
    </w:p>
    <w:p>
      <w:pPr>
        <w:spacing w:line="360" w:lineRule="auto"/>
        <w:outlineLvl w:val="0"/>
        <w:rPr>
          <w:rFonts w:ascii="Arial" w:hAnsi="Arial" w:cs="Arial"/>
          <w:sz w:val="24"/>
        </w:rPr>
      </w:pPr>
      <w:r>
        <w:rPr>
          <w:rFonts w:hint="eastAsia" w:ascii="Arial" w:hAnsi="Arial" w:cs="Arial" w:eastAsiaTheme="minorEastAsia"/>
          <w:sz w:val="24"/>
        </w:rPr>
        <w:t>C.2</w:t>
      </w:r>
      <w:r>
        <w:rPr>
          <w:rFonts w:ascii="Arial" w:hAnsi="Arial" w:cs="Arial" w:eastAsiaTheme="minorEastAsia"/>
          <w:sz w:val="24"/>
        </w:rPr>
        <w:t>.4.3</w:t>
      </w:r>
      <w:r>
        <w:rPr>
          <w:rFonts w:hint="eastAsia" w:ascii="Arial" w:hAnsi="Arial" w:cs="Arial" w:eastAsiaTheme="minorEastAsia"/>
          <w:sz w:val="24"/>
        </w:rPr>
        <w:t xml:space="preserve">  </w:t>
      </w:r>
      <w:r>
        <w:rPr>
          <w:rFonts w:ascii="Arial" w:hAnsi="宋体" w:cs="Arial"/>
          <w:sz w:val="24"/>
        </w:rPr>
        <w:t>数码显微测量系统分辨力引起的标准不确定度</w:t>
      </w:r>
      <w:r>
        <w:rPr>
          <w:rFonts w:ascii="Arial" w:hAnsi="Arial" w:cs="Arial" w:eastAsiaTheme="minorEastAsia"/>
          <w:position w:val="-10"/>
        </w:rPr>
        <w:object>
          <v:shape id="_x0000_i1104" o:spt="75" type="#_x0000_t75" style="height:18.75pt;width:33.75pt;" o:ole="t" filled="f" o:preferrelative="t" stroked="f" coordsize="21600,21600">
            <v:path/>
            <v:fill on="f" focussize="0,0"/>
            <v:stroke on="f" joinstyle="miter"/>
            <v:imagedata r:id="rId207" o:title=""/>
            <o:lock v:ext="edit" aspectratio="t"/>
            <w10:wrap type="none"/>
            <w10:anchorlock/>
          </v:shape>
          <o:OLEObject Type="Embed" ProgID="Equation.3" ShapeID="_x0000_i1104" DrawAspect="Content" ObjectID="_1468075822" r:id="rId206">
            <o:LockedField>false</o:LockedField>
          </o:OLEObject>
        </w:object>
      </w:r>
      <w:r>
        <w:rPr>
          <w:rFonts w:ascii="Arial" w:hAnsi="宋体" w:cs="Arial"/>
          <w:sz w:val="24"/>
        </w:rPr>
        <w:t>的评定</w:t>
      </w:r>
    </w:p>
    <w:p>
      <w:pPr>
        <w:spacing w:line="360" w:lineRule="auto"/>
        <w:ind w:firstLine="480" w:firstLineChars="200"/>
        <w:rPr>
          <w:rFonts w:ascii="Arial" w:hAnsi="Arial" w:cs="Arial"/>
          <w:sz w:val="24"/>
        </w:rPr>
      </w:pPr>
      <w:r>
        <w:rPr>
          <w:rFonts w:ascii="Arial" w:hAnsi="宋体" w:cs="Arial"/>
          <w:sz w:val="24"/>
        </w:rPr>
        <w:t>数码显微测量系统分辨力为</w:t>
      </w:r>
      <w:r>
        <w:rPr>
          <w:rFonts w:ascii="Arial" w:hAnsi="Arial" w:cs="Arial"/>
          <w:sz w:val="24"/>
        </w:rPr>
        <w:t>0.001mm</w:t>
      </w:r>
      <w:r>
        <w:rPr>
          <w:rFonts w:ascii="Arial" w:hAnsi="宋体" w:cs="Arial"/>
          <w:sz w:val="24"/>
        </w:rPr>
        <w:t>，其量化误差以等概率分布在半宽为</w:t>
      </w:r>
    </w:p>
    <w:p>
      <w:pPr>
        <w:spacing w:line="360" w:lineRule="auto"/>
        <w:ind w:firstLine="480" w:firstLineChars="200"/>
        <w:rPr>
          <w:rFonts w:ascii="Arial" w:hAnsi="Arial" w:cs="Arial"/>
          <w:sz w:val="24"/>
        </w:rPr>
      </w:pPr>
      <w:r>
        <w:rPr>
          <w:rFonts w:ascii="Arial" w:hAnsi="Arial" w:cs="Arial"/>
          <w:sz w:val="24"/>
        </w:rPr>
        <w:pict>
          <v:shape id="_x0000_s1169" o:spid="_x0000_s1169" o:spt="75" type="#_x0000_t75" style="position:absolute;left:0pt;margin-left:10.2pt;margin-top:9.55pt;height:13.95pt;width:73pt;z-index:251681792;mso-width-relative:page;mso-height-relative:page;" o:ole="t" filled="t" o:preferrelative="t" stroked="f" coordsize="21600,21600">
            <v:path/>
            <v:fill on="t" focussize="0,0"/>
            <v:stroke on="f" joinstyle="miter"/>
            <v:imagedata r:id="rId209" o:title=""/>
            <o:lock v:ext="edit" aspectratio="t"/>
          </v:shape>
          <o:OLEObject Type="Embed" ProgID="Equation.3" ShapeID="_x0000_s1169" DrawAspect="Content" ObjectID="_1468075823" r:id="rId208">
            <o:LockedField>false</o:LockedField>
          </o:OLEObject>
        </w:pict>
      </w:r>
      <w:r>
        <w:rPr>
          <w:rFonts w:ascii="Arial" w:hAnsi="Arial" w:cs="Arial"/>
          <w:sz w:val="24"/>
        </w:rPr>
        <w:t xml:space="preserve">          </w:t>
      </w:r>
      <w:r>
        <w:rPr>
          <w:rFonts w:ascii="Arial" w:hAnsi="宋体" w:cs="Arial"/>
          <w:sz w:val="24"/>
        </w:rPr>
        <w:t>的区间内，属均匀分布，即包含因子</w:t>
      </w:r>
      <w:r>
        <w:rPr>
          <w:rFonts w:ascii="Arial" w:hAnsi="Arial" w:cs="Arial"/>
          <w:position w:val="-8"/>
          <w:sz w:val="24"/>
        </w:rPr>
        <w:object>
          <v:shape id="_x0000_i1105" o:spt="75" type="#_x0000_t75" style="height:18.75pt;width:36pt;" o:ole="t" filled="f" o:preferrelative="t" stroked="f" coordsize="21600,21600">
            <v:path/>
            <v:fill on="f" focussize="0,0"/>
            <v:stroke on="f" joinstyle="miter"/>
            <v:imagedata r:id="rId211" o:title=""/>
            <o:lock v:ext="edit" aspectratio="t"/>
            <w10:wrap type="none"/>
            <w10:anchorlock/>
          </v:shape>
          <o:OLEObject Type="Embed" ProgID="Equation.DSMT4" ShapeID="_x0000_i1105" DrawAspect="Content" ObjectID="_1468075824" r:id="rId210">
            <o:LockedField>false</o:LockedField>
          </o:OLEObject>
        </w:object>
      </w:r>
      <w:r>
        <w:rPr>
          <w:rFonts w:ascii="Arial" w:hAnsi="宋体" w:cs="Arial"/>
          <w:sz w:val="24"/>
        </w:rPr>
        <w:t>，故引入的不确定度为：</w:t>
      </w:r>
    </w:p>
    <w:p>
      <w:pPr>
        <w:spacing w:line="360" w:lineRule="auto"/>
        <w:ind w:firstLine="120" w:firstLineChars="50"/>
        <w:jc w:val="left"/>
        <w:outlineLvl w:val="0"/>
        <w:rPr>
          <w:rFonts w:ascii="Arial" w:hAnsi="Arial" w:cs="Arial"/>
          <w:sz w:val="24"/>
        </w:rPr>
      </w:pPr>
      <w:r>
        <w:rPr>
          <w:rFonts w:ascii="Arial" w:hAnsi="Arial" w:cs="Arial"/>
          <w:sz w:val="24"/>
        </w:rPr>
        <w:pict>
          <v:shape id="_x0000_s1168" o:spid="_x0000_s1168" o:spt="75" type="#_x0000_t75" style="position:absolute;left:0pt;margin-left:137.35pt;margin-top:9.15pt;height:33pt;width:141pt;z-index:251680768;mso-width-relative:page;mso-height-relative:page;" o:ole="t" filled="t" o:preferrelative="t" stroked="f" coordsize="21600,21600">
            <v:path/>
            <v:fill on="t" focussize="0,0"/>
            <v:stroke on="f" joinstyle="miter"/>
            <v:imagedata r:id="rId213" o:title=""/>
            <o:lock v:ext="edit" aspectratio="t"/>
          </v:shape>
          <o:OLEObject Type="Embed" ProgID="Equation.3" ShapeID="_x0000_s1168" DrawAspect="Content" ObjectID="_1468075825" r:id="rId212">
            <o:LockedField>false</o:LockedField>
          </o:OLEObject>
        </w:pict>
      </w:r>
      <w:r>
        <w:rPr>
          <w:rFonts w:ascii="Arial" w:hAnsi="Arial" w:cs="Arial"/>
          <w:sz w:val="24"/>
        </w:rPr>
        <w:t xml:space="preserve">    </w:t>
      </w:r>
    </w:p>
    <w:p>
      <w:pPr>
        <w:spacing w:line="360" w:lineRule="auto"/>
        <w:ind w:firstLine="120" w:firstLineChars="50"/>
        <w:jc w:val="left"/>
        <w:outlineLvl w:val="0"/>
        <w:rPr>
          <w:rFonts w:ascii="Arial" w:hAnsi="Arial" w:cs="Arial"/>
          <w:sz w:val="24"/>
        </w:rPr>
      </w:pPr>
    </w:p>
    <w:p>
      <w:pPr>
        <w:spacing w:line="360" w:lineRule="auto"/>
        <w:ind w:firstLine="120" w:firstLineChars="50"/>
        <w:jc w:val="left"/>
        <w:outlineLvl w:val="0"/>
        <w:rPr>
          <w:rFonts w:ascii="Arial" w:hAnsi="Arial" w:cs="Arial"/>
          <w:sz w:val="24"/>
        </w:rPr>
      </w:pPr>
      <w:r>
        <w:rPr>
          <w:rFonts w:hint="eastAsia" w:ascii="Arial" w:hAnsi="Arial" w:cs="Arial"/>
          <w:sz w:val="24"/>
        </w:rPr>
        <w:t>C.2</w:t>
      </w:r>
      <w:r>
        <w:rPr>
          <w:rFonts w:ascii="Arial" w:hAnsi="Arial" w:cs="Arial"/>
          <w:sz w:val="24"/>
        </w:rPr>
        <w:t>.4.4</w:t>
      </w:r>
      <w:r>
        <w:rPr>
          <w:rFonts w:hint="eastAsia" w:ascii="Arial" w:hAnsi="Arial" w:cs="Arial"/>
          <w:sz w:val="24"/>
        </w:rPr>
        <w:t xml:space="preserve">  </w:t>
      </w:r>
      <w:r>
        <w:rPr>
          <w:rFonts w:ascii="Arial" w:hAnsi="宋体" w:cs="Arial"/>
          <w:sz w:val="24"/>
        </w:rPr>
        <w:t>标准不确定度分量汇总</w:t>
      </w:r>
    </w:p>
    <w:p>
      <w:pPr>
        <w:spacing w:line="360" w:lineRule="auto"/>
        <w:ind w:firstLine="120" w:firstLineChars="50"/>
        <w:jc w:val="left"/>
        <w:outlineLvl w:val="0"/>
        <w:rPr>
          <w:rFonts w:ascii="Arial" w:cs="Arial" w:hAnsiTheme="minorEastAsia" w:eastAsiaTheme="minorEastAsia"/>
          <w:sz w:val="24"/>
        </w:rPr>
      </w:pPr>
      <w:r>
        <w:rPr>
          <w:rFonts w:ascii="Arial" w:hAnsi="Arial" w:cs="Arial"/>
          <w:sz w:val="24"/>
        </w:rPr>
        <w:t xml:space="preserve">   </w:t>
      </w:r>
      <w:r>
        <w:rPr>
          <w:rFonts w:hint="eastAsia" w:ascii="Arial" w:hAnsi="Arial" w:cs="Arial"/>
          <w:sz w:val="24"/>
        </w:rPr>
        <w:t>由于</w:t>
      </w:r>
      <w:r>
        <w:rPr>
          <w:rFonts w:ascii="Arial" w:hAnsi="宋体" w:cs="Arial"/>
          <w:sz w:val="24"/>
        </w:rPr>
        <w:t>数码显微测量系统</w:t>
      </w:r>
      <w:r>
        <w:rPr>
          <w:rFonts w:ascii="Arial" w:cs="Arial" w:hAnsiTheme="minorEastAsia" w:eastAsiaTheme="minorEastAsia"/>
          <w:sz w:val="24"/>
        </w:rPr>
        <w:t>测量重复性引入的</w:t>
      </w:r>
      <w:r>
        <w:rPr>
          <w:rFonts w:hint="eastAsia" w:ascii="Arial" w:cs="Arial" w:hAnsiTheme="minorEastAsia" w:eastAsiaTheme="minorEastAsia"/>
          <w:sz w:val="24"/>
        </w:rPr>
        <w:t>标准</w:t>
      </w:r>
      <w:r>
        <w:rPr>
          <w:rFonts w:ascii="Arial" w:cs="Arial" w:hAnsiTheme="minorEastAsia" w:eastAsiaTheme="minorEastAsia"/>
          <w:sz w:val="24"/>
        </w:rPr>
        <w:t>不确定度</w:t>
      </w:r>
      <w:r>
        <w:rPr>
          <w:rFonts w:hint="eastAsia" w:ascii="Arial" w:cs="Arial" w:hAnsiTheme="minorEastAsia" w:eastAsiaTheme="minorEastAsia"/>
          <w:sz w:val="24"/>
        </w:rPr>
        <w:t>分量大于其分辨率引入的标准不确定度分量，故只取</w:t>
      </w:r>
      <w:r>
        <w:rPr>
          <w:rFonts w:ascii="Arial" w:hAnsi="宋体" w:cs="Arial"/>
          <w:sz w:val="24"/>
        </w:rPr>
        <w:t>数码显微测量系统</w:t>
      </w:r>
      <w:r>
        <w:rPr>
          <w:rFonts w:ascii="Arial" w:cs="Arial" w:hAnsiTheme="minorEastAsia" w:eastAsiaTheme="minorEastAsia"/>
          <w:sz w:val="24"/>
        </w:rPr>
        <w:t>测量重复性引入的</w:t>
      </w:r>
      <w:r>
        <w:rPr>
          <w:rFonts w:hint="eastAsia" w:ascii="Arial" w:cs="Arial" w:hAnsiTheme="minorEastAsia" w:eastAsiaTheme="minorEastAsia"/>
          <w:sz w:val="24"/>
        </w:rPr>
        <w:t>标准</w:t>
      </w:r>
      <w:r>
        <w:rPr>
          <w:rFonts w:ascii="Arial" w:cs="Arial" w:hAnsiTheme="minorEastAsia" w:eastAsiaTheme="minorEastAsia"/>
          <w:sz w:val="24"/>
        </w:rPr>
        <w:t>不确定度</w:t>
      </w:r>
      <w:r>
        <w:rPr>
          <w:rFonts w:hint="eastAsia" w:ascii="Arial" w:cs="Arial" w:hAnsiTheme="minorEastAsia" w:eastAsiaTheme="minorEastAsia"/>
          <w:sz w:val="24"/>
        </w:rPr>
        <w:t>分量。</w:t>
      </w:r>
      <w:r>
        <w:rPr>
          <w:rFonts w:ascii="Arial" w:hAnsi="宋体" w:cs="Arial"/>
          <w:sz w:val="24"/>
        </w:rPr>
        <w:t>标准不确定度分量汇总如下：</w:t>
      </w:r>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2311"/>
        <w:gridCol w:w="910"/>
        <w:gridCol w:w="874"/>
        <w:gridCol w:w="874"/>
        <w:gridCol w:w="1163"/>
        <w:gridCol w:w="1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08" w:hRule="atLeast"/>
        </w:trPr>
        <w:tc>
          <w:tcPr>
            <w:tcW w:w="737"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序号</w:t>
            </w:r>
          </w:p>
        </w:tc>
        <w:tc>
          <w:tcPr>
            <w:tcW w:w="2311"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不确定度来源</w:t>
            </w:r>
          </w:p>
        </w:tc>
        <w:tc>
          <w:tcPr>
            <w:tcW w:w="910"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符号</w:t>
            </w:r>
          </w:p>
        </w:tc>
        <w:tc>
          <w:tcPr>
            <w:tcW w:w="874"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类别</w:t>
            </w:r>
          </w:p>
        </w:tc>
        <w:tc>
          <w:tcPr>
            <w:tcW w:w="874"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分布</w:t>
            </w:r>
          </w:p>
        </w:tc>
        <w:tc>
          <w:tcPr>
            <w:tcW w:w="1163"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灵敏系数</w:t>
            </w:r>
          </w:p>
        </w:tc>
        <w:tc>
          <w:tcPr>
            <w:tcW w:w="1653"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标准不确定度</w:t>
            </w:r>
            <w:r>
              <w:rPr>
                <w:rFonts w:ascii="Arial" w:hAnsi="Arial" w:cs="Arial"/>
                <w:sz w:val="18"/>
                <w:szCs w:val="18"/>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737"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1</w:t>
            </w:r>
          </w:p>
        </w:tc>
        <w:tc>
          <w:tcPr>
            <w:tcW w:w="2311" w:type="dxa"/>
            <w:shd w:val="clear" w:color="auto" w:fill="auto"/>
            <w:vAlign w:val="center"/>
          </w:tcPr>
          <w:p>
            <w:pPr>
              <w:spacing w:line="360" w:lineRule="auto"/>
              <w:rPr>
                <w:rFonts w:ascii="Arial" w:hAnsi="Arial" w:cs="Arial"/>
                <w:sz w:val="18"/>
                <w:szCs w:val="18"/>
              </w:rPr>
            </w:pPr>
            <w:r>
              <w:rPr>
                <w:rFonts w:ascii="Arial" w:hAnsi="宋体" w:cs="Arial"/>
                <w:sz w:val="18"/>
                <w:szCs w:val="18"/>
              </w:rPr>
              <w:t>测量重复性</w:t>
            </w:r>
          </w:p>
        </w:tc>
        <w:tc>
          <w:tcPr>
            <w:tcW w:w="910" w:type="dxa"/>
            <w:shd w:val="clear" w:color="auto" w:fill="auto"/>
            <w:vAlign w:val="center"/>
          </w:tcPr>
          <w:p>
            <w:pPr>
              <w:spacing w:line="360" w:lineRule="auto"/>
              <w:jc w:val="center"/>
              <w:rPr>
                <w:rFonts w:ascii="Arial" w:hAnsi="Arial" w:cs="Arial"/>
                <w:sz w:val="18"/>
                <w:szCs w:val="18"/>
              </w:rPr>
            </w:pPr>
            <w:r>
              <w:rPr>
                <w:rFonts w:ascii="Arial" w:hAnsi="Arial" w:cs="Arial" w:eastAsiaTheme="minorEastAsia"/>
                <w:position w:val="-10"/>
                <w:sz w:val="18"/>
                <w:szCs w:val="18"/>
              </w:rPr>
              <w:object>
                <v:shape id="_x0000_i1106" o:spt="75" type="#_x0000_t75" style="height:18.75pt;width:32.25pt;" o:ole="t" filled="f" o:preferrelative="t" stroked="f" coordsize="21600,21600">
                  <v:path/>
                  <v:fill on="f" focussize="0,0"/>
                  <v:stroke on="f" joinstyle="miter"/>
                  <v:imagedata r:id="rId215" o:title=""/>
                  <o:lock v:ext="edit" aspectratio="t"/>
                  <w10:wrap type="none"/>
                  <w10:anchorlock/>
                </v:shape>
                <o:OLEObject Type="Embed" ProgID="Equation.3" ShapeID="_x0000_i1106" DrawAspect="Content" ObjectID="_1468075826" r:id="rId214">
                  <o:LockedField>false</o:LockedField>
                </o:OLEObject>
              </w:object>
            </w:r>
          </w:p>
        </w:tc>
        <w:tc>
          <w:tcPr>
            <w:tcW w:w="874"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A</w:t>
            </w:r>
          </w:p>
        </w:tc>
        <w:tc>
          <w:tcPr>
            <w:tcW w:w="874"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正态</w:t>
            </w:r>
          </w:p>
        </w:tc>
        <w:tc>
          <w:tcPr>
            <w:tcW w:w="1163"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1</w:t>
            </w:r>
          </w:p>
        </w:tc>
        <w:tc>
          <w:tcPr>
            <w:tcW w:w="1653"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0.0011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7"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2</w:t>
            </w:r>
          </w:p>
        </w:tc>
        <w:tc>
          <w:tcPr>
            <w:tcW w:w="2311" w:type="dxa"/>
            <w:shd w:val="clear" w:color="auto" w:fill="auto"/>
            <w:vAlign w:val="center"/>
          </w:tcPr>
          <w:p>
            <w:pPr>
              <w:spacing w:line="360" w:lineRule="auto"/>
              <w:rPr>
                <w:rFonts w:ascii="Arial" w:hAnsi="Arial" w:cs="Arial"/>
                <w:sz w:val="18"/>
                <w:szCs w:val="18"/>
              </w:rPr>
            </w:pPr>
            <w:r>
              <w:rPr>
                <w:rFonts w:ascii="Arial" w:hAnsi="宋体" w:cs="Arial"/>
                <w:sz w:val="18"/>
                <w:szCs w:val="18"/>
              </w:rPr>
              <w:t>数码显微测量系统示值误差</w:t>
            </w:r>
          </w:p>
        </w:tc>
        <w:tc>
          <w:tcPr>
            <w:tcW w:w="910" w:type="dxa"/>
            <w:shd w:val="clear" w:color="auto" w:fill="auto"/>
            <w:vAlign w:val="center"/>
          </w:tcPr>
          <w:p>
            <w:pPr>
              <w:spacing w:line="360" w:lineRule="auto"/>
              <w:jc w:val="center"/>
              <w:rPr>
                <w:rFonts w:ascii="Arial" w:hAnsi="Arial" w:cs="Arial"/>
                <w:sz w:val="18"/>
                <w:szCs w:val="18"/>
              </w:rPr>
            </w:pPr>
            <w:r>
              <w:rPr>
                <w:rFonts w:ascii="Arial" w:hAnsi="Arial" w:cs="Arial" w:eastAsiaTheme="minorEastAsia"/>
                <w:position w:val="-10"/>
                <w:sz w:val="18"/>
                <w:szCs w:val="18"/>
              </w:rPr>
              <w:object>
                <v:shape id="_x0000_i1107" o:spt="75" type="#_x0000_t75" style="height:18.75pt;width:33.75pt;" o:ole="t" filled="f" o:preferrelative="t" stroked="f" coordsize="21600,21600">
                  <v:path/>
                  <v:fill on="f" focussize="0,0"/>
                  <v:stroke on="f" joinstyle="miter"/>
                  <v:imagedata r:id="rId217" o:title=""/>
                  <o:lock v:ext="edit" aspectratio="t"/>
                  <w10:wrap type="none"/>
                  <w10:anchorlock/>
                </v:shape>
                <o:OLEObject Type="Embed" ProgID="Equation.3" ShapeID="_x0000_i1107" DrawAspect="Content" ObjectID="_1468075827" r:id="rId216">
                  <o:LockedField>false</o:LockedField>
                </o:OLEObject>
              </w:object>
            </w:r>
          </w:p>
        </w:tc>
        <w:tc>
          <w:tcPr>
            <w:tcW w:w="874"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B</w:t>
            </w:r>
          </w:p>
        </w:tc>
        <w:tc>
          <w:tcPr>
            <w:tcW w:w="874"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均匀</w:t>
            </w:r>
          </w:p>
        </w:tc>
        <w:tc>
          <w:tcPr>
            <w:tcW w:w="1163"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1</w:t>
            </w:r>
          </w:p>
        </w:tc>
        <w:tc>
          <w:tcPr>
            <w:tcW w:w="1653"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0.0029</w:t>
            </w:r>
          </w:p>
        </w:tc>
      </w:tr>
    </w:tbl>
    <w:p>
      <w:pPr>
        <w:spacing w:line="360" w:lineRule="auto"/>
        <w:ind w:firstLine="105" w:firstLineChars="50"/>
        <w:jc w:val="center"/>
        <w:outlineLvl w:val="0"/>
        <w:rPr>
          <w:rFonts w:ascii="Arial" w:hAnsi="Arial" w:cs="Arial" w:eastAsiaTheme="minorEastAsia"/>
        </w:rPr>
      </w:pPr>
    </w:p>
    <w:p>
      <w:pPr>
        <w:spacing w:line="360" w:lineRule="auto"/>
        <w:ind w:firstLine="120" w:firstLineChars="50"/>
        <w:jc w:val="left"/>
        <w:outlineLvl w:val="0"/>
        <w:rPr>
          <w:rFonts w:ascii="Arial" w:hAnsi="Arial" w:cs="Arial" w:eastAsiaTheme="minorEastAsia"/>
          <w:sz w:val="24"/>
        </w:rPr>
      </w:pPr>
      <w:r>
        <w:rPr>
          <w:rFonts w:hint="eastAsia" w:ascii="Arial" w:hAnsi="Arial" w:cs="Arial" w:eastAsiaTheme="minorEastAsia"/>
          <w:sz w:val="24"/>
        </w:rPr>
        <w:t>C.2</w:t>
      </w:r>
      <w:r>
        <w:rPr>
          <w:rFonts w:ascii="Arial" w:hAnsi="Arial" w:cs="Arial" w:eastAsiaTheme="minorEastAsia"/>
          <w:sz w:val="24"/>
        </w:rPr>
        <w:t>.5</w:t>
      </w:r>
      <w:r>
        <w:rPr>
          <w:rFonts w:hint="eastAsia" w:ascii="Arial" w:hAnsi="Arial" w:cs="Arial" w:eastAsiaTheme="minorEastAsia"/>
          <w:sz w:val="24"/>
        </w:rPr>
        <w:t xml:space="preserve">  </w:t>
      </w:r>
      <w:r>
        <w:rPr>
          <w:rFonts w:ascii="Arial" w:cs="Arial" w:hAnsiTheme="minorEastAsia" w:eastAsiaTheme="minorEastAsia"/>
          <w:sz w:val="24"/>
        </w:rPr>
        <w:t>合成标准不确定度</w:t>
      </w:r>
      <w:r>
        <w:rPr>
          <w:rFonts w:ascii="Arial" w:hAnsi="Arial" w:cs="Arial" w:eastAsiaTheme="minorEastAsia"/>
          <w:position w:val="-12"/>
        </w:rPr>
        <w:object>
          <v:shape id="_x0000_i1108" o:spt="75" type="#_x0000_t75" style="height:18.75pt;width:14.25pt;" o:ole="t" filled="f" o:preferrelative="t" stroked="f" coordsize="21600,21600">
            <v:path/>
            <v:fill on="f" focussize="0,0"/>
            <v:stroke on="f" joinstyle="miter"/>
            <v:imagedata r:id="rId163" o:title=""/>
            <o:lock v:ext="edit" aspectratio="t"/>
            <w10:wrap type="none"/>
            <w10:anchorlock/>
          </v:shape>
          <o:OLEObject Type="Embed" ProgID="Equation.3" ShapeID="_x0000_i1108" DrawAspect="Content" ObjectID="_1468075828" r:id="rId218">
            <o:LockedField>false</o:LockedField>
          </o:OLEObject>
        </w:object>
      </w:r>
    </w:p>
    <w:p>
      <w:pPr>
        <w:spacing w:line="360" w:lineRule="auto"/>
        <w:jc w:val="left"/>
        <w:rPr>
          <w:rFonts w:ascii="Arial" w:hAnsi="Arial" w:cs="Arial" w:eastAsiaTheme="minorEastAsia"/>
          <w:sz w:val="24"/>
        </w:rPr>
      </w:pPr>
      <w:r>
        <w:rPr>
          <w:rFonts w:ascii="Arial" w:hAnsi="Arial" w:cs="Arial" w:eastAsiaTheme="minorEastAsia"/>
          <w:sz w:val="24"/>
        </w:rPr>
        <w:t xml:space="preserve">    </w:t>
      </w:r>
      <w:r>
        <w:rPr>
          <w:rFonts w:ascii="Arial" w:cs="Arial" w:hAnsiTheme="minorEastAsia" w:eastAsiaTheme="minorEastAsia"/>
          <w:sz w:val="24"/>
        </w:rPr>
        <w:t>以上分量彼此独立，互不相关，故合成标准不确定度为：</w:t>
      </w:r>
    </w:p>
    <w:p>
      <w:pPr>
        <w:spacing w:line="360" w:lineRule="auto"/>
        <w:ind w:left="439" w:leftChars="209"/>
        <w:jc w:val="left"/>
        <w:rPr>
          <w:rFonts w:ascii="Arial" w:hAnsi="Arial" w:cs="Arial" w:eastAsiaTheme="minorEastAsia"/>
          <w:sz w:val="24"/>
        </w:rPr>
      </w:pPr>
      <w:r>
        <w:rPr>
          <w:rFonts w:ascii="Arial" w:hAnsi="Arial" w:cs="Arial" w:eastAsiaTheme="minorEastAsia"/>
          <w:sz w:val="24"/>
        </w:rPr>
        <w:pict>
          <v:shape id="_x0000_s1156" o:spid="_x0000_s1156" o:spt="75" type="#_x0000_t75" style="position:absolute;left:0pt;margin-left:43.75pt;margin-top:13.9pt;height:40pt;width:235pt;z-index:251668480;mso-width-relative:page;mso-height-relative:page;" o:ole="t" filled="t" o:preferrelative="t" stroked="f" coordsize="21600,21600">
            <v:path/>
            <v:fill on="t" focussize="0,0"/>
            <v:stroke on="f" joinstyle="miter"/>
            <v:imagedata r:id="rId220" o:title=""/>
            <o:lock v:ext="edit" aspectratio="t"/>
          </v:shape>
          <o:OLEObject Type="Embed" ProgID="Equation.3" ShapeID="_x0000_s1156" DrawAspect="Content" ObjectID="_1468075829" r:id="rId219">
            <o:LockedField>false</o:LockedField>
          </o:OLEObject>
        </w:pict>
      </w:r>
      <w:r>
        <w:rPr>
          <w:rFonts w:ascii="Arial" w:hAnsi="Arial" w:cs="Arial" w:eastAsiaTheme="minorEastAsia"/>
          <w:sz w:val="24"/>
        </w:rPr>
        <w:br w:type="textWrapping"/>
      </w:r>
    </w:p>
    <w:p>
      <w:pPr>
        <w:spacing w:line="360" w:lineRule="auto"/>
        <w:jc w:val="left"/>
        <w:outlineLvl w:val="0"/>
        <w:rPr>
          <w:rFonts w:ascii="Arial" w:hAnsi="Arial" w:cs="Arial" w:eastAsiaTheme="minorEastAsia"/>
          <w:sz w:val="24"/>
        </w:rPr>
      </w:pPr>
    </w:p>
    <w:p>
      <w:pPr>
        <w:spacing w:line="360" w:lineRule="auto"/>
        <w:jc w:val="left"/>
        <w:outlineLvl w:val="0"/>
        <w:rPr>
          <w:rFonts w:ascii="Arial" w:hAnsi="Arial" w:cs="Arial" w:eastAsiaTheme="minorEastAsia"/>
          <w:sz w:val="24"/>
        </w:rPr>
      </w:pPr>
      <w:r>
        <w:rPr>
          <w:rFonts w:hint="eastAsia" w:ascii="Arial" w:hAnsi="Arial" w:cs="Arial" w:eastAsiaTheme="minorEastAsia"/>
          <w:sz w:val="24"/>
        </w:rPr>
        <w:t>C.2</w:t>
      </w:r>
      <w:r>
        <w:rPr>
          <w:rFonts w:ascii="Arial" w:hAnsi="Arial" w:cs="Arial" w:eastAsiaTheme="minorEastAsia"/>
          <w:sz w:val="24"/>
        </w:rPr>
        <w:t>.6</w:t>
      </w:r>
      <w:r>
        <w:rPr>
          <w:rFonts w:hint="eastAsia" w:ascii="Arial" w:hAnsi="Arial" w:cs="Arial" w:eastAsiaTheme="minorEastAsia"/>
          <w:sz w:val="24"/>
        </w:rPr>
        <w:t xml:space="preserve"> </w:t>
      </w:r>
      <w:r>
        <w:rPr>
          <w:rFonts w:ascii="Arial" w:hAnsi="Arial" w:cs="Arial" w:eastAsiaTheme="minorEastAsia"/>
          <w:sz w:val="24"/>
        </w:rPr>
        <w:t xml:space="preserve"> </w:t>
      </w:r>
      <w:r>
        <w:rPr>
          <w:rFonts w:ascii="Arial" w:cs="Arial" w:hAnsiTheme="minorEastAsia" w:eastAsiaTheme="minorEastAsia"/>
          <w:sz w:val="24"/>
        </w:rPr>
        <w:t>扩展不确定度</w:t>
      </w:r>
      <w:r>
        <w:rPr>
          <w:rFonts w:ascii="Arial" w:hAnsi="Arial" w:cs="Arial" w:eastAsiaTheme="minorEastAsia"/>
          <w:position w:val="-6"/>
        </w:rPr>
        <w:object>
          <v:shape id="_x0000_i1109" o:spt="75" type="#_x0000_t75" style="height:14.25pt;width:12.75pt;" o:ole="t" filled="f" o:preferrelative="t" stroked="f" coordsize="21600,21600">
            <v:path/>
            <v:fill on="f" focussize="0,0"/>
            <v:stroke on="f" joinstyle="miter"/>
            <v:imagedata r:id="rId167" o:title=""/>
            <o:lock v:ext="edit" aspectratio="t"/>
            <w10:wrap type="none"/>
            <w10:anchorlock/>
          </v:shape>
          <o:OLEObject Type="Embed" ProgID="Equation.3" ShapeID="_x0000_i1109" DrawAspect="Content" ObjectID="_1468075830" r:id="rId221">
            <o:LockedField>false</o:LockedField>
          </o:OLEObject>
        </w:object>
      </w:r>
      <w:r>
        <w:rPr>
          <w:rFonts w:ascii="Arial" w:cs="Arial" w:hAnsiTheme="minorEastAsia" w:eastAsiaTheme="minorEastAsia"/>
          <w:sz w:val="24"/>
        </w:rPr>
        <w:t>的评定</w:t>
      </w:r>
    </w:p>
    <w:p>
      <w:pPr>
        <w:spacing w:line="360" w:lineRule="auto"/>
        <w:jc w:val="left"/>
        <w:outlineLvl w:val="0"/>
        <w:rPr>
          <w:rFonts w:ascii="Arial" w:hAnsi="Arial" w:cs="Arial" w:eastAsiaTheme="minorEastAsia"/>
          <w:sz w:val="24"/>
        </w:rPr>
      </w:pPr>
      <w:r>
        <w:rPr>
          <w:rFonts w:ascii="Arial" w:hAnsi="Arial" w:cs="Arial" w:eastAsiaTheme="minorEastAsia"/>
          <w:sz w:val="24"/>
        </w:rPr>
        <w:t xml:space="preserve">    </w:t>
      </w:r>
      <w:r>
        <w:rPr>
          <w:rFonts w:ascii="Arial" w:cs="Arial" w:hAnsiTheme="minorEastAsia" w:eastAsiaTheme="minorEastAsia"/>
          <w:sz w:val="24"/>
        </w:rPr>
        <w:t>取包含因子</w:t>
      </w:r>
      <w:r>
        <w:rPr>
          <w:rFonts w:ascii="Arial" w:hAnsi="Arial" w:cs="Arial" w:eastAsiaTheme="minorEastAsia"/>
          <w:position w:val="-6"/>
        </w:rPr>
        <w:object>
          <v:shape id="_x0000_i1110" o:spt="75" type="#_x0000_t75" style="height:14.25pt;width:27.75pt;" o:ole="t" filled="f" o:preferrelative="t" stroked="f" coordsize="21600,21600">
            <v:path/>
            <v:fill on="f" focussize="0,0"/>
            <v:stroke on="f" joinstyle="miter"/>
            <v:imagedata r:id="rId169" o:title=""/>
            <o:lock v:ext="edit" aspectratio="t"/>
            <w10:wrap type="none"/>
            <w10:anchorlock/>
          </v:shape>
          <o:OLEObject Type="Embed" ProgID="Equation.3" ShapeID="_x0000_i1110" DrawAspect="Content" ObjectID="_1468075831" r:id="rId222">
            <o:LockedField>false</o:LockedField>
          </o:OLEObject>
        </w:object>
      </w:r>
      <w:r>
        <w:rPr>
          <w:rFonts w:ascii="Arial" w:cs="Arial" w:hAnsiTheme="minorEastAsia" w:eastAsiaTheme="minorEastAsia"/>
        </w:rPr>
        <w:t>，</w:t>
      </w:r>
      <w:r>
        <w:rPr>
          <w:rFonts w:ascii="Arial" w:cs="Arial" w:hAnsiTheme="minorEastAsia" w:eastAsiaTheme="minorEastAsia"/>
          <w:sz w:val="24"/>
        </w:rPr>
        <w:t>则</w:t>
      </w:r>
    </w:p>
    <w:p>
      <w:pPr>
        <w:spacing w:line="360" w:lineRule="auto"/>
        <w:jc w:val="left"/>
        <w:outlineLvl w:val="0"/>
        <w:rPr>
          <w:rFonts w:ascii="Arial" w:hAnsi="Arial" w:cs="Arial" w:eastAsiaTheme="minorEastAsia"/>
          <w:sz w:val="24"/>
        </w:rPr>
      </w:pPr>
      <w:r>
        <w:rPr>
          <w:rFonts w:ascii="Arial" w:hAnsi="Arial" w:cs="Arial" w:eastAsiaTheme="minorEastAsia"/>
          <w:sz w:val="24"/>
        </w:rPr>
        <w:pict>
          <v:shape id="_x0000_s1158" o:spid="_x0000_s1158" o:spt="75" type="#_x0000_t75" style="position:absolute;left:0pt;margin-left:110.15pt;margin-top:10.1pt;height:18pt;width:186.95pt;z-index:251670528;mso-width-relative:page;mso-height-relative:page;" o:ole="t" filled="t" o:preferrelative="t" stroked="f" coordsize="21600,21600">
            <v:path/>
            <v:fill on="t" focussize="0,0"/>
            <v:stroke on="f" joinstyle="miter"/>
            <v:imagedata r:id="rId224" o:title=""/>
            <o:lock v:ext="edit" aspectratio="t"/>
          </v:shape>
          <o:OLEObject Type="Embed" ProgID="Equation.3" ShapeID="_x0000_s1158" DrawAspect="Content" ObjectID="_1468075832" r:id="rId223">
            <o:LockedField>false</o:LockedField>
          </o:OLEObject>
        </w:pict>
      </w:r>
      <w:r>
        <w:rPr>
          <w:rFonts w:ascii="Arial" w:hAnsi="Arial" w:cs="Arial" w:eastAsiaTheme="minorEastAsia"/>
          <w:sz w:val="24"/>
        </w:rPr>
        <w:t xml:space="preserve">  </w:t>
      </w:r>
    </w:p>
    <w:p>
      <w:pPr>
        <w:spacing w:line="360" w:lineRule="auto"/>
        <w:jc w:val="center"/>
        <w:rPr>
          <w:rFonts w:ascii="Arial" w:hAnsi="Arial" w:cs="Arial" w:eastAsiaTheme="minorEastAsia"/>
          <w:sz w:val="24"/>
        </w:rPr>
      </w:pPr>
    </w:p>
    <w:p>
      <w:pPr>
        <w:spacing w:line="360" w:lineRule="auto"/>
        <w:jc w:val="left"/>
        <w:outlineLvl w:val="0"/>
        <w:rPr>
          <w:rFonts w:ascii="Arial" w:hAnsi="Arial" w:cs="Arial" w:eastAsiaTheme="minorEastAsia"/>
          <w:sz w:val="24"/>
        </w:rPr>
      </w:pPr>
      <w:r>
        <w:rPr>
          <w:rFonts w:hint="eastAsia" w:ascii="Arial" w:hAnsi="Arial" w:cs="Arial" w:eastAsiaTheme="minorEastAsia"/>
          <w:sz w:val="24"/>
        </w:rPr>
        <w:t>C.2</w:t>
      </w:r>
      <w:r>
        <w:rPr>
          <w:rFonts w:ascii="Arial" w:hAnsi="Arial" w:cs="Arial" w:eastAsiaTheme="minorEastAsia"/>
          <w:sz w:val="24"/>
        </w:rPr>
        <w:t>.7</w:t>
      </w:r>
      <w:r>
        <w:rPr>
          <w:rFonts w:hint="eastAsia" w:ascii="Arial" w:hAnsi="Arial" w:cs="Arial" w:eastAsiaTheme="minorEastAsia"/>
          <w:sz w:val="24"/>
        </w:rPr>
        <w:t xml:space="preserve">  </w:t>
      </w:r>
      <w:r>
        <w:rPr>
          <w:rFonts w:ascii="Arial" w:cs="Arial" w:hAnsiTheme="minorEastAsia" w:eastAsiaTheme="minorEastAsia"/>
          <w:sz w:val="24"/>
        </w:rPr>
        <w:t>测量不确定度的报告与表示</w:t>
      </w:r>
    </w:p>
    <w:p>
      <w:pPr>
        <w:spacing w:line="360" w:lineRule="auto"/>
        <w:ind w:firstLine="360" w:firstLineChars="150"/>
        <w:jc w:val="left"/>
        <w:outlineLvl w:val="0"/>
        <w:rPr>
          <w:rFonts w:ascii="Arial" w:hAnsi="Arial" w:cs="Arial" w:eastAsiaTheme="minorEastAsia"/>
          <w:sz w:val="24"/>
        </w:rPr>
      </w:pPr>
      <w:r>
        <w:rPr>
          <w:rFonts w:ascii="Arial" w:cs="Arial" w:hAnsiTheme="minorEastAsia" w:eastAsiaTheme="minorEastAsia"/>
          <w:sz w:val="24"/>
        </w:rPr>
        <w:t>喷嘴小孔直径校准结果的扩展不确定</w:t>
      </w:r>
      <w:r>
        <w:rPr>
          <w:rFonts w:hint="eastAsia" w:ascii="Arial" w:cs="Arial" w:hAnsiTheme="minorEastAsia" w:eastAsiaTheme="minorEastAsia"/>
          <w:sz w:val="24"/>
        </w:rPr>
        <w:t>度</w:t>
      </w:r>
      <w:r>
        <w:rPr>
          <w:rFonts w:ascii="Arial" w:cs="Arial" w:hAnsiTheme="minorEastAsia" w:eastAsiaTheme="minorEastAsia"/>
          <w:sz w:val="24"/>
        </w:rPr>
        <w:t>为：</w:t>
      </w:r>
      <w:r>
        <w:rPr>
          <w:rFonts w:ascii="Arial" w:hAnsi="Arial" w:cs="Arial" w:eastAsiaTheme="minorEastAsia"/>
          <w:sz w:val="24"/>
        </w:rPr>
        <w:t xml:space="preserve">  </w:t>
      </w:r>
    </w:p>
    <w:p>
      <w:pPr>
        <w:spacing w:line="360" w:lineRule="auto"/>
        <w:jc w:val="left"/>
        <w:outlineLvl w:val="0"/>
        <w:rPr>
          <w:rFonts w:ascii="Arial" w:hAnsi="Arial" w:cs="Arial" w:eastAsiaTheme="minorEastAsia"/>
          <w:sz w:val="24"/>
        </w:rPr>
      </w:pPr>
      <w:r>
        <w:rPr>
          <w:rFonts w:ascii="Arial" w:hAnsi="Arial" w:cs="Arial" w:eastAsiaTheme="minorEastAsia"/>
          <w:sz w:val="24"/>
        </w:rPr>
        <w:pict>
          <v:shape id="_x0000_s1160" o:spid="_x0000_s1160" o:spt="75" type="#_x0000_t75" style="position:absolute;left:0pt;margin-left:265.75pt;margin-top:3.65pt;height:13.95pt;width:28pt;z-index:251672576;mso-width-relative:page;mso-height-relative:page;" o:ole="t" filled="t" o:preferrelative="t" stroked="f" coordsize="21600,21600">
            <v:path/>
            <v:fill on="t" focussize="0,0"/>
            <v:stroke on="f" joinstyle="miter"/>
            <v:imagedata r:id="rId226" o:title=""/>
            <o:lock v:ext="edit" aspectratio="t"/>
          </v:shape>
          <o:OLEObject Type="Embed" ProgID="Equation.3" ShapeID="_x0000_s1160" DrawAspect="Content" ObjectID="_1468075833" r:id="rId225">
            <o:LockedField>false</o:LockedField>
          </o:OLEObject>
        </w:pict>
      </w:r>
      <w:r>
        <w:rPr>
          <w:rFonts w:ascii="Arial" w:hAnsi="Arial" w:cs="Arial" w:eastAsiaTheme="minorEastAsia"/>
          <w:sz w:val="24"/>
        </w:rPr>
        <w:pict>
          <v:shape id="_x0000_s1159" o:spid="_x0000_s1159" o:spt="75" type="#_x0000_t75" style="position:absolute;left:0pt;margin-left:144.7pt;margin-top:3.65pt;height:13.9pt;width:58pt;z-index:251671552;mso-width-relative:page;mso-height-relative:page;" o:ole="t" filled="t" o:preferrelative="t" stroked="f" coordsize="21600,21600">
            <v:path/>
            <v:fill on="t" focussize="0,0"/>
            <v:stroke on="f" joinstyle="miter"/>
            <v:imagedata r:id="rId228" o:title=""/>
            <o:lock v:ext="edit" aspectratio="t"/>
          </v:shape>
          <o:OLEObject Type="Embed" ProgID="Equation.3" ShapeID="_x0000_s1159" DrawAspect="Content" ObjectID="_1468075834" r:id="rId227">
            <o:LockedField>false</o:LockedField>
          </o:OLEObject>
        </w:pict>
      </w:r>
      <w:r>
        <w:rPr>
          <w:rFonts w:ascii="Arial" w:hAnsi="Arial" w:cs="Arial" w:eastAsiaTheme="minorEastAsia"/>
          <w:sz w:val="24"/>
        </w:rPr>
        <w:t xml:space="preserve">           </w:t>
      </w:r>
    </w:p>
    <w:p>
      <w:pPr>
        <w:tabs>
          <w:tab w:val="left" w:pos="0"/>
          <w:tab w:val="center" w:pos="4153"/>
        </w:tabs>
        <w:spacing w:line="360" w:lineRule="auto"/>
        <w:jc w:val="left"/>
        <w:rPr>
          <w:rFonts w:ascii="Arial" w:hAnsi="Arial" w:eastAsia="黑体" w:cs="Arial"/>
          <w:bCs/>
          <w:sz w:val="24"/>
        </w:rPr>
      </w:pPr>
    </w:p>
    <w:p>
      <w:pPr>
        <w:tabs>
          <w:tab w:val="left" w:pos="0"/>
          <w:tab w:val="center" w:pos="4153"/>
        </w:tabs>
        <w:spacing w:line="360" w:lineRule="auto"/>
        <w:jc w:val="left"/>
        <w:rPr>
          <w:rFonts w:ascii="黑体" w:hAnsi="黑体" w:eastAsia="黑体" w:cs="黑体"/>
          <w:bCs/>
          <w:sz w:val="24"/>
        </w:rPr>
      </w:pPr>
      <w:r>
        <w:rPr>
          <w:rFonts w:ascii="黑体" w:hAnsi="黑体" w:eastAsia="黑体" w:cs="黑体"/>
          <w:bCs/>
          <w:sz w:val="24"/>
        </w:rPr>
        <w:t xml:space="preserve">C.3 </w:t>
      </w:r>
      <w:r>
        <w:rPr>
          <w:rFonts w:hint="eastAsia" w:ascii="黑体" w:hAnsi="黑体" w:eastAsia="黑体" w:cs="黑体"/>
          <w:bCs/>
          <w:sz w:val="24"/>
        </w:rPr>
        <w:t>喷嘴小孔外圈圆周直径测量不确定度评定</w:t>
      </w:r>
    </w:p>
    <w:p>
      <w:pPr>
        <w:tabs>
          <w:tab w:val="left" w:pos="6521"/>
        </w:tabs>
        <w:spacing w:line="360" w:lineRule="auto"/>
        <w:rPr>
          <w:rFonts w:ascii="Arial" w:hAnsi="Arial" w:cs="Arial" w:eastAsiaTheme="minorEastAsia"/>
          <w:sz w:val="24"/>
        </w:rPr>
      </w:pPr>
      <w:r>
        <w:rPr>
          <w:rFonts w:hint="eastAsia" w:ascii="Arial" w:hAnsi="Arial" w:cs="Arial" w:eastAsiaTheme="minorEastAsia"/>
          <w:sz w:val="24"/>
        </w:rPr>
        <w:t>C.3</w:t>
      </w:r>
      <w:r>
        <w:rPr>
          <w:rFonts w:ascii="Arial" w:hAnsi="Arial" w:cs="Arial" w:eastAsiaTheme="minorEastAsia"/>
          <w:sz w:val="24"/>
        </w:rPr>
        <w:t xml:space="preserve">.1 </w:t>
      </w:r>
      <w:r>
        <w:rPr>
          <w:rFonts w:hint="eastAsia" w:ascii="Arial" w:hAnsi="Arial" w:cs="Arial" w:eastAsiaTheme="minorEastAsia"/>
          <w:sz w:val="24"/>
        </w:rPr>
        <w:t xml:space="preserve"> </w:t>
      </w:r>
      <w:r>
        <w:rPr>
          <w:rFonts w:ascii="Arial" w:cs="Arial" w:hAnsiTheme="minorEastAsia" w:eastAsiaTheme="minorEastAsia"/>
          <w:sz w:val="24"/>
        </w:rPr>
        <w:t>概述</w:t>
      </w:r>
    </w:p>
    <w:p>
      <w:pPr>
        <w:tabs>
          <w:tab w:val="left" w:pos="6521"/>
        </w:tabs>
        <w:spacing w:line="360" w:lineRule="auto"/>
        <w:outlineLvl w:val="0"/>
        <w:rPr>
          <w:rFonts w:ascii="Arial" w:hAnsi="Arial" w:cs="Arial" w:eastAsiaTheme="minorEastAsia"/>
          <w:sz w:val="24"/>
        </w:rPr>
      </w:pPr>
      <w:r>
        <w:rPr>
          <w:rFonts w:hint="eastAsia" w:ascii="Arial" w:hAnsi="Arial" w:cs="Arial" w:eastAsiaTheme="minorEastAsia"/>
          <w:sz w:val="24"/>
        </w:rPr>
        <w:t>C.3</w:t>
      </w:r>
      <w:r>
        <w:rPr>
          <w:rFonts w:ascii="Arial" w:hAnsi="Arial" w:cs="Arial" w:eastAsiaTheme="minorEastAsia"/>
          <w:sz w:val="24"/>
        </w:rPr>
        <w:t xml:space="preserve">.1.1 </w:t>
      </w:r>
      <w:r>
        <w:rPr>
          <w:rFonts w:hint="eastAsia" w:ascii="Arial" w:hAnsi="Arial" w:cs="Arial" w:eastAsiaTheme="minorEastAsia"/>
          <w:sz w:val="24"/>
        </w:rPr>
        <w:t xml:space="preserve"> </w:t>
      </w:r>
      <w:r>
        <w:rPr>
          <w:rFonts w:ascii="Arial" w:cs="Arial" w:hAnsiTheme="minorEastAsia" w:eastAsiaTheme="minorEastAsia"/>
          <w:sz w:val="24"/>
        </w:rPr>
        <w:t>测量设备：</w:t>
      </w:r>
      <w:r>
        <w:rPr>
          <w:rFonts w:ascii="Arial" w:hAnsi="宋体" w:cs="Arial"/>
          <w:sz w:val="24"/>
        </w:rPr>
        <w:t>游标卡尺</w:t>
      </w:r>
      <w:r>
        <w:rPr>
          <w:rFonts w:ascii="Arial" w:cs="Arial" w:hAnsiTheme="minorEastAsia" w:eastAsiaTheme="minorEastAsia"/>
          <w:sz w:val="24"/>
        </w:rPr>
        <w:t>，测量范围：</w:t>
      </w:r>
      <w:r>
        <w:rPr>
          <w:rFonts w:hint="eastAsia" w:ascii="Arial" w:hAnsi="Arial" w:cs="Arial" w:eastAsiaTheme="minorEastAsia"/>
          <w:sz w:val="24"/>
        </w:rPr>
        <w:t>（</w:t>
      </w:r>
      <w:r>
        <w:rPr>
          <w:rFonts w:ascii="Arial" w:hAnsi="Arial" w:cs="Arial" w:eastAsiaTheme="minorEastAsia"/>
          <w:sz w:val="24"/>
        </w:rPr>
        <w:t>0</w:t>
      </w:r>
      <w:r>
        <w:rPr>
          <w:rFonts w:ascii="Arial" w:cs="Arial" w:hAnsiTheme="minorEastAsia" w:eastAsiaTheme="minorEastAsia"/>
          <w:sz w:val="24"/>
        </w:rPr>
        <w:t>～</w:t>
      </w:r>
      <w:r>
        <w:rPr>
          <w:rFonts w:ascii="Arial" w:hAnsi="Arial" w:cs="Arial" w:eastAsiaTheme="minorEastAsia"/>
          <w:sz w:val="24"/>
        </w:rPr>
        <w:t>200</w:t>
      </w:r>
      <w:r>
        <w:rPr>
          <w:rFonts w:hint="eastAsia" w:ascii="Arial" w:hAnsi="Arial" w:cs="Arial" w:eastAsiaTheme="minorEastAsia"/>
          <w:sz w:val="24"/>
        </w:rPr>
        <w:t>）</w:t>
      </w:r>
      <w:r>
        <w:rPr>
          <w:rFonts w:ascii="Arial" w:hAnsi="Arial" w:cs="Arial" w:eastAsiaTheme="minorEastAsia"/>
          <w:sz w:val="24"/>
        </w:rPr>
        <w:t>mm</w:t>
      </w:r>
      <w:r>
        <w:rPr>
          <w:rFonts w:ascii="Arial" w:cs="Arial" w:hAnsiTheme="minorEastAsia" w:eastAsiaTheme="minorEastAsia"/>
          <w:sz w:val="24"/>
        </w:rPr>
        <w:t>，分度值：</w:t>
      </w:r>
      <w:r>
        <w:rPr>
          <w:rFonts w:ascii="Arial" w:hAnsi="Arial" w:cs="Arial" w:eastAsiaTheme="minorEastAsia"/>
          <w:sz w:val="24"/>
        </w:rPr>
        <w:t>0.01mm</w:t>
      </w:r>
      <w:r>
        <w:rPr>
          <w:rFonts w:ascii="Arial" w:cs="Arial" w:hAnsiTheme="minorEastAsia" w:eastAsiaTheme="minorEastAsia"/>
          <w:sz w:val="24"/>
        </w:rPr>
        <w:t>，</w:t>
      </w:r>
      <w:r>
        <w:rPr>
          <w:rFonts w:ascii="Arial" w:hAnsi="Arial" w:cs="Arial" w:eastAsiaTheme="minorEastAsia"/>
          <w:sz w:val="24"/>
        </w:rPr>
        <w:t>MPE</w:t>
      </w:r>
      <w:r>
        <w:rPr>
          <w:rFonts w:ascii="Arial" w:cs="Arial" w:hAnsiTheme="minorEastAsia" w:eastAsiaTheme="minorEastAsia"/>
          <w:sz w:val="24"/>
        </w:rPr>
        <w:t>：</w:t>
      </w:r>
      <w:r>
        <w:rPr>
          <w:rFonts w:ascii="Arial" w:hAnsi="Arial" w:cs="Arial" w:eastAsiaTheme="minorEastAsia"/>
          <w:sz w:val="24"/>
        </w:rPr>
        <w:t>±0.03mm</w:t>
      </w:r>
      <w:r>
        <w:rPr>
          <w:rFonts w:ascii="Arial" w:cs="Arial" w:hAnsiTheme="minorEastAsia" w:eastAsiaTheme="minorEastAsia"/>
          <w:sz w:val="24"/>
        </w:rPr>
        <w:t>。</w:t>
      </w:r>
    </w:p>
    <w:p>
      <w:pPr>
        <w:tabs>
          <w:tab w:val="left" w:pos="6521"/>
        </w:tabs>
        <w:spacing w:line="360" w:lineRule="auto"/>
        <w:outlineLvl w:val="0"/>
        <w:rPr>
          <w:rFonts w:ascii="Arial" w:hAnsi="Arial" w:cs="Arial" w:eastAsiaTheme="minorEastAsia"/>
          <w:sz w:val="24"/>
        </w:rPr>
      </w:pPr>
      <w:r>
        <w:rPr>
          <w:rFonts w:hint="eastAsia" w:ascii="Arial" w:hAnsi="Arial" w:cs="Arial" w:eastAsiaTheme="minorEastAsia"/>
          <w:sz w:val="24"/>
        </w:rPr>
        <w:t>C.3</w:t>
      </w:r>
      <w:r>
        <w:rPr>
          <w:rFonts w:ascii="Arial" w:hAnsi="Arial" w:cs="Arial" w:eastAsiaTheme="minorEastAsia"/>
          <w:sz w:val="24"/>
        </w:rPr>
        <w:t xml:space="preserve">.1.2 </w:t>
      </w:r>
      <w:r>
        <w:rPr>
          <w:rFonts w:hint="eastAsia" w:ascii="Arial" w:hAnsi="Arial" w:cs="Arial" w:eastAsiaTheme="minorEastAsia"/>
          <w:sz w:val="24"/>
        </w:rPr>
        <w:t xml:space="preserve"> </w:t>
      </w:r>
      <w:r>
        <w:rPr>
          <w:rFonts w:ascii="Arial" w:cs="Arial" w:hAnsiTheme="minorEastAsia" w:eastAsiaTheme="minorEastAsia"/>
          <w:sz w:val="24"/>
        </w:rPr>
        <w:t>被测对象：喷嘴小孔外圈圆周直径。</w:t>
      </w:r>
    </w:p>
    <w:p>
      <w:pPr>
        <w:tabs>
          <w:tab w:val="left" w:pos="6521"/>
        </w:tabs>
        <w:spacing w:line="360" w:lineRule="auto"/>
        <w:outlineLvl w:val="0"/>
        <w:rPr>
          <w:rFonts w:ascii="Arial" w:hAnsi="Arial" w:cs="Arial" w:eastAsiaTheme="minorEastAsia"/>
          <w:sz w:val="24"/>
        </w:rPr>
      </w:pPr>
      <w:r>
        <w:rPr>
          <w:rFonts w:hint="eastAsia" w:ascii="Arial" w:hAnsi="Arial" w:cs="Arial" w:eastAsiaTheme="minorEastAsia"/>
          <w:sz w:val="24"/>
        </w:rPr>
        <w:t>C.3</w:t>
      </w:r>
      <w:r>
        <w:rPr>
          <w:rFonts w:ascii="Arial" w:hAnsi="Arial" w:cs="Arial" w:eastAsiaTheme="minorEastAsia"/>
          <w:sz w:val="24"/>
        </w:rPr>
        <w:t xml:space="preserve">.1.3 </w:t>
      </w:r>
      <w:r>
        <w:rPr>
          <w:rFonts w:hint="eastAsia" w:ascii="Arial" w:hAnsi="Arial" w:cs="Arial" w:eastAsiaTheme="minorEastAsia"/>
          <w:sz w:val="24"/>
        </w:rPr>
        <w:t xml:space="preserve"> </w:t>
      </w:r>
      <w:r>
        <w:rPr>
          <w:rFonts w:ascii="Arial" w:cs="Arial" w:hAnsiTheme="minorEastAsia" w:eastAsiaTheme="minorEastAsia"/>
          <w:sz w:val="24"/>
        </w:rPr>
        <w:t>测量过程：用游标卡尺外量爪测量</w:t>
      </w:r>
      <w:r>
        <w:rPr>
          <w:rFonts w:hint="eastAsia" w:ascii="Arial" w:cs="Arial" w:hAnsiTheme="minorEastAsia" w:eastAsiaTheme="minorEastAsia"/>
          <w:sz w:val="24"/>
        </w:rPr>
        <w:t>分布</w:t>
      </w:r>
      <w:r>
        <w:rPr>
          <w:rFonts w:ascii="Arial" w:cs="Arial" w:hAnsiTheme="minorEastAsia" w:eastAsiaTheme="minorEastAsia"/>
          <w:sz w:val="24"/>
        </w:rPr>
        <w:t>小孔</w:t>
      </w:r>
      <w:r>
        <w:rPr>
          <w:rFonts w:hint="eastAsia" w:ascii="Arial" w:cs="Arial" w:hAnsiTheme="minorEastAsia" w:eastAsiaTheme="minorEastAsia"/>
          <w:sz w:val="24"/>
        </w:rPr>
        <w:t>的</w:t>
      </w:r>
      <w:r>
        <w:rPr>
          <w:rFonts w:ascii="Arial" w:cs="Arial" w:hAnsiTheme="minorEastAsia" w:eastAsiaTheme="minorEastAsia"/>
          <w:sz w:val="24"/>
        </w:rPr>
        <w:t>外圈圆周上对称的两个小孔外侧之间的距离</w:t>
      </w:r>
      <w:r>
        <w:rPr>
          <w:position w:val="-4"/>
        </w:rPr>
        <w:object>
          <v:shape id="_x0000_i1111" o:spt="75" type="#_x0000_t75" style="height:15pt;width:15pt;" o:ole="t" filled="f" o:preferrelative="t" stroked="f" coordsize="21600,21600">
            <v:path/>
            <v:fill on="f" focussize="0,0"/>
            <v:stroke on="f" joinstyle="miter"/>
            <v:imagedata r:id="rId67" o:title=""/>
            <o:lock v:ext="edit" aspectratio="t"/>
            <w10:wrap type="none"/>
            <w10:anchorlock/>
          </v:shape>
          <o:OLEObject Type="Embed" ProgID="Equation.3" ShapeID="_x0000_i1111" DrawAspect="Content" ObjectID="_1468075835" r:id="rId229">
            <o:LockedField>false</o:LockedField>
          </o:OLEObject>
        </w:object>
      </w:r>
      <w:r>
        <w:rPr>
          <w:rFonts w:hint="eastAsia" w:ascii="Arial" w:cs="Arial" w:hAnsiTheme="minorEastAsia" w:eastAsiaTheme="minorEastAsia"/>
          <w:sz w:val="24"/>
        </w:rPr>
        <w:t>，减去小孔直径得出</w:t>
      </w:r>
      <w:r>
        <w:rPr>
          <w:rFonts w:ascii="Arial" w:cs="Arial" w:hAnsiTheme="minorEastAsia" w:eastAsiaTheme="minorEastAsia"/>
          <w:sz w:val="24"/>
        </w:rPr>
        <w:t>喷嘴小孔外圈圆周直径。</w:t>
      </w:r>
    </w:p>
    <w:p>
      <w:pPr>
        <w:tabs>
          <w:tab w:val="left" w:pos="6521"/>
        </w:tabs>
        <w:spacing w:line="360" w:lineRule="auto"/>
        <w:rPr>
          <w:rFonts w:ascii="Arial" w:hAnsi="Arial" w:cs="Arial" w:eastAsiaTheme="minorEastAsia"/>
          <w:sz w:val="24"/>
        </w:rPr>
      </w:pPr>
      <w:r>
        <w:rPr>
          <w:rFonts w:hint="eastAsia" w:ascii="Arial" w:hAnsi="Arial" w:cs="Arial" w:eastAsiaTheme="minorEastAsia"/>
          <w:sz w:val="24"/>
        </w:rPr>
        <w:t>C.3</w:t>
      </w:r>
      <w:r>
        <w:rPr>
          <w:rFonts w:ascii="Arial" w:hAnsi="Arial" w:cs="Arial" w:eastAsiaTheme="minorEastAsia"/>
          <w:sz w:val="24"/>
        </w:rPr>
        <w:t xml:space="preserve">.2 </w:t>
      </w:r>
      <w:r>
        <w:rPr>
          <w:rFonts w:hint="eastAsia" w:ascii="Arial" w:hAnsi="Arial" w:cs="Arial" w:eastAsiaTheme="minorEastAsia"/>
          <w:sz w:val="24"/>
        </w:rPr>
        <w:t xml:space="preserve"> </w:t>
      </w:r>
      <w:r>
        <w:rPr>
          <w:rFonts w:ascii="Arial" w:cs="Arial" w:hAnsiTheme="minorEastAsia" w:eastAsiaTheme="minorEastAsia"/>
          <w:sz w:val="24"/>
        </w:rPr>
        <w:t>数学模型</w:t>
      </w:r>
    </w:p>
    <w:p>
      <w:pPr>
        <w:spacing w:line="360" w:lineRule="auto"/>
        <w:ind w:firstLine="2160" w:firstLineChars="900"/>
        <w:rPr>
          <w:rFonts w:ascii="Arial" w:hAnsi="Arial" w:cs="Arial" w:eastAsiaTheme="minorEastAsia"/>
          <w:sz w:val="24"/>
        </w:rPr>
      </w:pPr>
      <w:r>
        <w:rPr>
          <w:rFonts w:ascii="Arial" w:hAnsi="Arial" w:cs="Arial" w:eastAsiaTheme="minorEastAsia"/>
          <w:sz w:val="24"/>
        </w:rPr>
        <w:pict>
          <v:shape id="_x0000_s1072" o:spid="_x0000_s1072" o:spt="75" type="#_x0000_t75" style="position:absolute;left:0pt;margin-left:164pt;margin-top:5.8pt;height:16pt;width:55pt;z-index:251655168;mso-width-relative:page;mso-height-relative:page;" o:ole="t" filled="t" o:preferrelative="t" stroked="f" coordsize="21600,21600">
            <v:path/>
            <v:fill on="t" focussize="0,0"/>
            <v:stroke on="f" joinstyle="miter"/>
            <v:imagedata r:id="rId231" o:title=""/>
            <o:lock v:ext="edit" aspectratio="t"/>
          </v:shape>
          <o:OLEObject Type="Embed" ProgID="Equation.3" ShapeID="_x0000_s1072" DrawAspect="Content" ObjectID="_1468075836" r:id="rId230">
            <o:LockedField>false</o:LockedField>
          </o:OLEObject>
        </w:pict>
      </w:r>
      <w:r>
        <w:rPr>
          <w:rFonts w:ascii="Arial" w:hAnsi="Arial" w:cs="Arial" w:eastAsiaTheme="minorEastAsia"/>
          <w:sz w:val="24"/>
        </w:rPr>
        <w:t xml:space="preserve">                                              </w:t>
      </w:r>
    </w:p>
    <w:p>
      <w:pPr>
        <w:spacing w:line="360" w:lineRule="auto"/>
        <w:ind w:firstLine="480" w:firstLineChars="200"/>
        <w:rPr>
          <w:rFonts w:ascii="Arial" w:hAnsi="Arial" w:cs="Arial" w:eastAsiaTheme="minorEastAsia"/>
          <w:sz w:val="24"/>
        </w:rPr>
      </w:pPr>
    </w:p>
    <w:p>
      <w:pPr>
        <w:spacing w:line="360" w:lineRule="auto"/>
        <w:ind w:firstLine="480" w:firstLineChars="200"/>
        <w:rPr>
          <w:rFonts w:ascii="Arial" w:hAnsi="Arial" w:cs="Arial" w:eastAsiaTheme="minorEastAsia"/>
          <w:sz w:val="24"/>
        </w:rPr>
      </w:pPr>
      <w:r>
        <w:rPr>
          <w:rFonts w:ascii="Arial" w:cs="Arial" w:hAnsiTheme="minorEastAsia" w:eastAsiaTheme="minorEastAsia"/>
          <w:sz w:val="24"/>
        </w:rPr>
        <w:t>式中：</w:t>
      </w:r>
    </w:p>
    <w:p>
      <w:pPr>
        <w:tabs>
          <w:tab w:val="left" w:pos="6521"/>
        </w:tabs>
        <w:spacing w:line="360" w:lineRule="auto"/>
        <w:outlineLvl w:val="0"/>
        <w:rPr>
          <w:rFonts w:ascii="Arial" w:hAnsi="Arial" w:cs="Arial" w:eastAsiaTheme="minorEastAsia"/>
          <w:sz w:val="24"/>
        </w:rPr>
      </w:pPr>
      <w:r>
        <w:rPr>
          <w:rFonts w:ascii="Arial" w:hAnsi="Arial" w:cs="Arial" w:eastAsiaTheme="minorEastAsia"/>
          <w:sz w:val="24"/>
        </w:rPr>
        <w:t xml:space="preserve">      </w:t>
      </w:r>
      <w:r>
        <w:rPr>
          <w:position w:val="-4"/>
        </w:rPr>
        <w:object>
          <v:shape id="_x0000_i1112" o:spt="75" type="#_x0000_t75" style="height:12.75pt;width:12.75pt;" o:ole="t" filled="f" o:preferrelative="t" stroked="f" coordsize="21600,21600">
            <v:path/>
            <v:fill on="f" focussize="0,0"/>
            <v:stroke on="f" joinstyle="miter"/>
            <v:imagedata r:id="rId233" o:title=""/>
            <o:lock v:ext="edit" aspectratio="t"/>
            <w10:wrap type="none"/>
            <w10:anchorlock/>
          </v:shape>
          <o:OLEObject Type="Embed" ProgID="Equation.3" ShapeID="_x0000_i1112" DrawAspect="Content" ObjectID="_1468075837" r:id="rId232">
            <o:LockedField>false</o:LockedField>
          </o:OLEObject>
        </w:object>
      </w:r>
      <w:r>
        <w:rPr>
          <w:rFonts w:ascii="Arial" w:cs="Arial" w:hAnsiTheme="minorEastAsia" w:eastAsiaTheme="minorEastAsia"/>
          <w:sz w:val="24"/>
        </w:rPr>
        <w:t>－喷嘴小孔外圈圆周直径，</w:t>
      </w:r>
      <w:r>
        <w:rPr>
          <w:rFonts w:ascii="Arial" w:hAnsi="Arial" w:cs="Arial" w:eastAsiaTheme="minorEastAsia"/>
          <w:sz w:val="24"/>
        </w:rPr>
        <w:t>mm</w:t>
      </w:r>
      <w:r>
        <w:rPr>
          <w:rFonts w:ascii="Arial" w:cs="Arial" w:hAnsiTheme="minorEastAsia" w:eastAsiaTheme="minorEastAsia"/>
          <w:sz w:val="24"/>
        </w:rPr>
        <w:t>；</w:t>
      </w:r>
    </w:p>
    <w:p>
      <w:pPr>
        <w:tabs>
          <w:tab w:val="left" w:pos="6521"/>
        </w:tabs>
        <w:spacing w:line="360" w:lineRule="auto"/>
        <w:outlineLvl w:val="0"/>
        <w:rPr>
          <w:rFonts w:ascii="Arial" w:cs="Arial" w:hAnsiTheme="minorEastAsia" w:eastAsiaTheme="minorEastAsia"/>
          <w:sz w:val="24"/>
        </w:rPr>
      </w:pPr>
      <w:r>
        <w:rPr>
          <w:rFonts w:ascii="Arial" w:hAnsi="Arial" w:cs="Arial" w:eastAsiaTheme="minorEastAsia"/>
          <w:sz w:val="24"/>
        </w:rPr>
        <w:pict>
          <v:shape id="_x0000_s1082" o:spid="_x0000_s1082" o:spt="75" type="#_x0000_t75" style="position:absolute;left:0pt;margin-left:32.55pt;margin-top:1.15pt;height:15pt;width:15pt;z-index:251664384;mso-width-relative:page;mso-height-relative:page;" o:ole="t" filled="t" o:preferrelative="t" stroked="f" coordsize="21600,21600">
            <v:path/>
            <v:fill on="t" focussize="0,0"/>
            <v:stroke on="f" joinstyle="miter"/>
            <v:imagedata r:id="rId235" o:title=""/>
            <o:lock v:ext="edit" aspectratio="t"/>
          </v:shape>
          <o:OLEObject Type="Embed" ProgID="Equation.3" ShapeID="_x0000_s1082" DrawAspect="Content" ObjectID="_1468075838" r:id="rId234">
            <o:LockedField>false</o:LockedField>
          </o:OLEObject>
        </w:pict>
      </w:r>
      <w:r>
        <w:rPr>
          <w:rFonts w:ascii="Arial" w:hAnsi="Arial" w:cs="Arial" w:eastAsiaTheme="minorEastAsia"/>
          <w:sz w:val="24"/>
        </w:rPr>
        <w:t xml:space="preserve">        </w:t>
      </w:r>
      <w:r>
        <w:rPr>
          <w:rFonts w:ascii="Arial" w:cs="Arial" w:hAnsiTheme="minorEastAsia" w:eastAsiaTheme="minorEastAsia"/>
          <w:sz w:val="24"/>
        </w:rPr>
        <w:t>－喷嘴小孔外圈圆周上对称的两个小孔外侧之间的距离，</w:t>
      </w:r>
      <w:r>
        <w:rPr>
          <w:rFonts w:ascii="Arial" w:hAnsi="Arial" w:cs="Arial" w:eastAsiaTheme="minorEastAsia"/>
          <w:sz w:val="24"/>
        </w:rPr>
        <w:t>mm</w:t>
      </w:r>
      <w:r>
        <w:rPr>
          <w:rFonts w:ascii="Arial" w:cs="Arial" w:hAnsiTheme="minorEastAsia" w:eastAsiaTheme="minorEastAsia"/>
          <w:sz w:val="24"/>
        </w:rPr>
        <w:t>；</w:t>
      </w:r>
    </w:p>
    <w:p>
      <w:pPr>
        <w:tabs>
          <w:tab w:val="left" w:pos="6521"/>
        </w:tabs>
        <w:spacing w:line="360" w:lineRule="auto"/>
        <w:outlineLvl w:val="0"/>
        <w:rPr>
          <w:rFonts w:ascii="Arial" w:hAnsi="Arial" w:cs="Arial" w:eastAsiaTheme="minorEastAsia"/>
          <w:sz w:val="24"/>
        </w:rPr>
      </w:pPr>
      <w:r>
        <w:rPr>
          <w:rFonts w:ascii="Arial" w:hAnsi="Arial" w:cs="Arial" w:eastAsiaTheme="minorEastAsia"/>
          <w:sz w:val="24"/>
        </w:rPr>
        <w:t xml:space="preserve">   </w:t>
      </w:r>
      <w:r>
        <w:rPr>
          <w:rFonts w:hint="eastAsia" w:ascii="Arial" w:hAnsi="Arial" w:cs="Arial" w:eastAsiaTheme="minorEastAsia"/>
          <w:sz w:val="24"/>
        </w:rPr>
        <w:t xml:space="preserve">   </w:t>
      </w:r>
      <w:r>
        <w:rPr>
          <w:position w:val="-6"/>
        </w:rPr>
        <w:object>
          <v:shape id="_x0000_i1113" o:spt="75" type="#_x0000_t75" style="height:14.25pt;width:11.25pt;" o:ole="t" filled="f" o:preferrelative="t" stroked="f" coordsize="21600,21600">
            <v:path/>
            <v:fill on="f" focussize="0,0"/>
            <v:stroke on="f" joinstyle="miter"/>
            <v:imagedata r:id="rId237" o:title=""/>
            <o:lock v:ext="edit" aspectratio="t"/>
            <w10:wrap type="none"/>
            <w10:anchorlock/>
          </v:shape>
          <o:OLEObject Type="Embed" ProgID="Equation.3" ShapeID="_x0000_i1113" DrawAspect="Content" ObjectID="_1468075839" r:id="rId236">
            <o:LockedField>false</o:LockedField>
          </o:OLEObject>
        </w:object>
      </w:r>
      <w:r>
        <w:rPr>
          <w:rFonts w:ascii="Arial" w:cs="Arial" w:hAnsiTheme="minorEastAsia" w:eastAsiaTheme="minorEastAsia"/>
          <w:sz w:val="24"/>
        </w:rPr>
        <w:t>－喷嘴小孔</w:t>
      </w:r>
      <w:r>
        <w:rPr>
          <w:rFonts w:hint="eastAsia" w:ascii="Arial" w:cs="Arial" w:hAnsiTheme="minorEastAsia" w:eastAsiaTheme="minorEastAsia"/>
          <w:sz w:val="24"/>
        </w:rPr>
        <w:t>直径，mm。</w:t>
      </w:r>
    </w:p>
    <w:p>
      <w:pPr>
        <w:tabs>
          <w:tab w:val="left" w:pos="6521"/>
        </w:tabs>
        <w:spacing w:line="360" w:lineRule="auto"/>
        <w:outlineLvl w:val="0"/>
        <w:rPr>
          <w:rFonts w:ascii="Arial" w:hAnsi="Arial" w:cs="Arial" w:eastAsiaTheme="minorEastAsia"/>
          <w:sz w:val="24"/>
        </w:rPr>
      </w:pPr>
      <w:r>
        <w:rPr>
          <w:rFonts w:hint="eastAsia" w:ascii="Arial" w:hAnsi="Arial" w:cs="Arial" w:eastAsiaTheme="minorEastAsia"/>
          <w:sz w:val="24"/>
        </w:rPr>
        <w:t>C.3</w:t>
      </w:r>
      <w:r>
        <w:rPr>
          <w:rFonts w:ascii="Arial" w:hAnsi="Arial" w:cs="Arial" w:eastAsiaTheme="minorEastAsia"/>
          <w:sz w:val="24"/>
        </w:rPr>
        <w:t>.3</w:t>
      </w:r>
      <w:r>
        <w:rPr>
          <w:rFonts w:hint="eastAsia" w:ascii="Arial" w:hAnsi="Arial" w:cs="Arial" w:eastAsiaTheme="minorEastAsia"/>
          <w:sz w:val="24"/>
        </w:rPr>
        <w:t xml:space="preserve">  </w:t>
      </w:r>
      <w:r>
        <w:rPr>
          <w:rFonts w:ascii="Arial" w:cs="Arial" w:hAnsiTheme="minorEastAsia" w:eastAsiaTheme="minorEastAsia"/>
          <w:sz w:val="24"/>
        </w:rPr>
        <w:t>方差和灵敏系数</w:t>
      </w:r>
    </w:p>
    <w:p>
      <w:pPr>
        <w:tabs>
          <w:tab w:val="left" w:pos="6521"/>
        </w:tabs>
        <w:spacing w:line="360" w:lineRule="auto"/>
        <w:jc w:val="center"/>
        <w:rPr>
          <w:rFonts w:ascii="Arial" w:hAnsi="Arial" w:cs="Arial" w:eastAsiaTheme="minorEastAsia"/>
        </w:rPr>
      </w:pPr>
      <w:r>
        <w:rPr>
          <w:rFonts w:ascii="Arial" w:cs="Arial" w:hAnsiTheme="minorEastAsia" w:eastAsiaTheme="minorEastAsia"/>
          <w:sz w:val="24"/>
        </w:rPr>
        <w:t>方差：</w:t>
      </w:r>
      <w:r>
        <w:rPr>
          <w:rFonts w:ascii="Arial" w:hAnsi="Arial" w:cs="Arial" w:eastAsiaTheme="minorEastAsia"/>
          <w:position w:val="-12"/>
          <w:sz w:val="24"/>
        </w:rPr>
        <w:object>
          <v:shape id="_x0000_i1114" o:spt="75" type="#_x0000_t75" style="height:19.5pt;width:174pt;" o:ole="t" filled="f" o:preferrelative="t" stroked="f" coordsize="21600,21600">
            <v:path/>
            <v:fill on="f" focussize="0,0"/>
            <v:stroke on="f" joinstyle="miter"/>
            <v:imagedata r:id="rId239" o:title=""/>
            <o:lock v:ext="edit" aspectratio="t"/>
            <w10:wrap type="none"/>
            <w10:anchorlock/>
          </v:shape>
          <o:OLEObject Type="Embed" ProgID="Equation.3" ShapeID="_x0000_i1114" DrawAspect="Content" ObjectID="_1468075840" r:id="rId238">
            <o:LockedField>false</o:LockedField>
          </o:OLEObject>
        </w:object>
      </w:r>
    </w:p>
    <w:p>
      <w:pPr>
        <w:tabs>
          <w:tab w:val="left" w:pos="6521"/>
        </w:tabs>
        <w:spacing w:line="360" w:lineRule="auto"/>
        <w:jc w:val="left"/>
        <w:rPr>
          <w:rFonts w:ascii="Arial" w:hAnsi="Arial" w:cs="Arial" w:eastAsiaTheme="minorEastAsia"/>
          <w:position w:val="-24"/>
        </w:rPr>
      </w:pPr>
      <w:r>
        <w:rPr>
          <w:rFonts w:ascii="Arial" w:hAnsi="Arial" w:cs="Arial" w:eastAsiaTheme="minorEastAsia"/>
        </w:rPr>
        <w:t xml:space="preserve">    </w:t>
      </w:r>
      <w:r>
        <w:rPr>
          <w:rFonts w:ascii="Arial" w:cs="Arial" w:hAnsiTheme="minorEastAsia" w:eastAsiaTheme="minorEastAsia"/>
          <w:sz w:val="24"/>
        </w:rPr>
        <w:t>灵敏系数：</w:t>
      </w:r>
      <w:r>
        <w:rPr>
          <w:rFonts w:ascii="Arial" w:hAnsi="Arial" w:cs="Arial" w:eastAsiaTheme="minorEastAsia"/>
          <w:sz w:val="24"/>
        </w:rPr>
        <w:t xml:space="preserve">                </w:t>
      </w:r>
      <w:r>
        <w:rPr>
          <w:rFonts w:ascii="Arial" w:hAnsi="Arial" w:cs="Arial" w:eastAsiaTheme="minorEastAsia"/>
          <w:position w:val="-24"/>
        </w:rPr>
        <w:object>
          <v:shape id="_x0000_i1115" o:spt="75" type="#_x0000_t75" style="height:30.75pt;width:60pt;" o:ole="t" filled="f" o:preferrelative="t" stroked="f" coordsize="21600,21600">
            <v:path/>
            <v:fill on="f" focussize="0,0"/>
            <v:stroke on="f" joinstyle="miter"/>
            <v:imagedata r:id="rId241" o:title=""/>
            <o:lock v:ext="edit" aspectratio="t"/>
            <w10:wrap type="none"/>
            <w10:anchorlock/>
          </v:shape>
          <o:OLEObject Type="Embed" ProgID="Equation.3" ShapeID="_x0000_i1115" DrawAspect="Content" ObjectID="_1468075841" r:id="rId240">
            <o:LockedField>false</o:LockedField>
          </o:OLEObject>
        </w:object>
      </w:r>
    </w:p>
    <w:p>
      <w:pPr>
        <w:tabs>
          <w:tab w:val="left" w:pos="6521"/>
        </w:tabs>
        <w:spacing w:line="360" w:lineRule="auto"/>
        <w:jc w:val="center"/>
        <w:rPr>
          <w:rFonts w:ascii="Arial" w:hAnsi="Arial" w:cs="Arial" w:eastAsiaTheme="minorEastAsia"/>
        </w:rPr>
      </w:pPr>
      <w:r>
        <w:rPr>
          <w:position w:val="-24"/>
        </w:rPr>
        <w:object>
          <v:shape id="_x0000_i1116" o:spt="75" type="#_x0000_t75" style="height:31.5pt;width:65.25pt;" o:ole="t" filled="f" o:preferrelative="t" stroked="f" coordsize="21600,21600">
            <v:path/>
            <v:fill on="f" focussize="0,0"/>
            <v:stroke on="f" joinstyle="miter"/>
            <v:imagedata r:id="rId243" o:title=""/>
            <o:lock v:ext="edit" aspectratio="t"/>
            <w10:wrap type="none"/>
            <w10:anchorlock/>
          </v:shape>
          <o:OLEObject Type="Embed" ProgID="Equation.3" ShapeID="_x0000_i1116" DrawAspect="Content" ObjectID="_1468075842" r:id="rId242">
            <o:LockedField>false</o:LockedField>
          </o:OLEObject>
        </w:object>
      </w:r>
    </w:p>
    <w:p>
      <w:pPr>
        <w:tabs>
          <w:tab w:val="left" w:pos="6521"/>
        </w:tabs>
        <w:spacing w:line="360" w:lineRule="auto"/>
        <w:jc w:val="left"/>
        <w:rPr>
          <w:rFonts w:ascii="Arial" w:hAnsi="Arial" w:cs="Arial" w:eastAsiaTheme="minorEastAsia"/>
          <w:sz w:val="24"/>
        </w:rPr>
      </w:pPr>
      <w:r>
        <w:rPr>
          <w:rFonts w:ascii="Arial" w:hAnsi="Arial" w:cs="Arial" w:eastAsiaTheme="minorEastAsia"/>
        </w:rPr>
        <w:t xml:space="preserve">                                     </w:t>
      </w:r>
    </w:p>
    <w:p>
      <w:pPr>
        <w:tabs>
          <w:tab w:val="left" w:pos="6521"/>
        </w:tabs>
        <w:spacing w:line="360" w:lineRule="auto"/>
        <w:rPr>
          <w:rFonts w:ascii="Arial" w:hAnsi="Arial" w:cs="Arial" w:eastAsiaTheme="minorEastAsia"/>
          <w:sz w:val="24"/>
        </w:rPr>
      </w:pPr>
      <w:r>
        <w:rPr>
          <w:rFonts w:hint="eastAsia" w:ascii="Arial" w:hAnsi="Arial" w:cs="Arial" w:eastAsiaTheme="minorEastAsia"/>
          <w:sz w:val="24"/>
        </w:rPr>
        <w:t>C.3</w:t>
      </w:r>
      <w:r>
        <w:rPr>
          <w:rFonts w:ascii="Arial" w:hAnsi="Arial" w:cs="Arial" w:eastAsiaTheme="minorEastAsia"/>
          <w:sz w:val="24"/>
        </w:rPr>
        <w:t>.4</w:t>
      </w:r>
      <w:r>
        <w:rPr>
          <w:rFonts w:hint="eastAsia" w:ascii="Arial" w:hAnsi="Arial" w:cs="Arial" w:eastAsiaTheme="minorEastAsia"/>
          <w:sz w:val="24"/>
        </w:rPr>
        <w:t xml:space="preserve">  </w:t>
      </w:r>
      <w:r>
        <w:rPr>
          <w:rFonts w:ascii="Arial" w:cs="Arial" w:hAnsiTheme="minorEastAsia" w:eastAsiaTheme="minorEastAsia"/>
          <w:sz w:val="24"/>
        </w:rPr>
        <w:t>各输入量的标准不确定度评定</w:t>
      </w:r>
    </w:p>
    <w:p>
      <w:pPr>
        <w:tabs>
          <w:tab w:val="left" w:pos="6521"/>
        </w:tabs>
        <w:spacing w:line="360" w:lineRule="auto"/>
        <w:rPr>
          <w:rFonts w:ascii="Arial" w:hAnsi="Arial" w:cs="Arial" w:eastAsiaTheme="minorEastAsia"/>
          <w:sz w:val="24"/>
        </w:rPr>
      </w:pPr>
      <w:r>
        <w:rPr>
          <w:rFonts w:hint="eastAsia" w:ascii="Arial" w:hAnsi="Arial" w:cs="Arial" w:eastAsiaTheme="minorEastAsia"/>
          <w:sz w:val="24"/>
        </w:rPr>
        <w:t>C.3</w:t>
      </w:r>
      <w:r>
        <w:rPr>
          <w:rFonts w:ascii="Arial" w:hAnsi="Arial" w:cs="Arial" w:eastAsiaTheme="minorEastAsia"/>
          <w:sz w:val="24"/>
        </w:rPr>
        <w:t>.4.1</w:t>
      </w:r>
      <w:r>
        <w:rPr>
          <w:rFonts w:hint="eastAsia" w:ascii="Arial" w:hAnsi="Arial" w:cs="Arial" w:eastAsiaTheme="minorEastAsia"/>
          <w:sz w:val="24"/>
        </w:rPr>
        <w:t xml:space="preserve">  </w:t>
      </w:r>
      <w:r>
        <w:rPr>
          <w:rFonts w:ascii="Arial" w:cs="Arial" w:hAnsiTheme="minorEastAsia" w:eastAsiaTheme="minorEastAsia"/>
          <w:sz w:val="24"/>
        </w:rPr>
        <w:t>输入量</w:t>
      </w:r>
      <w:r>
        <w:rPr>
          <w:rFonts w:ascii="Arial" w:hAnsi="Arial" w:cs="Arial" w:eastAsiaTheme="minorEastAsia"/>
          <w:position w:val="-4"/>
          <w:sz w:val="24"/>
        </w:rPr>
        <w:object>
          <v:shape id="_x0000_i1117" o:spt="75" type="#_x0000_t75" style="height:15pt;width:15pt;" o:ole="t" filled="f" o:preferrelative="t" stroked="f" coordsize="21600,21600">
            <v:path/>
            <v:fill on="f" focussize="0,0"/>
            <v:stroke on="f" joinstyle="miter"/>
            <v:imagedata r:id="rId245" o:title=""/>
            <o:lock v:ext="edit" aspectratio="t"/>
            <w10:wrap type="none"/>
            <w10:anchorlock/>
          </v:shape>
          <o:OLEObject Type="Embed" ProgID="Equation.3" ShapeID="_x0000_i1117" DrawAspect="Content" ObjectID="_1468075843" r:id="rId244">
            <o:LockedField>false</o:LockedField>
          </o:OLEObject>
        </w:object>
      </w:r>
      <w:r>
        <w:rPr>
          <w:rFonts w:ascii="Arial" w:cs="Arial" w:hAnsiTheme="minorEastAsia" w:eastAsiaTheme="minorEastAsia"/>
          <w:sz w:val="24"/>
        </w:rPr>
        <w:t>的标准不确定度</w:t>
      </w:r>
      <w:r>
        <w:rPr>
          <w:rFonts w:ascii="Arial" w:hAnsi="Arial" w:cs="Arial" w:eastAsiaTheme="minorEastAsia"/>
          <w:position w:val="-10"/>
          <w:sz w:val="24"/>
        </w:rPr>
        <w:object>
          <v:shape id="_x0000_i1118" o:spt="75" type="#_x0000_t75" style="height:18.75pt;width:34.5pt;" o:ole="t" filled="f" o:preferrelative="t" stroked="f" coordsize="21600,21600">
            <v:path/>
            <v:fill on="f" focussize="0,0"/>
            <v:stroke on="f" joinstyle="miter"/>
            <v:imagedata r:id="rId247" o:title=""/>
            <o:lock v:ext="edit" aspectratio="t"/>
            <w10:wrap type="none"/>
            <w10:anchorlock/>
          </v:shape>
          <o:OLEObject Type="Embed" ProgID="Equation.3" ShapeID="_x0000_i1118" DrawAspect="Content" ObjectID="_1468075844" r:id="rId246">
            <o:LockedField>false</o:LockedField>
          </o:OLEObject>
        </w:object>
      </w:r>
      <w:r>
        <w:rPr>
          <w:rFonts w:ascii="Arial" w:cs="Arial" w:hAnsiTheme="minorEastAsia" w:eastAsiaTheme="minorEastAsia"/>
          <w:sz w:val="24"/>
        </w:rPr>
        <w:t>的评定</w:t>
      </w:r>
    </w:p>
    <w:p>
      <w:pPr>
        <w:spacing w:line="360" w:lineRule="auto"/>
        <w:rPr>
          <w:rFonts w:ascii="Arial" w:hAnsi="Arial" w:cs="Arial" w:eastAsiaTheme="minorEastAsia"/>
          <w:sz w:val="24"/>
        </w:rPr>
      </w:pPr>
      <w:r>
        <w:rPr>
          <w:rFonts w:ascii="Arial" w:hAnsi="Arial" w:cs="Arial" w:eastAsiaTheme="minorEastAsia"/>
          <w:sz w:val="24"/>
        </w:rPr>
        <w:pict>
          <v:shape id="_x0000_s1081" o:spid="_x0000_s1081" o:spt="75" type="#_x0000_t75" style="position:absolute;left:0pt;margin-left:25.55pt;margin-top:1.3pt;height:18pt;width:34pt;z-index:251663360;mso-width-relative:page;mso-height-relative:page;" o:ole="t" filled="t" o:preferrelative="t" stroked="f" coordsize="21600,21600">
            <v:path/>
            <v:fill on="t" focussize="0,0"/>
            <v:stroke on="f" joinstyle="miter"/>
            <v:imagedata r:id="rId249" o:title=""/>
            <o:lock v:ext="edit" aspectratio="t"/>
          </v:shape>
          <o:OLEObject Type="Embed" ProgID="Equation.3" ShapeID="_x0000_s1081" DrawAspect="Content" ObjectID="_1468075845" r:id="rId248">
            <o:LockedField>false</o:LockedField>
          </o:OLEObject>
        </w:pict>
      </w:r>
      <w:r>
        <w:rPr>
          <w:rFonts w:ascii="Arial" w:hAnsi="Arial" w:cs="Arial" w:eastAsiaTheme="minorEastAsia"/>
          <w:sz w:val="24"/>
        </w:rPr>
        <w:t xml:space="preserve">          </w:t>
      </w:r>
      <w:r>
        <w:rPr>
          <w:rFonts w:ascii="Arial" w:cs="Arial" w:hAnsiTheme="minorEastAsia" w:eastAsiaTheme="minorEastAsia"/>
          <w:sz w:val="24"/>
        </w:rPr>
        <w:t>来源于测量设备测量重复性引入的测量不确定度。在重复性条件下，对喷嘴小孔外圈圆周直径连续测量</w:t>
      </w:r>
      <w:r>
        <w:rPr>
          <w:rFonts w:ascii="Arial" w:hAnsi="Arial" w:cs="Arial" w:eastAsiaTheme="minorEastAsia"/>
          <w:sz w:val="24"/>
        </w:rPr>
        <w:t>10</w:t>
      </w:r>
      <w:r>
        <w:rPr>
          <w:rFonts w:ascii="Arial" w:cs="Arial" w:hAnsiTheme="minorEastAsia" w:eastAsiaTheme="minorEastAsia"/>
          <w:sz w:val="24"/>
        </w:rPr>
        <w:t>次，得到测量列</w:t>
      </w:r>
      <w:r>
        <w:rPr>
          <w:rFonts w:ascii="Arial" w:hAnsi="Arial" w:cs="Arial" w:eastAsiaTheme="minorEastAsia"/>
          <w:sz w:val="24"/>
        </w:rPr>
        <w:t>(mm)</w:t>
      </w:r>
      <w:r>
        <w:rPr>
          <w:rFonts w:ascii="Arial" w:cs="Arial" w:hAnsiTheme="minorEastAsia" w:eastAsiaTheme="minorEastAsia"/>
          <w:sz w:val="24"/>
        </w:rPr>
        <w:t>：</w:t>
      </w:r>
    </w:p>
    <w:tbl>
      <w:tblPr>
        <w:tblStyle w:val="21"/>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1"/>
        <w:gridCol w:w="899"/>
        <w:gridCol w:w="756"/>
        <w:gridCol w:w="707"/>
        <w:gridCol w:w="709"/>
        <w:gridCol w:w="707"/>
        <w:gridCol w:w="691"/>
        <w:gridCol w:w="691"/>
        <w:gridCol w:w="692"/>
        <w:gridCol w:w="688"/>
        <w:gridCol w:w="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jc w:val="center"/>
        </w:trPr>
        <w:tc>
          <w:tcPr>
            <w:tcW w:w="1301" w:type="dxa"/>
            <w:vAlign w:val="center"/>
          </w:tcPr>
          <w:p>
            <w:pPr>
              <w:spacing w:line="360" w:lineRule="auto"/>
              <w:jc w:val="center"/>
              <w:rPr>
                <w:rFonts w:ascii="Arial" w:hAnsi="Arial" w:cs="Arial" w:eastAsiaTheme="minorEastAsia"/>
                <w:sz w:val="18"/>
                <w:szCs w:val="18"/>
              </w:rPr>
            </w:pPr>
            <w:r>
              <w:rPr>
                <w:rFonts w:ascii="Arial" w:cs="Arial" w:hAnsiTheme="minorEastAsia" w:eastAsiaTheme="minorEastAsia"/>
                <w:sz w:val="18"/>
                <w:szCs w:val="18"/>
              </w:rPr>
              <w:t>次数</w:t>
            </w:r>
          </w:p>
        </w:tc>
        <w:tc>
          <w:tcPr>
            <w:tcW w:w="89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1</w:t>
            </w:r>
          </w:p>
        </w:tc>
        <w:tc>
          <w:tcPr>
            <w:tcW w:w="756"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2</w:t>
            </w:r>
          </w:p>
        </w:tc>
        <w:tc>
          <w:tcPr>
            <w:tcW w:w="707"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3</w:t>
            </w:r>
          </w:p>
        </w:tc>
        <w:tc>
          <w:tcPr>
            <w:tcW w:w="70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4</w:t>
            </w:r>
          </w:p>
        </w:tc>
        <w:tc>
          <w:tcPr>
            <w:tcW w:w="707"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5</w:t>
            </w:r>
          </w:p>
        </w:tc>
        <w:tc>
          <w:tcPr>
            <w:tcW w:w="691"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6</w:t>
            </w:r>
          </w:p>
        </w:tc>
        <w:tc>
          <w:tcPr>
            <w:tcW w:w="691"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7</w:t>
            </w:r>
          </w:p>
        </w:tc>
        <w:tc>
          <w:tcPr>
            <w:tcW w:w="692"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8</w:t>
            </w:r>
          </w:p>
        </w:tc>
        <w:tc>
          <w:tcPr>
            <w:tcW w:w="688"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9</w:t>
            </w:r>
          </w:p>
        </w:tc>
        <w:tc>
          <w:tcPr>
            <w:tcW w:w="681"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jc w:val="center"/>
        </w:trPr>
        <w:tc>
          <w:tcPr>
            <w:tcW w:w="1301" w:type="dxa"/>
            <w:vAlign w:val="center"/>
          </w:tcPr>
          <w:p>
            <w:pPr>
              <w:spacing w:line="360" w:lineRule="auto"/>
              <w:jc w:val="center"/>
              <w:rPr>
                <w:rFonts w:ascii="Arial" w:hAnsi="Arial" w:cs="Arial" w:eastAsiaTheme="minorEastAsia"/>
                <w:sz w:val="18"/>
                <w:szCs w:val="18"/>
              </w:rPr>
            </w:pPr>
            <w:r>
              <w:rPr>
                <w:rFonts w:ascii="Arial" w:cs="Arial" w:hAnsiTheme="minorEastAsia" w:eastAsiaTheme="minorEastAsia"/>
                <w:sz w:val="18"/>
                <w:szCs w:val="18"/>
              </w:rPr>
              <w:t>长度</w:t>
            </w:r>
            <w:r>
              <w:rPr>
                <w:rFonts w:ascii="Arial" w:hAnsi="Arial" w:cs="Arial" w:eastAsiaTheme="minorEastAsia"/>
                <w:sz w:val="18"/>
                <w:szCs w:val="18"/>
              </w:rPr>
              <w:t>(mm)</w:t>
            </w:r>
          </w:p>
        </w:tc>
        <w:tc>
          <w:tcPr>
            <w:tcW w:w="89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32.56</w:t>
            </w:r>
          </w:p>
        </w:tc>
        <w:tc>
          <w:tcPr>
            <w:tcW w:w="756"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32.56</w:t>
            </w:r>
          </w:p>
        </w:tc>
        <w:tc>
          <w:tcPr>
            <w:tcW w:w="707"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32.54</w:t>
            </w:r>
          </w:p>
        </w:tc>
        <w:tc>
          <w:tcPr>
            <w:tcW w:w="709"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32.56</w:t>
            </w:r>
          </w:p>
        </w:tc>
        <w:tc>
          <w:tcPr>
            <w:tcW w:w="707"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32.56</w:t>
            </w:r>
          </w:p>
        </w:tc>
        <w:tc>
          <w:tcPr>
            <w:tcW w:w="691"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32.54</w:t>
            </w:r>
          </w:p>
        </w:tc>
        <w:tc>
          <w:tcPr>
            <w:tcW w:w="691"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32.56</w:t>
            </w:r>
          </w:p>
        </w:tc>
        <w:tc>
          <w:tcPr>
            <w:tcW w:w="692"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32.56</w:t>
            </w:r>
          </w:p>
        </w:tc>
        <w:tc>
          <w:tcPr>
            <w:tcW w:w="688"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32.56</w:t>
            </w:r>
          </w:p>
        </w:tc>
        <w:tc>
          <w:tcPr>
            <w:tcW w:w="681" w:type="dxa"/>
            <w:vAlign w:val="center"/>
          </w:tcPr>
          <w:p>
            <w:pPr>
              <w:spacing w:line="360" w:lineRule="auto"/>
              <w:jc w:val="center"/>
              <w:rPr>
                <w:rFonts w:ascii="Arial" w:hAnsi="Arial" w:cs="Arial" w:eastAsiaTheme="minorEastAsia"/>
                <w:sz w:val="18"/>
                <w:szCs w:val="18"/>
              </w:rPr>
            </w:pPr>
            <w:r>
              <w:rPr>
                <w:rFonts w:ascii="Arial" w:hAnsi="Arial" w:cs="Arial" w:eastAsiaTheme="minorEastAsia"/>
                <w:sz w:val="18"/>
                <w:szCs w:val="18"/>
              </w:rPr>
              <w:t>32.56</w:t>
            </w:r>
          </w:p>
        </w:tc>
      </w:tr>
    </w:tbl>
    <w:p>
      <w:pPr>
        <w:spacing w:line="360" w:lineRule="auto"/>
        <w:rPr>
          <w:rFonts w:ascii="Arial" w:hAnsi="Arial" w:cs="Arial" w:eastAsiaTheme="minorEastAsia"/>
          <w:sz w:val="24"/>
        </w:rPr>
      </w:pPr>
      <w:r>
        <w:rPr>
          <w:rFonts w:ascii="Arial" w:hAnsi="Arial" w:cs="Arial" w:eastAsiaTheme="minorEastAsia"/>
          <w:sz w:val="24"/>
        </w:rPr>
        <w:t xml:space="preserve"> </w:t>
      </w:r>
    </w:p>
    <w:p>
      <w:pPr>
        <w:spacing w:line="360" w:lineRule="auto"/>
        <w:rPr>
          <w:rFonts w:ascii="Arial" w:hAnsi="Arial" w:cs="Arial" w:eastAsiaTheme="minorEastAsia"/>
          <w:sz w:val="24"/>
        </w:rPr>
      </w:pPr>
      <w:r>
        <w:rPr>
          <w:rFonts w:ascii="Arial" w:cs="Arial" w:hAnsiTheme="minorEastAsia" w:eastAsiaTheme="minorEastAsia"/>
          <w:sz w:val="24"/>
        </w:rPr>
        <w:t>喷嘴小孔外圈圆周直径单次测量结果的平均值：</w:t>
      </w:r>
    </w:p>
    <w:p>
      <w:pPr>
        <w:spacing w:line="360" w:lineRule="auto"/>
        <w:rPr>
          <w:rFonts w:ascii="Arial" w:hAnsi="Arial" w:cs="Arial" w:eastAsiaTheme="minorEastAsia"/>
          <w:sz w:val="24"/>
        </w:rPr>
      </w:pPr>
      <w:r>
        <w:rPr>
          <w:rFonts w:ascii="Arial" w:hAnsi="Arial" w:cs="Arial" w:eastAsiaTheme="minorEastAsia"/>
          <w:sz w:val="24"/>
        </w:rPr>
        <w:pict>
          <v:shape id="_x0000_s1078" o:spid="_x0000_s1078" o:spt="75" type="#_x0000_t75" style="position:absolute;left:0pt;margin-left:165.95pt;margin-top:0.1pt;height:48pt;width:121pt;z-index:251660288;mso-width-relative:page;mso-height-relative:page;" o:ole="t" filled="t" o:preferrelative="t" stroked="f" coordsize="21600,21600">
            <v:path/>
            <v:fill on="t" focussize="0,0"/>
            <v:stroke on="f" joinstyle="miter"/>
            <v:imagedata r:id="rId251" o:title=""/>
            <o:lock v:ext="edit" aspectratio="t"/>
          </v:shape>
          <o:OLEObject Type="Embed" ProgID="Equation.3" ShapeID="_x0000_s1078" DrawAspect="Content" ObjectID="_1468075846" r:id="rId250">
            <o:LockedField>false</o:LockedField>
          </o:OLEObject>
        </w:pict>
      </w:r>
    </w:p>
    <w:p>
      <w:pPr>
        <w:spacing w:line="360" w:lineRule="auto"/>
        <w:jc w:val="left"/>
        <w:rPr>
          <w:rFonts w:ascii="Arial" w:hAnsi="Arial" w:cs="Arial" w:eastAsiaTheme="minorEastAsia"/>
          <w:sz w:val="24"/>
        </w:rPr>
      </w:pPr>
      <w:r>
        <w:rPr>
          <w:rFonts w:ascii="Arial" w:hAnsi="Arial" w:cs="Arial" w:eastAsiaTheme="minorEastAsia"/>
          <w:sz w:val="24"/>
        </w:rPr>
        <w:pict>
          <v:shape id="_x0000_s1080" o:spid="_x0000_s1080" o:spt="75" type="#_x0000_t75" style="position:absolute;left:0pt;margin-left:146.9pt;margin-top:12pt;height:52pt;width:174pt;z-index:251662336;mso-width-relative:page;mso-height-relative:page;" o:ole="t" filled="t" o:preferrelative="t" stroked="f" coordsize="21600,21600">
            <v:path/>
            <v:fill on="t" focussize="0,0"/>
            <v:stroke on="f" joinstyle="miter"/>
            <v:imagedata r:id="rId253" o:title=""/>
            <o:lock v:ext="edit" aspectratio="t"/>
          </v:shape>
          <o:OLEObject Type="Embed" ProgID="Equation.3" ShapeID="_x0000_s1080" DrawAspect="Content" ObjectID="_1468075847" r:id="rId252">
            <o:LockedField>false</o:LockedField>
          </o:OLEObject>
        </w:pict>
      </w:r>
      <w:r>
        <w:rPr>
          <w:rFonts w:ascii="Arial" w:cs="Arial" w:hAnsiTheme="minorEastAsia" w:eastAsiaTheme="minorEastAsia"/>
          <w:sz w:val="24"/>
        </w:rPr>
        <w:t>实验标准偏差：</w:t>
      </w:r>
    </w:p>
    <w:p>
      <w:pPr>
        <w:spacing w:line="360" w:lineRule="auto"/>
        <w:ind w:left="2880" w:hanging="2880" w:hangingChars="1200"/>
        <w:jc w:val="left"/>
        <w:rPr>
          <w:rFonts w:ascii="Arial" w:hAnsi="Arial" w:cs="Arial" w:eastAsiaTheme="minorEastAsia"/>
          <w:sz w:val="24"/>
        </w:rPr>
      </w:pPr>
    </w:p>
    <w:p>
      <w:pPr>
        <w:spacing w:line="360" w:lineRule="auto"/>
        <w:ind w:left="2880" w:hanging="2880" w:hangingChars="1200"/>
        <w:jc w:val="left"/>
        <w:rPr>
          <w:rFonts w:ascii="Arial" w:hAnsi="Arial" w:cs="Arial" w:eastAsiaTheme="minorEastAsia"/>
          <w:sz w:val="24"/>
        </w:rPr>
      </w:pPr>
    </w:p>
    <w:p>
      <w:pPr>
        <w:spacing w:line="360" w:lineRule="auto"/>
        <w:ind w:firstLine="480" w:firstLineChars="200"/>
        <w:rPr>
          <w:rFonts w:ascii="Arial" w:hAnsi="Arial" w:cs="Arial" w:eastAsiaTheme="minorEastAsia"/>
          <w:sz w:val="24"/>
        </w:rPr>
      </w:pPr>
      <w:r>
        <w:rPr>
          <w:rFonts w:ascii="Arial" w:cs="Arial" w:hAnsiTheme="minorEastAsia" w:eastAsiaTheme="minorEastAsia"/>
          <w:sz w:val="24"/>
        </w:rPr>
        <w:t>实际在重复性条件下以</w:t>
      </w:r>
      <w:r>
        <w:rPr>
          <w:rFonts w:ascii="Arial" w:hAnsi="Arial" w:cs="Arial" w:eastAsiaTheme="minorEastAsia"/>
          <w:sz w:val="24"/>
        </w:rPr>
        <w:t>3</w:t>
      </w:r>
      <w:r>
        <w:rPr>
          <w:rFonts w:ascii="Arial" w:cs="Arial" w:hAnsiTheme="minorEastAsia" w:eastAsiaTheme="minorEastAsia"/>
          <w:sz w:val="24"/>
        </w:rPr>
        <w:t>次测量算数平均值作为测量结果，</w:t>
      </w:r>
      <w:r>
        <w:rPr>
          <w:rFonts w:ascii="Arial" w:hAnsi="Arial" w:cs="Arial" w:eastAsiaTheme="minorEastAsia"/>
          <w:sz w:val="24"/>
        </w:rPr>
        <w:t xml:space="preserve"> </w:t>
      </w:r>
      <w:r>
        <w:rPr>
          <w:rFonts w:ascii="Arial" w:cs="Arial" w:hAnsiTheme="minorEastAsia" w:eastAsiaTheme="minorEastAsia"/>
          <w:sz w:val="24"/>
        </w:rPr>
        <w:t>测量设备测量重复性引入的标准不确定度：</w:t>
      </w:r>
    </w:p>
    <w:p>
      <w:pPr>
        <w:spacing w:line="360" w:lineRule="auto"/>
        <w:jc w:val="center"/>
        <w:rPr>
          <w:rFonts w:ascii="Arial" w:hAnsi="Arial" w:cs="Arial" w:eastAsiaTheme="minorEastAsia"/>
          <w:sz w:val="24"/>
        </w:rPr>
      </w:pPr>
      <w:r>
        <w:rPr>
          <w:rFonts w:ascii="Arial" w:hAnsi="Arial" w:cs="Arial" w:eastAsiaTheme="minorEastAsia"/>
          <w:sz w:val="24"/>
        </w:rPr>
        <w:pict>
          <v:shape id="_x0000_s1079" o:spid="_x0000_s1079" o:spt="75" type="#_x0000_t75" style="position:absolute;left:0pt;margin-left:161.15pt;margin-top:5.85pt;height:35pt;width:132pt;z-index:251661312;mso-width-relative:page;mso-height-relative:page;" o:ole="t" filled="t" o:preferrelative="t" stroked="f" coordsize="21600,21600">
            <v:path/>
            <v:fill on="t" focussize="0,0"/>
            <v:stroke on="f" joinstyle="miter"/>
            <v:imagedata r:id="rId255" o:title=""/>
            <o:lock v:ext="edit" aspectratio="t"/>
          </v:shape>
          <o:OLEObject Type="Embed" ProgID="Equation.3" ShapeID="_x0000_s1079" DrawAspect="Content" ObjectID="_1468075848" r:id="rId254">
            <o:LockedField>false</o:LockedField>
          </o:OLEObject>
        </w:pict>
      </w:r>
    </w:p>
    <w:p>
      <w:pPr>
        <w:spacing w:line="360" w:lineRule="auto"/>
        <w:jc w:val="left"/>
        <w:rPr>
          <w:rFonts w:ascii="Arial" w:hAnsi="Arial" w:cs="Arial" w:eastAsiaTheme="minorEastAsia"/>
          <w:sz w:val="24"/>
        </w:rPr>
      </w:pPr>
      <w:r>
        <w:rPr>
          <w:rFonts w:ascii="Arial" w:hAnsi="Arial" w:cs="Arial" w:eastAsiaTheme="minorEastAsia"/>
          <w:sz w:val="24"/>
        </w:rPr>
        <w:t xml:space="preserve">                                        8.217 </w:t>
      </w:r>
    </w:p>
    <w:p>
      <w:pPr>
        <w:spacing w:line="360" w:lineRule="auto"/>
        <w:jc w:val="left"/>
        <w:rPr>
          <w:rFonts w:ascii="Arial" w:hAnsi="Arial" w:cs="Arial" w:eastAsiaTheme="minorEastAsia"/>
          <w:sz w:val="24"/>
        </w:rPr>
      </w:pPr>
      <w:r>
        <w:rPr>
          <w:rFonts w:hint="eastAsia" w:ascii="Arial" w:hAnsi="Arial" w:cs="Arial" w:eastAsiaTheme="minorEastAsia"/>
          <w:sz w:val="24"/>
        </w:rPr>
        <w:t>C.3</w:t>
      </w:r>
      <w:r>
        <w:rPr>
          <w:rFonts w:ascii="Arial" w:hAnsi="Arial" w:cs="Arial" w:eastAsiaTheme="minorEastAsia"/>
          <w:sz w:val="24"/>
        </w:rPr>
        <w:t>.4.2</w:t>
      </w:r>
      <w:r>
        <w:rPr>
          <w:rFonts w:hint="eastAsia" w:ascii="Arial" w:hAnsi="Arial" w:cs="Arial" w:eastAsiaTheme="minorEastAsia"/>
          <w:sz w:val="24"/>
        </w:rPr>
        <w:t xml:space="preserve">  </w:t>
      </w:r>
      <w:r>
        <w:rPr>
          <w:rFonts w:ascii="Arial" w:cs="Arial" w:hAnsiTheme="minorEastAsia" w:eastAsiaTheme="minorEastAsia"/>
          <w:sz w:val="24"/>
        </w:rPr>
        <w:t>游标卡尺示值误差引入标准不确定度分量</w:t>
      </w:r>
      <w:r>
        <w:rPr>
          <w:rFonts w:ascii="Arial" w:hAnsi="Arial" w:cs="Arial" w:eastAsiaTheme="minorEastAsia"/>
          <w:position w:val="-10"/>
        </w:rPr>
        <w:object>
          <v:shape id="_x0000_i1119" o:spt="75" type="#_x0000_t75" style="height:18.75pt;width:35.25pt;" o:ole="t" filled="f" o:preferrelative="t" stroked="f" coordsize="21600,21600">
            <v:path/>
            <v:fill on="f" focussize="0,0"/>
            <v:stroke on="f" joinstyle="miter"/>
            <v:imagedata r:id="rId257" o:title=""/>
            <o:lock v:ext="edit" aspectratio="t"/>
            <w10:wrap type="none"/>
            <w10:anchorlock/>
          </v:shape>
          <o:OLEObject Type="Embed" ProgID="Equation.3" ShapeID="_x0000_i1119" DrawAspect="Content" ObjectID="_1468075849" r:id="rId256">
            <o:LockedField>false</o:LockedField>
          </o:OLEObject>
        </w:object>
      </w:r>
      <w:r>
        <w:rPr>
          <w:rFonts w:ascii="Arial" w:cs="Arial" w:hAnsiTheme="minorEastAsia" w:eastAsiaTheme="minorEastAsia"/>
          <w:sz w:val="24"/>
        </w:rPr>
        <w:t>的评定</w:t>
      </w:r>
    </w:p>
    <w:p>
      <w:pPr>
        <w:spacing w:line="360" w:lineRule="auto"/>
        <w:jc w:val="left"/>
        <w:rPr>
          <w:rFonts w:ascii="Arial" w:hAnsi="Arial" w:cs="Arial" w:eastAsiaTheme="minorEastAsia"/>
          <w:sz w:val="24"/>
        </w:rPr>
      </w:pPr>
      <w:r>
        <w:rPr>
          <w:rFonts w:ascii="Arial" w:hAnsi="Arial" w:cs="Arial"/>
          <w:sz w:val="24"/>
        </w:rPr>
        <w:t xml:space="preserve">    </w:t>
      </w:r>
      <w:r>
        <w:rPr>
          <w:rFonts w:ascii="Arial" w:hAnsi="宋体" w:cs="Arial"/>
          <w:sz w:val="24"/>
        </w:rPr>
        <w:t>游标卡尺示值误差引起的标准不确定度可根据检定证书或校准证书给出的该游标卡尺的最大允许误差来评定，属均匀分布，可采用</w:t>
      </w:r>
      <w:r>
        <w:rPr>
          <w:rFonts w:ascii="Arial" w:hAnsi="Arial" w:cs="Arial"/>
          <w:sz w:val="24"/>
        </w:rPr>
        <w:t>B</w:t>
      </w:r>
      <w:r>
        <w:rPr>
          <w:rFonts w:ascii="Arial" w:hAnsi="宋体" w:cs="Arial"/>
          <w:sz w:val="24"/>
        </w:rPr>
        <w:t>类方法评定。</w:t>
      </w:r>
      <w:r>
        <w:rPr>
          <w:rFonts w:ascii="Arial" w:cs="Arial" w:hAnsiTheme="minorEastAsia" w:eastAsiaTheme="minorEastAsia"/>
          <w:sz w:val="24"/>
        </w:rPr>
        <w:t>游标卡尺的最大允许误差为</w:t>
      </w:r>
      <w:r>
        <w:rPr>
          <w:rFonts w:ascii="Arial" w:hAnsi="Arial" w:cs="Arial" w:eastAsiaTheme="minorEastAsia"/>
          <w:sz w:val="24"/>
        </w:rPr>
        <w:t>±0.03mm</w:t>
      </w:r>
      <w:r>
        <w:rPr>
          <w:rFonts w:ascii="Arial" w:cs="Arial" w:hAnsiTheme="minorEastAsia" w:eastAsiaTheme="minorEastAsia"/>
          <w:sz w:val="24"/>
        </w:rPr>
        <w:t>，通常认为在区间内服从均匀分布，即</w:t>
      </w:r>
      <m:oMath>
        <m:r>
          <w:rPr>
            <w:rFonts w:ascii="Cambria Math" w:hAnsi="Cambria Math" w:cs="Arial" w:eastAsiaTheme="minorEastAsia"/>
            <w:sz w:val="24"/>
          </w:rPr>
          <m:t>k</m:t>
        </m:r>
        <m:r>
          <w:rPr>
            <w:rFonts w:ascii="Cambria Math" w:hAnsi="Arial" w:cs="Arial" w:eastAsiaTheme="minorEastAsia"/>
            <w:sz w:val="24"/>
          </w:rPr>
          <m:t>=</m:t>
        </m:r>
        <m:rad>
          <m:radPr>
            <m:degHide m:val="1"/>
            <m:ctrlPr>
              <w:rPr>
                <w:rFonts w:ascii="Cambria Math" w:hAnsi="Arial" w:cs="Arial" w:eastAsiaTheme="minorEastAsia"/>
                <w:i/>
                <w:sz w:val="24"/>
              </w:rPr>
            </m:ctrlPr>
          </m:radPr>
          <m:deg>
            <m:ctrlPr>
              <w:rPr>
                <w:rFonts w:ascii="Cambria Math" w:hAnsi="Arial" w:cs="Arial" w:eastAsiaTheme="minorEastAsia"/>
                <w:i/>
                <w:sz w:val="24"/>
              </w:rPr>
            </m:ctrlPr>
          </m:deg>
          <m:e>
            <m:r>
              <w:rPr>
                <w:rFonts w:ascii="Cambria Math" w:hAnsi="Arial" w:cs="Arial" w:eastAsiaTheme="minorEastAsia"/>
                <w:sz w:val="24"/>
              </w:rPr>
              <m:t>3</m:t>
            </m:r>
            <m:ctrlPr>
              <w:rPr>
                <w:rFonts w:ascii="Cambria Math" w:hAnsi="Arial" w:cs="Arial" w:eastAsiaTheme="minorEastAsia"/>
                <w:i/>
                <w:sz w:val="24"/>
              </w:rPr>
            </m:ctrlPr>
          </m:e>
        </m:rad>
      </m:oMath>
      <w:r>
        <w:rPr>
          <w:rFonts w:ascii="Arial" w:hAnsi="Arial" w:cs="Arial" w:eastAsiaTheme="minorEastAsia"/>
          <w:sz w:val="24"/>
        </w:rPr>
        <w:t xml:space="preserve"> </w:t>
      </w:r>
      <w:r>
        <w:rPr>
          <w:rFonts w:ascii="Arial" w:cs="Arial" w:hAnsiTheme="minorEastAsia" w:eastAsiaTheme="minorEastAsia"/>
          <w:sz w:val="24"/>
        </w:rPr>
        <w:t>，则游标卡尺的示值误差引入的不确定度为：</w:t>
      </w:r>
    </w:p>
    <w:p>
      <w:pPr>
        <w:spacing w:line="360" w:lineRule="auto"/>
        <w:jc w:val="left"/>
        <w:rPr>
          <w:rFonts w:ascii="Arial" w:hAnsi="Arial" w:cs="Arial" w:eastAsiaTheme="minorEastAsia"/>
          <w:sz w:val="24"/>
        </w:rPr>
      </w:pPr>
      <w:r>
        <w:rPr>
          <w:rFonts w:ascii="Arial" w:hAnsi="Arial" w:cs="Arial" w:eastAsiaTheme="minorEastAsia"/>
          <w:sz w:val="24"/>
        </w:rPr>
        <w:pict>
          <v:shape id="_x0000_s1077" o:spid="_x0000_s1077" o:spt="75" type="#_x0000_t75" style="position:absolute;left:0pt;margin-left:157.25pt;margin-top:8.95pt;height:33pt;width:128pt;z-index:251659264;mso-width-relative:page;mso-height-relative:page;" o:ole="t" filled="t" o:preferrelative="t" stroked="f" coordsize="21600,21600">
            <v:path/>
            <v:fill on="t" focussize="0,0"/>
            <v:stroke on="f" joinstyle="miter"/>
            <v:imagedata r:id="rId259" o:title=""/>
            <o:lock v:ext="edit" aspectratio="t"/>
          </v:shape>
          <o:OLEObject Type="Embed" ProgID="Equation.3" ShapeID="_x0000_s1077" DrawAspect="Content" ObjectID="_1468075850" r:id="rId258">
            <o:LockedField>false</o:LockedField>
          </o:OLEObject>
        </w:pict>
      </w:r>
    </w:p>
    <w:p>
      <w:pPr>
        <w:spacing w:line="360" w:lineRule="auto"/>
        <w:jc w:val="left"/>
        <w:outlineLvl w:val="0"/>
        <w:rPr>
          <w:rFonts w:ascii="Arial" w:hAnsi="Arial" w:cs="Arial" w:eastAsiaTheme="minorEastAsia"/>
          <w:sz w:val="24"/>
        </w:rPr>
      </w:pPr>
    </w:p>
    <w:p>
      <w:pPr>
        <w:spacing w:line="360" w:lineRule="auto"/>
        <w:outlineLvl w:val="0"/>
        <w:rPr>
          <w:rFonts w:ascii="Arial" w:hAnsi="Arial" w:cs="Arial"/>
          <w:sz w:val="24"/>
        </w:rPr>
      </w:pPr>
      <w:r>
        <w:rPr>
          <w:rFonts w:hint="eastAsia" w:ascii="Arial" w:hAnsi="Arial" w:cs="Arial" w:eastAsiaTheme="minorEastAsia"/>
          <w:sz w:val="24"/>
        </w:rPr>
        <w:t>C.3</w:t>
      </w:r>
      <w:r>
        <w:rPr>
          <w:rFonts w:ascii="Arial" w:hAnsi="Arial" w:cs="Arial" w:eastAsiaTheme="minorEastAsia"/>
          <w:sz w:val="24"/>
        </w:rPr>
        <w:t>.4.3</w:t>
      </w:r>
      <w:r>
        <w:rPr>
          <w:rFonts w:hint="eastAsia" w:ascii="Arial" w:hAnsi="Arial" w:cs="Arial" w:eastAsiaTheme="minorEastAsia"/>
          <w:sz w:val="24"/>
        </w:rPr>
        <w:t xml:space="preserve">  </w:t>
      </w:r>
      <w:r>
        <w:rPr>
          <w:rFonts w:ascii="Arial" w:hAnsi="宋体" w:cs="Arial"/>
          <w:sz w:val="24"/>
        </w:rPr>
        <w:t>游标卡尺分辨力引起的标准不确定度</w:t>
      </w:r>
      <w:r>
        <w:rPr>
          <w:rFonts w:ascii="Arial" w:hAnsi="Arial" w:cs="Arial" w:eastAsiaTheme="minorEastAsia"/>
          <w:position w:val="-10"/>
        </w:rPr>
        <w:object>
          <v:shape id="_x0000_i1120" o:spt="75" type="#_x0000_t75" style="height:18.75pt;width:35.25pt;" o:ole="t" filled="f" o:preferrelative="t" stroked="f" coordsize="21600,21600">
            <v:path/>
            <v:fill on="f" focussize="0,0"/>
            <v:stroke on="f" joinstyle="miter"/>
            <v:imagedata r:id="rId261" o:title=""/>
            <o:lock v:ext="edit" aspectratio="t"/>
            <w10:wrap type="none"/>
            <w10:anchorlock/>
          </v:shape>
          <o:OLEObject Type="Embed" ProgID="Equation.3" ShapeID="_x0000_i1120" DrawAspect="Content" ObjectID="_1468075851" r:id="rId260">
            <o:LockedField>false</o:LockedField>
          </o:OLEObject>
        </w:object>
      </w:r>
      <w:r>
        <w:rPr>
          <w:rFonts w:ascii="Arial" w:hAnsi="宋体" w:cs="Arial"/>
          <w:sz w:val="24"/>
        </w:rPr>
        <w:t>的评定</w:t>
      </w:r>
    </w:p>
    <w:p>
      <w:pPr>
        <w:spacing w:line="360" w:lineRule="auto"/>
        <w:ind w:firstLine="480" w:firstLineChars="200"/>
        <w:rPr>
          <w:rFonts w:ascii="Arial" w:hAnsi="Arial" w:cs="Arial"/>
          <w:sz w:val="24"/>
        </w:rPr>
      </w:pPr>
      <w:r>
        <w:rPr>
          <w:rFonts w:ascii="Arial" w:hAnsi="宋体" w:cs="Arial"/>
          <w:sz w:val="24"/>
        </w:rPr>
        <w:t>游标卡尺分辨力为</w:t>
      </w:r>
      <w:r>
        <w:rPr>
          <w:rFonts w:ascii="Arial" w:hAnsi="Arial" w:cs="Arial"/>
          <w:sz w:val="24"/>
        </w:rPr>
        <w:t>0.01mm</w:t>
      </w:r>
      <w:r>
        <w:rPr>
          <w:rFonts w:ascii="Arial" w:hAnsi="宋体" w:cs="Arial"/>
          <w:sz w:val="24"/>
        </w:rPr>
        <w:t>，其量化误差以等概率分布在半宽为</w:t>
      </w:r>
      <w:r>
        <w:rPr>
          <w:rFonts w:ascii="Arial" w:hAnsi="Arial" w:cs="Arial"/>
          <w:position w:val="-6"/>
          <w:sz w:val="24"/>
        </w:rPr>
        <w:object>
          <v:shape id="_x0000_i1121" o:spt="75" type="#_x0000_t75" style="height:14.25pt;width:66pt;" o:ole="t" filled="f" o:preferrelative="t" stroked="f" coordsize="21600,21600">
            <v:path/>
            <v:fill on="f" focussize="0,0"/>
            <v:stroke on="f" joinstyle="miter"/>
            <v:imagedata r:id="rId263" o:title=""/>
            <o:lock v:ext="edit" aspectratio="t"/>
            <w10:wrap type="none"/>
            <w10:anchorlock/>
          </v:shape>
          <o:OLEObject Type="Embed" ProgID="Equation.DSMT4" ShapeID="_x0000_i1121" DrawAspect="Content" ObjectID="_1468075852" r:id="rId262">
            <o:LockedField>false</o:LockedField>
          </o:OLEObject>
        </w:object>
      </w:r>
      <w:r>
        <w:rPr>
          <w:rFonts w:ascii="Arial" w:hAnsi="宋体" w:cs="Arial"/>
          <w:sz w:val="24"/>
        </w:rPr>
        <w:t>的区间内，属均匀分布，即包含因子</w:t>
      </w:r>
      <w:r>
        <w:rPr>
          <w:rFonts w:ascii="Arial" w:hAnsi="Arial" w:cs="Arial"/>
          <w:position w:val="-8"/>
          <w:sz w:val="24"/>
        </w:rPr>
        <w:object>
          <v:shape id="_x0000_i1122" o:spt="75" type="#_x0000_t75" style="height:18.75pt;width:36pt;" o:ole="t" filled="f" o:preferrelative="t" stroked="f" coordsize="21600,21600">
            <v:path/>
            <v:fill on="f" focussize="0,0"/>
            <v:stroke on="f" joinstyle="miter"/>
            <v:imagedata r:id="rId211" o:title=""/>
            <o:lock v:ext="edit" aspectratio="t"/>
            <w10:wrap type="none"/>
            <w10:anchorlock/>
          </v:shape>
          <o:OLEObject Type="Embed" ProgID="Equation.DSMT4" ShapeID="_x0000_i1122" DrawAspect="Content" ObjectID="_1468075853" r:id="rId264">
            <o:LockedField>false</o:LockedField>
          </o:OLEObject>
        </w:object>
      </w:r>
      <w:r>
        <w:rPr>
          <w:rFonts w:ascii="Arial" w:hAnsi="宋体" w:cs="Arial"/>
          <w:sz w:val="24"/>
        </w:rPr>
        <w:t>，故引入的不确定度为：</w:t>
      </w:r>
    </w:p>
    <w:p>
      <w:pPr>
        <w:spacing w:line="360" w:lineRule="auto"/>
        <w:ind w:firstLine="120" w:firstLineChars="50"/>
        <w:jc w:val="left"/>
        <w:outlineLvl w:val="0"/>
        <w:rPr>
          <w:rFonts w:ascii="Arial" w:hAnsi="Arial" w:cs="Arial"/>
          <w:sz w:val="24"/>
        </w:rPr>
      </w:pPr>
      <w:r>
        <w:rPr>
          <w:rFonts w:ascii="Arial" w:hAnsi="Arial" w:cs="Arial"/>
          <w:sz w:val="24"/>
        </w:rPr>
        <w:pict>
          <v:shape id="_x0000_s1083" o:spid="_x0000_s1083" o:spt="75" type="#_x0000_t75" style="position:absolute;left:0pt;margin-left:137.35pt;margin-top:9.15pt;height:33pt;width:131pt;z-index:251665408;mso-width-relative:page;mso-height-relative:page;" o:ole="t" filled="t" o:preferrelative="t" stroked="f" coordsize="21600,21600">
            <v:path/>
            <v:fill on="t" focussize="0,0"/>
            <v:stroke on="f" joinstyle="miter"/>
            <v:imagedata r:id="rId266" o:title=""/>
            <o:lock v:ext="edit" aspectratio="t"/>
          </v:shape>
          <o:OLEObject Type="Embed" ProgID="Equation.3" ShapeID="_x0000_s1083" DrawAspect="Content" ObjectID="_1468075854" r:id="rId265">
            <o:LockedField>false</o:LockedField>
          </o:OLEObject>
        </w:pict>
      </w:r>
      <w:r>
        <w:rPr>
          <w:rFonts w:ascii="Arial" w:hAnsi="Arial" w:cs="Arial"/>
          <w:sz w:val="24"/>
        </w:rPr>
        <w:t xml:space="preserve">    </w:t>
      </w:r>
    </w:p>
    <w:p>
      <w:pPr>
        <w:spacing w:line="360" w:lineRule="auto"/>
        <w:ind w:firstLine="120" w:firstLineChars="50"/>
        <w:jc w:val="left"/>
        <w:outlineLvl w:val="0"/>
        <w:rPr>
          <w:rFonts w:ascii="Arial" w:hAnsi="Arial" w:cs="Arial"/>
          <w:sz w:val="24"/>
        </w:rPr>
      </w:pPr>
    </w:p>
    <w:p>
      <w:pPr>
        <w:spacing w:line="360" w:lineRule="auto"/>
        <w:ind w:firstLine="120" w:firstLineChars="50"/>
        <w:jc w:val="left"/>
        <w:outlineLvl w:val="0"/>
        <w:rPr>
          <w:rFonts w:ascii="Arial" w:cs="Arial" w:hAnsiTheme="minorEastAsia" w:eastAsiaTheme="minorEastAsia"/>
          <w:sz w:val="24"/>
        </w:rPr>
      </w:pPr>
      <w:r>
        <w:rPr>
          <w:rFonts w:hint="eastAsia" w:ascii="Arial" w:hAnsi="Arial" w:cs="Arial"/>
          <w:sz w:val="24"/>
        </w:rPr>
        <w:t>C.3</w:t>
      </w:r>
      <w:r>
        <w:rPr>
          <w:rFonts w:ascii="Arial" w:hAnsi="Arial" w:cs="Arial"/>
          <w:sz w:val="24"/>
        </w:rPr>
        <w:t>.4.4</w:t>
      </w:r>
      <w:r>
        <w:rPr>
          <w:rFonts w:hint="eastAsia" w:ascii="Arial" w:hAnsi="Arial" w:cs="Arial"/>
          <w:sz w:val="24"/>
        </w:rPr>
        <w:t xml:space="preserve">  </w:t>
      </w:r>
      <w:r>
        <w:rPr>
          <w:rFonts w:ascii="Arial" w:cs="Arial" w:hAnsiTheme="minorEastAsia" w:eastAsiaTheme="minorEastAsia"/>
          <w:sz w:val="24"/>
        </w:rPr>
        <w:t>输入量</w:t>
      </w:r>
      <w:r>
        <w:rPr>
          <w:rFonts w:ascii="Arial" w:hAnsi="Arial" w:cs="Arial" w:eastAsiaTheme="minorEastAsia"/>
          <w:position w:val="-6"/>
          <w:sz w:val="24"/>
        </w:rPr>
        <w:object>
          <v:shape id="_x0000_i1123" o:spt="75" type="#_x0000_t75" style="height:14.25pt;width:11.25pt;" o:ole="t" filled="f" o:preferrelative="t" stroked="f" coordsize="21600,21600">
            <v:path/>
            <v:fill on="f" focussize="0,0"/>
            <v:stroke on="f" joinstyle="miter"/>
            <v:imagedata r:id="rId268" o:title=""/>
            <o:lock v:ext="edit" aspectratio="t"/>
            <w10:wrap type="none"/>
            <w10:anchorlock/>
          </v:shape>
          <o:OLEObject Type="Embed" ProgID="Equation.3" ShapeID="_x0000_i1123" DrawAspect="Content" ObjectID="_1468075855" r:id="rId267">
            <o:LockedField>false</o:LockedField>
          </o:OLEObject>
        </w:object>
      </w:r>
      <w:r>
        <w:rPr>
          <w:rFonts w:ascii="Arial" w:cs="Arial" w:hAnsiTheme="minorEastAsia" w:eastAsiaTheme="minorEastAsia"/>
          <w:sz w:val="24"/>
        </w:rPr>
        <w:t>的标准不确定度</w:t>
      </w:r>
      <w:r>
        <w:rPr>
          <w:rFonts w:ascii="Arial" w:hAnsi="Arial" w:cs="Arial" w:eastAsiaTheme="minorEastAsia"/>
          <w:position w:val="-10"/>
          <w:sz w:val="24"/>
        </w:rPr>
        <w:object>
          <v:shape id="_x0000_i1124" o:spt="75" type="#_x0000_t75" style="height:16.5pt;width:26.25pt;" o:ole="t" filled="f" o:preferrelative="t" stroked="f" coordsize="21600,21600">
            <v:path/>
            <v:fill on="f" focussize="0,0"/>
            <v:stroke on="f" joinstyle="miter"/>
            <v:imagedata r:id="rId270" o:title=""/>
            <o:lock v:ext="edit" aspectratio="t"/>
            <w10:wrap type="none"/>
            <w10:anchorlock/>
          </v:shape>
          <o:OLEObject Type="Embed" ProgID="Equation.3" ShapeID="_x0000_i1124" DrawAspect="Content" ObjectID="_1468075856" r:id="rId269">
            <o:LockedField>false</o:LockedField>
          </o:OLEObject>
        </w:object>
      </w:r>
      <w:r>
        <w:rPr>
          <w:rFonts w:ascii="Arial" w:cs="Arial" w:hAnsiTheme="minorEastAsia" w:eastAsiaTheme="minorEastAsia"/>
          <w:sz w:val="24"/>
        </w:rPr>
        <w:t>的评定</w:t>
      </w:r>
    </w:p>
    <w:p>
      <w:pPr>
        <w:spacing w:line="360" w:lineRule="auto"/>
        <w:ind w:firstLine="120" w:firstLineChars="50"/>
        <w:jc w:val="left"/>
        <w:outlineLvl w:val="0"/>
        <w:rPr>
          <w:rFonts w:ascii="Arial" w:cs="Arial" w:hAnsiTheme="minorEastAsia" w:eastAsiaTheme="minorEastAsia"/>
          <w:sz w:val="24"/>
        </w:rPr>
      </w:pPr>
      <w:r>
        <w:rPr>
          <w:rFonts w:hint="eastAsia" w:ascii="Arial" w:cs="Arial" w:hAnsiTheme="minorEastAsia" w:eastAsiaTheme="minorEastAsia"/>
          <w:sz w:val="24"/>
        </w:rPr>
        <w:t xml:space="preserve">    </w:t>
      </w:r>
      <w:r>
        <w:rPr>
          <w:rFonts w:ascii="Arial" w:cs="Arial" w:hAnsiTheme="minorEastAsia" w:eastAsiaTheme="minorEastAsia"/>
          <w:position w:val="-10"/>
          <w:sz w:val="24"/>
        </w:rPr>
        <w:object>
          <v:shape id="_x0000_i1125" o:spt="75" type="#_x0000_t75" style="height:16.5pt;width:26.25pt;" o:ole="t" filled="f" o:preferrelative="t" stroked="f" coordsize="21600,21600">
            <v:path/>
            <v:fill on="f" focussize="0,0"/>
            <v:stroke on="f" joinstyle="miter"/>
            <v:imagedata r:id="rId272" o:title=""/>
            <o:lock v:ext="edit" aspectratio="t"/>
            <w10:wrap type="none"/>
            <w10:anchorlock/>
          </v:shape>
          <o:OLEObject Type="Embed" ProgID="Equation.3" ShapeID="_x0000_i1125" DrawAspect="Content" ObjectID="_1468075857" r:id="rId271">
            <o:LockedField>false</o:LockedField>
          </o:OLEObject>
        </w:object>
      </w:r>
      <w:r>
        <w:rPr>
          <w:rFonts w:hint="eastAsia" w:ascii="Arial" w:cs="Arial" w:hAnsiTheme="minorEastAsia" w:eastAsiaTheme="minorEastAsia"/>
          <w:sz w:val="24"/>
        </w:rPr>
        <w:t>由</w:t>
      </w:r>
      <w:r>
        <w:rPr>
          <w:rFonts w:ascii="Arial" w:cs="Arial" w:hAnsiTheme="minorEastAsia" w:eastAsiaTheme="minorEastAsia"/>
          <w:sz w:val="24"/>
        </w:rPr>
        <w:t>喷嘴小孔直径校准结果的扩展不确定</w:t>
      </w:r>
      <w:r>
        <w:rPr>
          <w:rFonts w:hint="eastAsia" w:ascii="Arial" w:cs="Arial" w:hAnsiTheme="minorEastAsia" w:eastAsiaTheme="minorEastAsia"/>
          <w:sz w:val="24"/>
        </w:rPr>
        <w:t>度引入，已由前面计算得出：</w:t>
      </w:r>
      <w:r>
        <w:rPr>
          <w:position w:val="-10"/>
        </w:rPr>
        <w:object>
          <v:shape id="_x0000_i1126" o:spt="75" type="#_x0000_t75" style="height:16.5pt;width:81.75pt;" o:ole="t" filled="f" o:preferrelative="t" stroked="f" coordsize="21600,21600">
            <v:path/>
            <v:fill on="f" focussize="0,0"/>
            <v:stroke on="f" joinstyle="miter"/>
            <v:imagedata r:id="rId274" o:title=""/>
            <o:lock v:ext="edit" aspectratio="t"/>
            <w10:wrap type="none"/>
            <w10:anchorlock/>
          </v:shape>
          <o:OLEObject Type="Embed" ProgID="Equation.3" ShapeID="_x0000_i1126" DrawAspect="Content" ObjectID="_1468075858" r:id="rId273">
            <o:LockedField>false</o:LockedField>
          </o:OLEObject>
        </w:object>
      </w:r>
      <w:r>
        <w:rPr>
          <w:rFonts w:hint="eastAsia"/>
        </w:rPr>
        <w:t>。</w:t>
      </w:r>
    </w:p>
    <w:p>
      <w:pPr>
        <w:spacing w:line="360" w:lineRule="auto"/>
        <w:ind w:firstLine="120" w:firstLineChars="50"/>
        <w:jc w:val="left"/>
        <w:outlineLvl w:val="0"/>
        <w:rPr>
          <w:rFonts w:ascii="Arial" w:hAnsi="宋体" w:cs="Arial"/>
          <w:sz w:val="24"/>
        </w:rPr>
      </w:pPr>
      <w:r>
        <w:rPr>
          <w:rFonts w:hint="eastAsia" w:ascii="Arial" w:hAnsi="Arial" w:cs="Arial"/>
          <w:sz w:val="24"/>
        </w:rPr>
        <w:t xml:space="preserve">C.3.4.5  </w:t>
      </w:r>
      <w:r>
        <w:rPr>
          <w:rFonts w:ascii="Arial" w:hAnsi="宋体" w:cs="Arial"/>
          <w:sz w:val="24"/>
        </w:rPr>
        <w:t>标准不确定度分量汇总</w:t>
      </w:r>
    </w:p>
    <w:p>
      <w:pPr>
        <w:spacing w:line="360" w:lineRule="auto"/>
        <w:ind w:firstLine="120" w:firstLineChars="50"/>
        <w:jc w:val="left"/>
        <w:outlineLvl w:val="0"/>
        <w:rPr>
          <w:rFonts w:ascii="Arial" w:hAnsi="Arial" w:cs="Arial"/>
          <w:sz w:val="24"/>
        </w:rPr>
      </w:pPr>
      <w:r>
        <w:rPr>
          <w:rFonts w:hint="eastAsia" w:ascii="Arial" w:hAnsi="Arial" w:cs="Arial"/>
          <w:sz w:val="24"/>
        </w:rPr>
        <w:t xml:space="preserve">   由于</w:t>
      </w:r>
      <w:r>
        <w:rPr>
          <w:rFonts w:ascii="Arial" w:hAnsi="宋体" w:cs="Arial"/>
          <w:sz w:val="24"/>
        </w:rPr>
        <w:t>游标卡尺测量重复性</w:t>
      </w:r>
      <w:r>
        <w:rPr>
          <w:rFonts w:ascii="Arial" w:cs="Arial" w:hAnsiTheme="minorEastAsia" w:eastAsiaTheme="minorEastAsia"/>
          <w:sz w:val="24"/>
        </w:rPr>
        <w:t>引入的</w:t>
      </w:r>
      <w:r>
        <w:rPr>
          <w:rFonts w:hint="eastAsia" w:ascii="Arial" w:cs="Arial" w:hAnsiTheme="minorEastAsia" w:eastAsiaTheme="minorEastAsia"/>
          <w:sz w:val="24"/>
        </w:rPr>
        <w:t>标准</w:t>
      </w:r>
      <w:r>
        <w:rPr>
          <w:rFonts w:ascii="Arial" w:cs="Arial" w:hAnsiTheme="minorEastAsia" w:eastAsiaTheme="minorEastAsia"/>
          <w:sz w:val="24"/>
        </w:rPr>
        <w:t>不确定度</w:t>
      </w:r>
      <w:r>
        <w:rPr>
          <w:rFonts w:hint="eastAsia" w:ascii="Arial" w:cs="Arial" w:hAnsiTheme="minorEastAsia" w:eastAsiaTheme="minorEastAsia"/>
          <w:sz w:val="24"/>
        </w:rPr>
        <w:t>分量大于其分辨率引入的标准不确定度分量，故只取</w:t>
      </w:r>
      <w:r>
        <w:rPr>
          <w:rFonts w:ascii="Arial" w:hAnsi="宋体" w:cs="Arial"/>
          <w:sz w:val="24"/>
        </w:rPr>
        <w:t>游标卡尺</w:t>
      </w:r>
      <w:r>
        <w:rPr>
          <w:rFonts w:ascii="Arial" w:cs="Arial" w:hAnsiTheme="minorEastAsia" w:eastAsiaTheme="minorEastAsia"/>
          <w:sz w:val="24"/>
        </w:rPr>
        <w:t>测量重复性引入的</w:t>
      </w:r>
      <w:r>
        <w:rPr>
          <w:rFonts w:hint="eastAsia" w:ascii="Arial" w:cs="Arial" w:hAnsiTheme="minorEastAsia" w:eastAsiaTheme="minorEastAsia"/>
          <w:sz w:val="24"/>
        </w:rPr>
        <w:t>标准</w:t>
      </w:r>
      <w:r>
        <w:rPr>
          <w:rFonts w:ascii="Arial" w:cs="Arial" w:hAnsiTheme="minorEastAsia" w:eastAsiaTheme="minorEastAsia"/>
          <w:sz w:val="24"/>
        </w:rPr>
        <w:t>不确定度</w:t>
      </w:r>
      <w:r>
        <w:rPr>
          <w:rFonts w:hint="eastAsia" w:ascii="Arial" w:cs="Arial" w:hAnsiTheme="minorEastAsia" w:eastAsiaTheme="minorEastAsia"/>
          <w:sz w:val="24"/>
        </w:rPr>
        <w:t>分量。</w:t>
      </w:r>
      <w:r>
        <w:rPr>
          <w:rFonts w:ascii="Arial" w:hAnsi="宋体" w:cs="Arial"/>
          <w:sz w:val="24"/>
        </w:rPr>
        <w:t>标准不确定度分量汇总如下：</w:t>
      </w:r>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2295"/>
        <w:gridCol w:w="949"/>
        <w:gridCol w:w="869"/>
        <w:gridCol w:w="870"/>
        <w:gridCol w:w="1157"/>
        <w:gridCol w:w="1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736"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序号</w:t>
            </w:r>
          </w:p>
        </w:tc>
        <w:tc>
          <w:tcPr>
            <w:tcW w:w="2295"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不确定度来源</w:t>
            </w:r>
          </w:p>
        </w:tc>
        <w:tc>
          <w:tcPr>
            <w:tcW w:w="949"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符号</w:t>
            </w:r>
          </w:p>
        </w:tc>
        <w:tc>
          <w:tcPr>
            <w:tcW w:w="869"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类别</w:t>
            </w:r>
          </w:p>
        </w:tc>
        <w:tc>
          <w:tcPr>
            <w:tcW w:w="870"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分布</w:t>
            </w:r>
          </w:p>
        </w:tc>
        <w:tc>
          <w:tcPr>
            <w:tcW w:w="1157"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灵敏系数</w:t>
            </w:r>
          </w:p>
        </w:tc>
        <w:tc>
          <w:tcPr>
            <w:tcW w:w="1646"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标准不确定度</w:t>
            </w:r>
            <w:r>
              <w:rPr>
                <w:rFonts w:ascii="Arial" w:hAnsi="Arial" w:cs="Arial"/>
                <w:sz w:val="18"/>
                <w:szCs w:val="18"/>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736"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1</w:t>
            </w:r>
          </w:p>
        </w:tc>
        <w:tc>
          <w:tcPr>
            <w:tcW w:w="2295" w:type="dxa"/>
            <w:shd w:val="clear" w:color="auto" w:fill="auto"/>
            <w:vAlign w:val="center"/>
          </w:tcPr>
          <w:p>
            <w:pPr>
              <w:spacing w:line="360" w:lineRule="auto"/>
              <w:rPr>
                <w:rFonts w:ascii="Arial" w:hAnsi="Arial" w:cs="Arial"/>
                <w:sz w:val="18"/>
                <w:szCs w:val="18"/>
              </w:rPr>
            </w:pPr>
            <w:r>
              <w:rPr>
                <w:rFonts w:ascii="Arial" w:hAnsi="宋体" w:cs="Arial"/>
                <w:sz w:val="18"/>
                <w:szCs w:val="18"/>
              </w:rPr>
              <w:t>测量重复性</w:t>
            </w:r>
          </w:p>
        </w:tc>
        <w:tc>
          <w:tcPr>
            <w:tcW w:w="949" w:type="dxa"/>
            <w:shd w:val="clear" w:color="auto" w:fill="auto"/>
            <w:vAlign w:val="center"/>
          </w:tcPr>
          <w:p>
            <w:pPr>
              <w:spacing w:line="360" w:lineRule="auto"/>
              <w:jc w:val="center"/>
              <w:rPr>
                <w:rFonts w:ascii="Arial" w:hAnsi="Arial" w:cs="Arial"/>
                <w:sz w:val="18"/>
                <w:szCs w:val="18"/>
              </w:rPr>
            </w:pPr>
            <w:r>
              <w:rPr>
                <w:rFonts w:ascii="Arial" w:hAnsi="Arial" w:cs="Arial" w:eastAsiaTheme="minorEastAsia"/>
                <w:position w:val="-10"/>
                <w:sz w:val="18"/>
                <w:szCs w:val="18"/>
              </w:rPr>
              <w:object>
                <v:shape id="_x0000_i1127" o:spt="75" type="#_x0000_t75" style="height:18.75pt;width:34.5pt;" o:ole="t" filled="f" o:preferrelative="t" stroked="f" coordsize="21600,21600">
                  <v:path/>
                  <v:fill on="f" focussize="0,0"/>
                  <v:stroke on="f" joinstyle="miter"/>
                  <v:imagedata r:id="rId247" o:title=""/>
                  <o:lock v:ext="edit" aspectratio="t"/>
                  <w10:wrap type="none"/>
                  <w10:anchorlock/>
                </v:shape>
                <o:OLEObject Type="Embed" ProgID="Equation.3" ShapeID="_x0000_i1127" DrawAspect="Content" ObjectID="_1468075859" r:id="rId275">
                  <o:LockedField>false</o:LockedField>
                </o:OLEObject>
              </w:object>
            </w:r>
          </w:p>
        </w:tc>
        <w:tc>
          <w:tcPr>
            <w:tcW w:w="869"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A</w:t>
            </w:r>
          </w:p>
        </w:tc>
        <w:tc>
          <w:tcPr>
            <w:tcW w:w="870"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正态</w:t>
            </w:r>
          </w:p>
        </w:tc>
        <w:tc>
          <w:tcPr>
            <w:tcW w:w="1157"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1</w:t>
            </w:r>
          </w:p>
        </w:tc>
        <w:tc>
          <w:tcPr>
            <w:tcW w:w="1646"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0.005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6"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2</w:t>
            </w:r>
          </w:p>
        </w:tc>
        <w:tc>
          <w:tcPr>
            <w:tcW w:w="2295" w:type="dxa"/>
            <w:shd w:val="clear" w:color="auto" w:fill="auto"/>
            <w:vAlign w:val="center"/>
          </w:tcPr>
          <w:p>
            <w:pPr>
              <w:spacing w:line="360" w:lineRule="auto"/>
              <w:rPr>
                <w:rFonts w:ascii="Arial" w:hAnsi="Arial" w:cs="Arial"/>
                <w:sz w:val="18"/>
                <w:szCs w:val="18"/>
              </w:rPr>
            </w:pPr>
            <w:r>
              <w:rPr>
                <w:rFonts w:ascii="Arial" w:hAnsi="宋体" w:cs="Arial"/>
                <w:sz w:val="18"/>
                <w:szCs w:val="18"/>
              </w:rPr>
              <w:t>游标卡尺示值误差</w:t>
            </w:r>
          </w:p>
        </w:tc>
        <w:tc>
          <w:tcPr>
            <w:tcW w:w="949" w:type="dxa"/>
            <w:shd w:val="clear" w:color="auto" w:fill="auto"/>
            <w:vAlign w:val="center"/>
          </w:tcPr>
          <w:p>
            <w:pPr>
              <w:spacing w:line="360" w:lineRule="auto"/>
              <w:jc w:val="center"/>
              <w:rPr>
                <w:rFonts w:ascii="Arial" w:hAnsi="Arial" w:cs="Arial"/>
                <w:sz w:val="18"/>
                <w:szCs w:val="18"/>
              </w:rPr>
            </w:pPr>
            <w:r>
              <w:rPr>
                <w:rFonts w:ascii="Arial" w:hAnsi="Arial" w:cs="Arial" w:eastAsiaTheme="minorEastAsia"/>
                <w:position w:val="-10"/>
                <w:sz w:val="18"/>
                <w:szCs w:val="18"/>
              </w:rPr>
              <w:object>
                <v:shape id="_x0000_i1128" o:spt="75" type="#_x0000_t75" style="height:18.75pt;width:35.25pt;" o:ole="t" filled="f" o:preferrelative="t" stroked="f" coordsize="21600,21600">
                  <v:path/>
                  <v:fill on="f" focussize="0,0"/>
                  <v:stroke on="f" joinstyle="miter"/>
                  <v:imagedata r:id="rId257" o:title=""/>
                  <o:lock v:ext="edit" aspectratio="t"/>
                  <w10:wrap type="none"/>
                  <w10:anchorlock/>
                </v:shape>
                <o:OLEObject Type="Embed" ProgID="Equation.3" ShapeID="_x0000_i1128" DrawAspect="Content" ObjectID="_1468075860" r:id="rId276">
                  <o:LockedField>false</o:LockedField>
                </o:OLEObject>
              </w:object>
            </w:r>
          </w:p>
        </w:tc>
        <w:tc>
          <w:tcPr>
            <w:tcW w:w="869"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B</w:t>
            </w:r>
          </w:p>
        </w:tc>
        <w:tc>
          <w:tcPr>
            <w:tcW w:w="870" w:type="dxa"/>
            <w:shd w:val="clear" w:color="auto" w:fill="auto"/>
            <w:vAlign w:val="center"/>
          </w:tcPr>
          <w:p>
            <w:pPr>
              <w:spacing w:line="360" w:lineRule="auto"/>
              <w:jc w:val="center"/>
              <w:rPr>
                <w:rFonts w:ascii="Arial" w:hAnsi="Arial" w:cs="Arial"/>
                <w:sz w:val="18"/>
                <w:szCs w:val="18"/>
              </w:rPr>
            </w:pPr>
            <w:r>
              <w:rPr>
                <w:rFonts w:hint="eastAsia" w:ascii="Arial" w:cs="Arial"/>
                <w:sz w:val="18"/>
                <w:szCs w:val="18"/>
              </w:rPr>
              <w:t>均匀</w:t>
            </w:r>
          </w:p>
        </w:tc>
        <w:tc>
          <w:tcPr>
            <w:tcW w:w="1157"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1</w:t>
            </w:r>
          </w:p>
        </w:tc>
        <w:tc>
          <w:tcPr>
            <w:tcW w:w="1646"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0.017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6"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3</w:t>
            </w:r>
          </w:p>
        </w:tc>
        <w:tc>
          <w:tcPr>
            <w:tcW w:w="2295" w:type="dxa"/>
            <w:shd w:val="clear" w:color="auto" w:fill="auto"/>
            <w:vAlign w:val="center"/>
          </w:tcPr>
          <w:p>
            <w:pPr>
              <w:spacing w:line="360" w:lineRule="auto"/>
              <w:rPr>
                <w:rFonts w:ascii="Arial" w:hAnsi="宋体" w:cs="Arial"/>
                <w:sz w:val="18"/>
                <w:szCs w:val="18"/>
              </w:rPr>
            </w:pPr>
            <w:r>
              <w:rPr>
                <w:rFonts w:hint="eastAsia" w:ascii="Arial" w:hAnsi="Arial" w:cs="Arial"/>
                <w:sz w:val="18"/>
                <w:szCs w:val="18"/>
              </w:rPr>
              <w:t>喷</w:t>
            </w:r>
            <w:r>
              <w:rPr>
                <w:rFonts w:hint="eastAsia" w:ascii="Arial" w:hAnsi="宋体" w:cs="Arial"/>
                <w:sz w:val="18"/>
                <w:szCs w:val="18"/>
              </w:rPr>
              <w:t>嘴小孔直径测量</w:t>
            </w:r>
          </w:p>
        </w:tc>
        <w:tc>
          <w:tcPr>
            <w:tcW w:w="949" w:type="dxa"/>
            <w:shd w:val="clear" w:color="auto" w:fill="auto"/>
            <w:vAlign w:val="center"/>
          </w:tcPr>
          <w:p>
            <w:pPr>
              <w:spacing w:line="360" w:lineRule="auto"/>
              <w:jc w:val="center"/>
              <w:rPr>
                <w:rFonts w:ascii="Arial" w:hAnsi="Arial" w:cs="Arial" w:eastAsiaTheme="minorEastAsia"/>
                <w:position w:val="-10"/>
                <w:sz w:val="18"/>
                <w:szCs w:val="18"/>
              </w:rPr>
            </w:pPr>
            <w:r>
              <w:rPr>
                <w:position w:val="-10"/>
                <w:sz w:val="18"/>
                <w:szCs w:val="18"/>
              </w:rPr>
              <w:object>
                <v:shape id="_x0000_i1129" o:spt="75" type="#_x0000_t75" style="height:16.5pt;width:26.25pt;" o:ole="t" filled="f" o:preferrelative="t" stroked="f" coordsize="21600,21600">
                  <v:path/>
                  <v:fill on="f" focussize="0,0"/>
                  <v:stroke on="f" joinstyle="miter"/>
                  <v:imagedata r:id="rId278" o:title=""/>
                  <o:lock v:ext="edit" aspectratio="t"/>
                  <w10:wrap type="none"/>
                  <w10:anchorlock/>
                </v:shape>
                <o:OLEObject Type="Embed" ProgID="Equation.3" ShapeID="_x0000_i1129" DrawAspect="Content" ObjectID="_1468075861" r:id="rId277">
                  <o:LockedField>false</o:LockedField>
                </o:OLEObject>
              </w:object>
            </w:r>
          </w:p>
        </w:tc>
        <w:tc>
          <w:tcPr>
            <w:tcW w:w="869"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B</w:t>
            </w:r>
          </w:p>
        </w:tc>
        <w:tc>
          <w:tcPr>
            <w:tcW w:w="870" w:type="dxa"/>
            <w:shd w:val="clear" w:color="auto" w:fill="auto"/>
            <w:vAlign w:val="center"/>
          </w:tcPr>
          <w:p>
            <w:pPr>
              <w:spacing w:line="360" w:lineRule="auto"/>
              <w:jc w:val="center"/>
              <w:rPr>
                <w:rFonts w:ascii="Arial" w:cs="Arial"/>
                <w:sz w:val="18"/>
                <w:szCs w:val="18"/>
              </w:rPr>
            </w:pPr>
            <w:r>
              <w:rPr>
                <w:rFonts w:hint="eastAsia" w:ascii="Arial" w:cs="Arial"/>
                <w:sz w:val="18"/>
                <w:szCs w:val="18"/>
              </w:rPr>
              <w:t>均匀</w:t>
            </w:r>
          </w:p>
        </w:tc>
        <w:tc>
          <w:tcPr>
            <w:tcW w:w="1157"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-1</w:t>
            </w:r>
          </w:p>
        </w:tc>
        <w:tc>
          <w:tcPr>
            <w:tcW w:w="1646" w:type="dxa"/>
            <w:shd w:val="clear" w:color="auto" w:fill="auto"/>
            <w:vAlign w:val="center"/>
          </w:tcPr>
          <w:p>
            <w:pPr>
              <w:spacing w:line="360" w:lineRule="auto"/>
              <w:jc w:val="center"/>
              <w:rPr>
                <w:rFonts w:ascii="Arial" w:hAnsi="Arial" w:cs="Arial"/>
                <w:sz w:val="18"/>
                <w:szCs w:val="18"/>
              </w:rPr>
            </w:pPr>
            <w:r>
              <w:rPr>
                <w:rFonts w:ascii="Arial" w:hAnsi="Arial" w:cs="Arial"/>
                <w:sz w:val="18"/>
                <w:szCs w:val="18"/>
              </w:rPr>
              <w:t>0.003</w:t>
            </w:r>
          </w:p>
        </w:tc>
      </w:tr>
    </w:tbl>
    <w:p>
      <w:pPr>
        <w:spacing w:line="360" w:lineRule="auto"/>
        <w:ind w:firstLine="120" w:firstLineChars="50"/>
        <w:jc w:val="left"/>
        <w:outlineLvl w:val="0"/>
        <w:rPr>
          <w:rFonts w:ascii="Arial" w:hAnsi="Arial" w:cs="Arial" w:eastAsiaTheme="minorEastAsia"/>
          <w:sz w:val="24"/>
        </w:rPr>
      </w:pPr>
      <w:r>
        <w:rPr>
          <w:rFonts w:hint="eastAsia" w:ascii="Arial" w:hAnsi="Arial" w:cs="Arial" w:eastAsiaTheme="minorEastAsia"/>
          <w:sz w:val="24"/>
        </w:rPr>
        <w:t>C.3</w:t>
      </w:r>
      <w:r>
        <w:rPr>
          <w:rFonts w:ascii="Arial" w:hAnsi="Arial" w:cs="Arial" w:eastAsiaTheme="minorEastAsia"/>
          <w:sz w:val="24"/>
        </w:rPr>
        <w:t>.5</w:t>
      </w:r>
      <w:r>
        <w:rPr>
          <w:rFonts w:hint="eastAsia" w:ascii="Arial" w:hAnsi="Arial" w:cs="Arial" w:eastAsiaTheme="minorEastAsia"/>
          <w:sz w:val="24"/>
        </w:rPr>
        <w:t xml:space="preserve">  </w:t>
      </w:r>
      <w:r>
        <w:rPr>
          <w:rFonts w:ascii="Arial" w:cs="Arial" w:hAnsiTheme="minorEastAsia" w:eastAsiaTheme="minorEastAsia"/>
          <w:sz w:val="24"/>
        </w:rPr>
        <w:t>合成标准不确定度</w:t>
      </w:r>
      <w:r>
        <w:rPr>
          <w:rFonts w:ascii="Arial" w:hAnsi="Arial" w:cs="Arial" w:eastAsiaTheme="minorEastAsia"/>
          <w:position w:val="-12"/>
        </w:rPr>
        <w:object>
          <v:shape id="_x0000_i1130" o:spt="75" type="#_x0000_t75" style="height:18.75pt;width:14.25pt;" o:ole="t" filled="f" o:preferrelative="t" stroked="f" coordsize="21600,21600">
            <v:path/>
            <v:fill on="f" focussize="0,0"/>
            <v:stroke on="f" joinstyle="miter"/>
            <v:imagedata r:id="rId163" o:title=""/>
            <o:lock v:ext="edit" aspectratio="t"/>
            <w10:wrap type="none"/>
            <w10:anchorlock/>
          </v:shape>
          <o:OLEObject Type="Embed" ProgID="Equation.3" ShapeID="_x0000_i1130" DrawAspect="Content" ObjectID="_1468075862" r:id="rId279">
            <o:LockedField>false</o:LockedField>
          </o:OLEObject>
        </w:object>
      </w:r>
    </w:p>
    <w:p>
      <w:pPr>
        <w:spacing w:line="360" w:lineRule="auto"/>
        <w:jc w:val="left"/>
        <w:rPr>
          <w:rFonts w:ascii="Arial" w:hAnsi="Arial" w:cs="Arial" w:eastAsiaTheme="minorEastAsia"/>
          <w:sz w:val="24"/>
        </w:rPr>
      </w:pPr>
      <w:r>
        <w:rPr>
          <w:rFonts w:ascii="Arial" w:hAnsi="Arial" w:cs="Arial" w:eastAsiaTheme="minorEastAsia"/>
          <w:sz w:val="24"/>
        </w:rPr>
        <w:t xml:space="preserve">    </w:t>
      </w:r>
      <w:r>
        <w:rPr>
          <w:rFonts w:ascii="Arial" w:cs="Arial" w:hAnsiTheme="minorEastAsia" w:eastAsiaTheme="minorEastAsia"/>
          <w:sz w:val="24"/>
        </w:rPr>
        <w:t>以上分量彼此独立，互不相关，故合成标准不确定度为：</w:t>
      </w:r>
    </w:p>
    <w:p>
      <w:pPr>
        <w:spacing w:line="360" w:lineRule="auto"/>
        <w:ind w:left="439" w:leftChars="209"/>
        <w:jc w:val="left"/>
        <w:rPr>
          <w:rFonts w:ascii="Arial" w:hAnsi="Arial" w:cs="Arial" w:eastAsiaTheme="minorEastAsia"/>
          <w:sz w:val="24"/>
        </w:rPr>
      </w:pPr>
      <w:r>
        <w:rPr>
          <w:rFonts w:ascii="Arial" w:hAnsi="Arial" w:cs="Arial" w:eastAsiaTheme="minorEastAsia"/>
          <w:sz w:val="24"/>
        </w:rPr>
        <w:pict>
          <v:shape id="_x0000_s1071" o:spid="_x0000_s1071" o:spt="75" type="#_x0000_t75" style="position:absolute;left:0pt;margin-left:43.75pt;margin-top:13.9pt;height:40pt;width:337pt;z-index:251654144;mso-width-relative:page;mso-height-relative:page;" o:ole="t" filled="t" o:preferrelative="t" stroked="f" coordsize="21600,21600">
            <v:path/>
            <v:fill on="t" focussize="0,0"/>
            <v:stroke on="f" joinstyle="miter"/>
            <v:imagedata r:id="rId281" o:title=""/>
            <o:lock v:ext="edit" aspectratio="t"/>
          </v:shape>
          <o:OLEObject Type="Embed" ProgID="Equation.3" ShapeID="_x0000_s1071" DrawAspect="Content" ObjectID="_1468075863" r:id="rId280">
            <o:LockedField>false</o:LockedField>
          </o:OLEObject>
        </w:pict>
      </w:r>
      <w:r>
        <w:rPr>
          <w:rFonts w:ascii="Arial" w:hAnsi="Arial" w:cs="Arial" w:eastAsiaTheme="minorEastAsia"/>
          <w:sz w:val="24"/>
        </w:rPr>
        <w:br w:type="textWrapping"/>
      </w:r>
    </w:p>
    <w:p>
      <w:pPr>
        <w:spacing w:line="360" w:lineRule="auto"/>
        <w:jc w:val="left"/>
        <w:outlineLvl w:val="0"/>
        <w:rPr>
          <w:rFonts w:ascii="Arial" w:hAnsi="Arial" w:cs="Arial" w:eastAsiaTheme="minorEastAsia"/>
          <w:sz w:val="24"/>
        </w:rPr>
      </w:pPr>
    </w:p>
    <w:p>
      <w:pPr>
        <w:spacing w:line="360" w:lineRule="auto"/>
        <w:jc w:val="left"/>
        <w:outlineLvl w:val="0"/>
        <w:rPr>
          <w:rFonts w:ascii="Arial" w:hAnsi="Arial" w:cs="Arial" w:eastAsiaTheme="minorEastAsia"/>
          <w:sz w:val="24"/>
        </w:rPr>
      </w:pPr>
      <w:r>
        <w:rPr>
          <w:rFonts w:hint="eastAsia" w:ascii="Arial" w:hAnsi="Arial" w:cs="Arial" w:eastAsiaTheme="minorEastAsia"/>
          <w:sz w:val="24"/>
        </w:rPr>
        <w:t>C.3</w:t>
      </w:r>
      <w:r>
        <w:rPr>
          <w:rFonts w:ascii="Arial" w:hAnsi="Arial" w:cs="Arial" w:eastAsiaTheme="minorEastAsia"/>
          <w:sz w:val="24"/>
        </w:rPr>
        <w:t xml:space="preserve">.6 </w:t>
      </w:r>
      <w:r>
        <w:rPr>
          <w:rFonts w:hint="eastAsia" w:ascii="Arial" w:hAnsi="Arial" w:cs="Arial" w:eastAsiaTheme="minorEastAsia"/>
          <w:sz w:val="24"/>
        </w:rPr>
        <w:t xml:space="preserve"> </w:t>
      </w:r>
      <w:r>
        <w:rPr>
          <w:rFonts w:ascii="Arial" w:cs="Arial" w:hAnsiTheme="minorEastAsia" w:eastAsiaTheme="minorEastAsia"/>
          <w:sz w:val="24"/>
        </w:rPr>
        <w:t>扩展不确定度</w:t>
      </w:r>
      <w:r>
        <w:rPr>
          <w:rFonts w:ascii="Arial" w:hAnsi="Arial" w:cs="Arial" w:eastAsiaTheme="minorEastAsia"/>
          <w:position w:val="-6"/>
        </w:rPr>
        <w:object>
          <v:shape id="_x0000_i1131" o:spt="75" type="#_x0000_t75" style="height:14.25pt;width:12.75pt;" o:ole="t" filled="f" o:preferrelative="t" stroked="f" coordsize="21600,21600">
            <v:path/>
            <v:fill on="f" focussize="0,0"/>
            <v:stroke on="f" joinstyle="miter"/>
            <v:imagedata r:id="rId167" o:title=""/>
            <o:lock v:ext="edit" aspectratio="t"/>
            <w10:wrap type="none"/>
            <w10:anchorlock/>
          </v:shape>
          <o:OLEObject Type="Embed" ProgID="Equation.3" ShapeID="_x0000_i1131" DrawAspect="Content" ObjectID="_1468075864" r:id="rId282">
            <o:LockedField>false</o:LockedField>
          </o:OLEObject>
        </w:object>
      </w:r>
      <w:r>
        <w:rPr>
          <w:rFonts w:ascii="Arial" w:cs="Arial" w:hAnsiTheme="minorEastAsia" w:eastAsiaTheme="minorEastAsia"/>
          <w:sz w:val="24"/>
        </w:rPr>
        <w:t>的评定</w:t>
      </w:r>
    </w:p>
    <w:p>
      <w:pPr>
        <w:spacing w:line="360" w:lineRule="auto"/>
        <w:jc w:val="left"/>
        <w:outlineLvl w:val="0"/>
        <w:rPr>
          <w:rFonts w:ascii="Arial" w:hAnsi="Arial" w:cs="Arial" w:eastAsiaTheme="minorEastAsia"/>
          <w:sz w:val="24"/>
        </w:rPr>
      </w:pPr>
      <w:r>
        <w:rPr>
          <w:rFonts w:ascii="Arial" w:hAnsi="Arial" w:cs="Arial" w:eastAsiaTheme="minorEastAsia"/>
          <w:sz w:val="24"/>
        </w:rPr>
        <w:t xml:space="preserve">    </w:t>
      </w:r>
      <w:r>
        <w:rPr>
          <w:rFonts w:ascii="Arial" w:cs="Arial" w:hAnsiTheme="minorEastAsia" w:eastAsiaTheme="minorEastAsia"/>
          <w:sz w:val="24"/>
        </w:rPr>
        <w:t>取包含因子</w:t>
      </w:r>
      <w:r>
        <w:rPr>
          <w:rFonts w:ascii="Arial" w:hAnsi="Arial" w:cs="Arial" w:eastAsiaTheme="minorEastAsia"/>
          <w:position w:val="-6"/>
        </w:rPr>
        <w:object>
          <v:shape id="_x0000_i1132" o:spt="75" type="#_x0000_t75" style="height:14.25pt;width:27.75pt;" o:ole="t" filled="f" o:preferrelative="t" stroked="f" coordsize="21600,21600">
            <v:path/>
            <v:fill on="f" focussize="0,0"/>
            <v:stroke on="f" joinstyle="miter"/>
            <v:imagedata r:id="rId169" o:title=""/>
            <o:lock v:ext="edit" aspectratio="t"/>
            <w10:wrap type="none"/>
            <w10:anchorlock/>
          </v:shape>
          <o:OLEObject Type="Embed" ProgID="Equation.3" ShapeID="_x0000_i1132" DrawAspect="Content" ObjectID="_1468075865" r:id="rId283">
            <o:LockedField>false</o:LockedField>
          </o:OLEObject>
        </w:object>
      </w:r>
      <w:r>
        <w:rPr>
          <w:rFonts w:ascii="Arial" w:cs="Arial" w:hAnsiTheme="minorEastAsia" w:eastAsiaTheme="minorEastAsia"/>
        </w:rPr>
        <w:t>，</w:t>
      </w:r>
      <w:r>
        <w:rPr>
          <w:rFonts w:ascii="Arial" w:cs="Arial" w:hAnsiTheme="minorEastAsia" w:eastAsiaTheme="minorEastAsia"/>
          <w:sz w:val="24"/>
        </w:rPr>
        <w:t>则</w:t>
      </w:r>
    </w:p>
    <w:p>
      <w:pPr>
        <w:spacing w:line="360" w:lineRule="auto"/>
        <w:jc w:val="left"/>
        <w:outlineLvl w:val="0"/>
        <w:rPr>
          <w:rFonts w:ascii="Arial" w:hAnsi="Arial" w:cs="Arial" w:eastAsiaTheme="minorEastAsia"/>
          <w:sz w:val="24"/>
        </w:rPr>
      </w:pPr>
      <w:r>
        <w:rPr>
          <w:rFonts w:ascii="Arial" w:hAnsi="Arial" w:cs="Arial" w:eastAsiaTheme="minorEastAsia"/>
          <w:sz w:val="24"/>
        </w:rPr>
        <w:pict>
          <v:shape id="_x0000_s1073" o:spid="_x0000_s1073" o:spt="75" type="#_x0000_t75" style="position:absolute;left:0pt;margin-left:110.15pt;margin-top:10.1pt;height:18pt;width:178pt;z-index:251656192;mso-width-relative:page;mso-height-relative:page;" o:ole="t" filled="t" o:preferrelative="t" stroked="f" coordsize="21600,21600">
            <v:path/>
            <v:fill on="t" focussize="0,0"/>
            <v:stroke on="f" joinstyle="miter"/>
            <v:imagedata r:id="rId285" o:title=""/>
            <o:lock v:ext="edit" aspectratio="t"/>
          </v:shape>
          <o:OLEObject Type="Embed" ProgID="Equation.3" ShapeID="_x0000_s1073" DrawAspect="Content" ObjectID="_1468075866" r:id="rId284">
            <o:LockedField>false</o:LockedField>
          </o:OLEObject>
        </w:pict>
      </w:r>
      <w:r>
        <w:rPr>
          <w:rFonts w:ascii="Arial" w:hAnsi="Arial" w:cs="Arial" w:eastAsiaTheme="minorEastAsia"/>
          <w:sz w:val="24"/>
        </w:rPr>
        <w:t xml:space="preserve">  </w:t>
      </w:r>
    </w:p>
    <w:p>
      <w:pPr>
        <w:spacing w:line="360" w:lineRule="auto"/>
        <w:jc w:val="center"/>
        <w:rPr>
          <w:rFonts w:ascii="Arial" w:hAnsi="Arial" w:cs="Arial" w:eastAsiaTheme="minorEastAsia"/>
          <w:sz w:val="24"/>
        </w:rPr>
      </w:pPr>
    </w:p>
    <w:p>
      <w:pPr>
        <w:spacing w:line="360" w:lineRule="auto"/>
        <w:jc w:val="left"/>
        <w:outlineLvl w:val="0"/>
        <w:rPr>
          <w:rFonts w:ascii="Arial" w:hAnsi="Arial" w:cs="Arial" w:eastAsiaTheme="minorEastAsia"/>
          <w:sz w:val="24"/>
        </w:rPr>
      </w:pPr>
      <w:r>
        <w:rPr>
          <w:rFonts w:hint="eastAsia" w:ascii="Arial" w:hAnsi="Arial" w:cs="Arial" w:eastAsiaTheme="minorEastAsia"/>
          <w:sz w:val="24"/>
        </w:rPr>
        <w:t>C.3</w:t>
      </w:r>
      <w:r>
        <w:rPr>
          <w:rFonts w:ascii="Arial" w:hAnsi="Arial" w:cs="Arial" w:eastAsiaTheme="minorEastAsia"/>
          <w:sz w:val="24"/>
        </w:rPr>
        <w:t xml:space="preserve">.7 </w:t>
      </w:r>
      <w:r>
        <w:rPr>
          <w:rFonts w:hint="eastAsia" w:ascii="Arial" w:hAnsi="Arial" w:cs="Arial" w:eastAsiaTheme="minorEastAsia"/>
          <w:sz w:val="24"/>
        </w:rPr>
        <w:t xml:space="preserve"> </w:t>
      </w:r>
      <w:r>
        <w:rPr>
          <w:rFonts w:ascii="Arial" w:cs="Arial" w:hAnsiTheme="minorEastAsia" w:eastAsiaTheme="minorEastAsia"/>
          <w:sz w:val="24"/>
        </w:rPr>
        <w:t>测量不确定度的报告与表示</w:t>
      </w:r>
    </w:p>
    <w:p>
      <w:pPr>
        <w:spacing w:line="360" w:lineRule="auto"/>
        <w:ind w:firstLine="360" w:firstLineChars="150"/>
        <w:jc w:val="left"/>
        <w:outlineLvl w:val="0"/>
        <w:rPr>
          <w:rFonts w:ascii="Arial" w:hAnsi="Arial" w:cs="Arial" w:eastAsiaTheme="minorEastAsia"/>
          <w:sz w:val="24"/>
        </w:rPr>
      </w:pPr>
      <w:r>
        <w:rPr>
          <w:rFonts w:ascii="Arial" w:cs="Arial" w:hAnsiTheme="minorEastAsia" w:eastAsiaTheme="minorEastAsia"/>
          <w:sz w:val="24"/>
        </w:rPr>
        <w:t>喷嘴小孔外圈圆周直径校准结果的扩展不确定为：</w:t>
      </w:r>
      <w:r>
        <w:rPr>
          <w:rFonts w:ascii="Arial" w:hAnsi="Arial" w:cs="Arial" w:eastAsiaTheme="minorEastAsia"/>
          <w:sz w:val="24"/>
        </w:rPr>
        <w:t xml:space="preserve">  </w:t>
      </w:r>
    </w:p>
    <w:p>
      <w:pPr>
        <w:spacing w:line="360" w:lineRule="auto"/>
        <w:jc w:val="left"/>
        <w:outlineLvl w:val="0"/>
        <w:rPr>
          <w:rFonts w:ascii="Arial" w:hAnsi="Arial" w:cs="Arial" w:eastAsiaTheme="minorEastAsia"/>
          <w:sz w:val="24"/>
        </w:rPr>
      </w:pPr>
      <w:r>
        <w:rPr>
          <w:rFonts w:ascii="Arial" w:hAnsi="Arial" w:cs="Arial" w:eastAsiaTheme="minorEastAsia"/>
          <w:sz w:val="24"/>
        </w:rPr>
        <w:pict>
          <v:shape id="_x0000_s1075" o:spid="_x0000_s1075" o:spt="75" type="#_x0000_t75" style="position:absolute;left:0pt;margin-left:265.75pt;margin-top:3.65pt;height:13.95pt;width:28pt;z-index:251658240;mso-width-relative:page;mso-height-relative:page;" o:ole="t" filled="t" o:preferrelative="t" stroked="f" coordsize="21600,21600">
            <v:path/>
            <v:fill on="t" focussize="0,0"/>
            <v:stroke on="f" joinstyle="miter"/>
            <v:imagedata r:id="rId226" o:title=""/>
            <o:lock v:ext="edit" aspectratio="t"/>
          </v:shape>
          <o:OLEObject Type="Embed" ProgID="Equation.3" ShapeID="_x0000_s1075" DrawAspect="Content" ObjectID="_1468075867" r:id="rId286">
            <o:LockedField>false</o:LockedField>
          </o:OLEObject>
        </w:pict>
      </w:r>
      <w:r>
        <w:rPr>
          <w:rFonts w:ascii="Arial" w:hAnsi="Arial" w:cs="Arial" w:eastAsiaTheme="minorEastAsia"/>
          <w:sz w:val="24"/>
        </w:rPr>
        <w:pict>
          <v:shape id="_x0000_s1074" o:spid="_x0000_s1074" o:spt="75" type="#_x0000_t75" style="position:absolute;left:0pt;margin-left:144.7pt;margin-top:3.65pt;height:13.95pt;width:63pt;z-index:251657216;mso-width-relative:page;mso-height-relative:page;" o:ole="t" filled="t" o:preferrelative="t" stroked="f" coordsize="21600,21600">
            <v:path/>
            <v:fill on="t" focussize="0,0"/>
            <v:stroke on="f" joinstyle="miter"/>
            <v:imagedata r:id="rId288" o:title=""/>
            <o:lock v:ext="edit" aspectratio="t"/>
          </v:shape>
          <o:OLEObject Type="Embed" ProgID="Equation.3" ShapeID="_x0000_s1074" DrawAspect="Content" ObjectID="_1468075868" r:id="rId287">
            <o:LockedField>false</o:LockedField>
          </o:OLEObject>
        </w:pict>
      </w:r>
      <w:r>
        <w:rPr>
          <w:rFonts w:ascii="Arial" w:hAnsi="Arial" w:cs="Arial" w:eastAsiaTheme="minorEastAsia"/>
          <w:sz w:val="24"/>
        </w:rPr>
        <w:t xml:space="preserve">           </w:t>
      </w:r>
    </w:p>
    <w:p>
      <w:pPr>
        <w:spacing w:line="360" w:lineRule="auto"/>
        <w:jc w:val="center"/>
        <w:rPr>
          <w:rFonts w:ascii="Arial" w:hAnsi="Arial" w:eastAsia="黑体" w:cs="Arial"/>
          <w:b/>
          <w:sz w:val="28"/>
          <w:szCs w:val="28"/>
        </w:rPr>
      </w:pPr>
    </w:p>
    <w:p>
      <w:pPr>
        <w:spacing w:line="360" w:lineRule="auto"/>
        <w:jc w:val="center"/>
        <w:rPr>
          <w:rFonts w:ascii="Arial" w:hAnsi="Arial" w:eastAsia="黑体" w:cs="Arial"/>
          <w:b/>
          <w:sz w:val="28"/>
          <w:szCs w:val="28"/>
        </w:rPr>
      </w:pPr>
    </w:p>
    <w:p>
      <w:pPr>
        <w:spacing w:line="360" w:lineRule="auto"/>
        <w:jc w:val="center"/>
        <w:rPr>
          <w:rFonts w:ascii="Arial" w:hAnsi="Arial" w:eastAsia="黑体" w:cs="Arial"/>
          <w:b/>
          <w:sz w:val="28"/>
          <w:szCs w:val="28"/>
        </w:rPr>
      </w:pPr>
      <w:r>
        <w:rPr>
          <w:rFonts w:ascii="Arial" w:hAnsi="Arial" w:eastAsia="黑体" w:cs="Arial"/>
          <w:b/>
          <w:sz w:val="28"/>
          <w:szCs w:val="28"/>
        </w:rPr>
        <w:t>_________________________________</w:t>
      </w:r>
    </w:p>
    <w:p>
      <w:pPr>
        <w:spacing w:line="360" w:lineRule="auto"/>
        <w:jc w:val="center"/>
        <w:rPr>
          <w:rFonts w:ascii="Arial" w:hAnsi="Arial" w:eastAsia="黑体" w:cs="Arial"/>
          <w:b/>
          <w:color w:val="0070C0"/>
          <w:sz w:val="28"/>
          <w:szCs w:val="28"/>
        </w:rPr>
      </w:pPr>
    </w:p>
    <w:sectPr>
      <w:headerReference r:id="rId11" w:type="first"/>
      <w:pgSz w:w="11906" w:h="16838"/>
      <w:pgMar w:top="1440" w:right="1701" w:bottom="1440"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1367CB19-E89B-4D24-AEC3-ED463EDBA674}"/>
  </w:font>
  <w:font w:name="黑体">
    <w:panose1 w:val="02010609060101010101"/>
    <w:charset w:val="86"/>
    <w:family w:val="auto"/>
    <w:pitch w:val="default"/>
    <w:sig w:usb0="800002BF" w:usb1="38CF7CFA" w:usb2="00000016" w:usb3="00000000" w:csb0="00040001" w:csb1="00000000"/>
    <w:embedRegular r:id="rId2" w:fontKey="{A8CD8FE2-266F-4793-B584-D05D4B59CB6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embedRegular r:id="rId3" w:fontKey="{22D2E1CA-8481-41C9-80EE-D0BF47E4E643}"/>
  </w:font>
  <w:font w:name="Calibri Light">
    <w:altName w:val="Calibri"/>
    <w:panose1 w:val="020F0302020204030204"/>
    <w:charset w:val="00"/>
    <w:family w:val="swiss"/>
    <w:pitch w:val="default"/>
    <w:sig w:usb0="00000000" w:usb1="00000000" w:usb2="00000009" w:usb3="00000000" w:csb0="200001F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方正小标宋简体">
    <w:panose1 w:val="02000000000000000000"/>
    <w:charset w:val="86"/>
    <w:family w:val="auto"/>
    <w:pitch w:val="default"/>
    <w:sig w:usb0="A00002BF" w:usb1="184F6CFA" w:usb2="00000012" w:usb3="00000000" w:csb0="00040001" w:csb1="00000000"/>
    <w:embedRegular r:id="rId4" w:fontKey="{32205A5C-C07B-4AE6-AE66-4A6E231A0DAB}"/>
  </w:font>
  <w:font w:name="Arial Unicode MS">
    <w:altName w:val="宋体"/>
    <w:panose1 w:val="020B0604020202020204"/>
    <w:charset w:val="86"/>
    <w:family w:val="swiss"/>
    <w:pitch w:val="default"/>
    <w:sig w:usb0="00000000" w:usb1="00000000" w:usb2="0000003F" w:usb3="00000000" w:csb0="003F01FF" w:csb1="00000000"/>
    <w:embedRegular r:id="rId5" w:fontKey="{849C311C-A4EB-43DB-8628-6A59A8EF9D38}"/>
  </w:font>
  <w:font w:name="Cambria Math">
    <w:panose1 w:val="02040503050406030204"/>
    <w:charset w:val="00"/>
    <w:family w:val="roman"/>
    <w:pitch w:val="default"/>
    <w:sig w:usb0="A00002EF" w:usb1="420020EB" w:usb2="00000000" w:usb3="00000000" w:csb0="2000019F" w:csb1="00000000"/>
    <w:embedRegular r:id="rId6" w:fontKey="{0950D64C-236D-4739-89B3-E09D9D27165F}"/>
  </w:font>
  <w:font w:name="仿宋_GB2312">
    <w:altName w:val="仿宋"/>
    <w:panose1 w:val="00000000000000000000"/>
    <w:charset w:val="86"/>
    <w:family w:val="auto"/>
    <w:pitch w:val="default"/>
    <w:sig w:usb0="00000000" w:usb1="00000000" w:usb2="00000000" w:usb3="00000000" w:csb0="00040000" w:csb1="00000000"/>
    <w:embedRegular r:id="rId7" w:fontKey="{75D78C1C-C5DA-4008-8EB0-7CD445797322}"/>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Fonts w:ascii="Arial" w:hAnsi="Arial" w:cs="Arial"/>
      </w:rPr>
    </w:pP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Fonts w:ascii="Arial" w:hAnsi="Arial" w:cs="Arial"/>
      </w:rPr>
    </w:pPr>
    <w:r>
      <w:rPr>
        <w:rFonts w:ascii="Arial" w:hAnsi="Arial" w:cs="Arial"/>
      </w:rPr>
      <w:fldChar w:fldCharType="begin"/>
    </w:r>
    <w:r>
      <w:rPr>
        <w:rFonts w:ascii="Arial" w:hAnsi="Arial" w:cs="Arial"/>
      </w:rPr>
      <w:instrText xml:space="preserve">PAGE   \* MERGEFORMAT</w:instrText>
    </w:r>
    <w:r>
      <w:rPr>
        <w:rFonts w:ascii="Arial" w:hAnsi="Arial" w:cs="Arial"/>
      </w:rPr>
      <w:fldChar w:fldCharType="separate"/>
    </w:r>
    <w:r>
      <w:rPr>
        <w:rFonts w:ascii="Arial" w:hAnsi="Arial" w:cs="Arial"/>
        <w:lang w:val="zh-CN"/>
      </w:rPr>
      <w:t>11</w:t>
    </w:r>
    <w:r>
      <w:rPr>
        <w:rFonts w:ascii="Arial" w:hAnsi="Arial" w:cs="Arial"/>
      </w:rP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0"/>
      </w:pBdr>
      <w:rPr>
        <w:rFonts w:eastAsia="黑体"/>
      </w:rPr>
    </w:pPr>
    <w:r>
      <w:rPr>
        <w:rFonts w:ascii="黑体" w:hAnsi="黑体" w:eastAsia="黑体" w:cs="Arial"/>
        <w:szCs w:val="21"/>
      </w:rPr>
      <w:t>JJF（纺织）</w:t>
    </w:r>
    <w:r>
      <w:rPr>
        <w:rFonts w:hint="eastAsia" w:ascii="黑体" w:hAnsi="黑体" w:eastAsia="黑体" w:cs="Arial"/>
        <w:sz w:val="21"/>
        <w:szCs w:val="21"/>
      </w:rPr>
      <w:t>093</w:t>
    </w:r>
    <w:r>
      <w:rPr>
        <w:rFonts w:ascii="黑体" w:hAnsi="黑体" w:eastAsia="黑体" w:cs="Arial"/>
        <w:sz w:val="21"/>
        <w:szCs w:val="21"/>
      </w:rPr>
      <w:t>-20</w:t>
    </w:r>
    <w:r>
      <w:rPr>
        <w:rFonts w:hint="eastAsia" w:ascii="黑体" w:hAnsi="黑体" w:eastAsia="黑体" w:cs="Arial"/>
        <w:sz w:val="21"/>
        <w:szCs w:val="21"/>
      </w:rPr>
      <w:t>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pBdr>
        <w:bottom w:val="none" w:color="auto" w:sz="0" w:space="0"/>
      </w:pBdr>
      <w:rPr>
        <w:rStyle w:val="18"/>
      </w:rPr>
    </w:pPr>
    <w:r>
      <w:rPr>
        <w:rStyle w:val="18"/>
      </w:rPr>
      <w:fldChar w:fldCharType="begin"/>
    </w:r>
    <w:r>
      <w:rPr>
        <w:rStyle w:val="18"/>
      </w:rPr>
      <w:instrText xml:space="preserve">PAGE  </w:instrText>
    </w:r>
    <w:r>
      <w:rPr>
        <w:rStyle w:val="18"/>
      </w:rPr>
      <w:fldChar w:fldCharType="end"/>
    </w:r>
  </w:p>
  <w:p>
    <w:pPr>
      <w:pStyle w:val="13"/>
      <w:pBdr>
        <w:bottom w:val="none" w:color="auto" w:sz="0" w:space="0"/>
      </w:pBd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szCs w:val="21"/>
      </w:rPr>
    </w:pPr>
    <w:r>
      <w:rPr>
        <w:rFonts w:ascii="黑体" w:hAnsi="黑体" w:eastAsia="黑体" w:cs="Arial"/>
        <w:szCs w:val="21"/>
      </w:rPr>
      <w:t>JJF（纺织）</w:t>
    </w:r>
    <w:r>
      <w:rPr>
        <w:rFonts w:hint="eastAsia" w:ascii="黑体" w:hAnsi="黑体" w:eastAsia="黑体" w:cs="Arial"/>
        <w:sz w:val="21"/>
        <w:szCs w:val="21"/>
      </w:rPr>
      <w:t>093</w:t>
    </w:r>
    <w:r>
      <w:rPr>
        <w:rFonts w:ascii="黑体" w:hAnsi="黑体" w:eastAsia="黑体" w:cs="Arial"/>
        <w:sz w:val="21"/>
        <w:szCs w:val="21"/>
      </w:rPr>
      <w:t>-20</w:t>
    </w:r>
    <w:r>
      <w:rPr>
        <w:rFonts w:hint="eastAsia" w:ascii="黑体" w:hAnsi="黑体" w:eastAsia="黑体" w:cs="Arial"/>
        <w:sz w:val="21"/>
        <w:szCs w:val="21"/>
      </w:rPr>
      <w:t>20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rPr>
        <w:rStyle w:val="18"/>
      </w:rPr>
    </w:pPr>
    <w:r>
      <w:rPr>
        <w:rStyle w:val="18"/>
      </w:rPr>
      <w:fldChar w:fldCharType="begin"/>
    </w:r>
    <w:r>
      <w:rPr>
        <w:rStyle w:val="18"/>
      </w:rPr>
      <w:instrText xml:space="preserve">PAGE  </w:instrText>
    </w:r>
    <w:r>
      <w:rPr>
        <w:rStyle w:val="18"/>
      </w:rPr>
      <w:fldChar w:fldCharType="separate"/>
    </w:r>
    <w:r>
      <w:rPr>
        <w:rStyle w:val="18"/>
      </w:rPr>
      <w:t>8</w:t>
    </w:r>
    <w:r>
      <w:rPr>
        <w:rStyle w:val="18"/>
      </w:rPr>
      <w:fldChar w:fldCharType="end"/>
    </w:r>
  </w:p>
  <w:p>
    <w:pPr>
      <w:pBdr>
        <w:bottom w:val="single" w:color="auto" w:sz="12" w:space="13"/>
      </w:pBdr>
      <w:spacing w:line="240" w:lineRule="atLeast"/>
      <w:ind w:right="360"/>
      <w:jc w:val="center"/>
    </w:pPr>
    <w:r>
      <w:t>JJF</w:t>
    </w:r>
    <w:r>
      <w:rPr>
        <w:rFonts w:hAnsi="宋体"/>
      </w:rPr>
      <w:t>（纺织）</w:t>
    </w:r>
    <w:r>
      <w:t>0</w:t>
    </w:r>
    <w:r>
      <w:rPr>
        <w:rFonts w:hint="eastAsia"/>
      </w:rPr>
      <w:t>56</w:t>
    </w:r>
    <w:r>
      <w:t>-20</w:t>
    </w:r>
    <w:r>
      <w:rPr>
        <w:rFonts w:hint="eastAsia"/>
      </w:rPr>
      <w:t>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D342E"/>
    <w:rsid w:val="0000142C"/>
    <w:rsid w:val="00001EED"/>
    <w:rsid w:val="00003F44"/>
    <w:rsid w:val="000042A8"/>
    <w:rsid w:val="00004731"/>
    <w:rsid w:val="00005011"/>
    <w:rsid w:val="000053A1"/>
    <w:rsid w:val="00007162"/>
    <w:rsid w:val="00007375"/>
    <w:rsid w:val="0000743B"/>
    <w:rsid w:val="00010032"/>
    <w:rsid w:val="0001009B"/>
    <w:rsid w:val="0001178B"/>
    <w:rsid w:val="00011F32"/>
    <w:rsid w:val="00012062"/>
    <w:rsid w:val="00013494"/>
    <w:rsid w:val="000140A0"/>
    <w:rsid w:val="00014197"/>
    <w:rsid w:val="000145CB"/>
    <w:rsid w:val="000147DA"/>
    <w:rsid w:val="0001697D"/>
    <w:rsid w:val="00021A17"/>
    <w:rsid w:val="00023C33"/>
    <w:rsid w:val="0003042C"/>
    <w:rsid w:val="000304D1"/>
    <w:rsid w:val="00030888"/>
    <w:rsid w:val="000312DA"/>
    <w:rsid w:val="00033A2D"/>
    <w:rsid w:val="00034116"/>
    <w:rsid w:val="00034264"/>
    <w:rsid w:val="00036154"/>
    <w:rsid w:val="000363FD"/>
    <w:rsid w:val="00036DCA"/>
    <w:rsid w:val="00040B9F"/>
    <w:rsid w:val="0004405E"/>
    <w:rsid w:val="000443CB"/>
    <w:rsid w:val="00044752"/>
    <w:rsid w:val="00047598"/>
    <w:rsid w:val="0005083C"/>
    <w:rsid w:val="00050879"/>
    <w:rsid w:val="00053EA3"/>
    <w:rsid w:val="00056A21"/>
    <w:rsid w:val="00056D46"/>
    <w:rsid w:val="000571B3"/>
    <w:rsid w:val="0005793D"/>
    <w:rsid w:val="00060CE8"/>
    <w:rsid w:val="000612E6"/>
    <w:rsid w:val="00061953"/>
    <w:rsid w:val="0006244E"/>
    <w:rsid w:val="00062EB2"/>
    <w:rsid w:val="00064779"/>
    <w:rsid w:val="00067DC1"/>
    <w:rsid w:val="00073140"/>
    <w:rsid w:val="000745F9"/>
    <w:rsid w:val="00075AF3"/>
    <w:rsid w:val="00076DF4"/>
    <w:rsid w:val="000802A2"/>
    <w:rsid w:val="0008161C"/>
    <w:rsid w:val="00082811"/>
    <w:rsid w:val="000845AD"/>
    <w:rsid w:val="00085B9E"/>
    <w:rsid w:val="00090964"/>
    <w:rsid w:val="00090F73"/>
    <w:rsid w:val="000939CB"/>
    <w:rsid w:val="000949F2"/>
    <w:rsid w:val="00095D86"/>
    <w:rsid w:val="00096AF3"/>
    <w:rsid w:val="000A006E"/>
    <w:rsid w:val="000A0436"/>
    <w:rsid w:val="000A08AF"/>
    <w:rsid w:val="000A2080"/>
    <w:rsid w:val="000A3FF6"/>
    <w:rsid w:val="000A6F63"/>
    <w:rsid w:val="000B0203"/>
    <w:rsid w:val="000B0E67"/>
    <w:rsid w:val="000B21AC"/>
    <w:rsid w:val="000B29F4"/>
    <w:rsid w:val="000B369B"/>
    <w:rsid w:val="000B4483"/>
    <w:rsid w:val="000B5A55"/>
    <w:rsid w:val="000C01F2"/>
    <w:rsid w:val="000C2477"/>
    <w:rsid w:val="000C26E3"/>
    <w:rsid w:val="000C3F31"/>
    <w:rsid w:val="000C7008"/>
    <w:rsid w:val="000D0761"/>
    <w:rsid w:val="000D0B6D"/>
    <w:rsid w:val="000D1A08"/>
    <w:rsid w:val="000D1EB0"/>
    <w:rsid w:val="000D2373"/>
    <w:rsid w:val="000D250B"/>
    <w:rsid w:val="000D28A1"/>
    <w:rsid w:val="000D3BC1"/>
    <w:rsid w:val="000D5CCF"/>
    <w:rsid w:val="000D6026"/>
    <w:rsid w:val="000D624B"/>
    <w:rsid w:val="000D690E"/>
    <w:rsid w:val="000D6EC3"/>
    <w:rsid w:val="000E061C"/>
    <w:rsid w:val="000E0756"/>
    <w:rsid w:val="000E6D97"/>
    <w:rsid w:val="000F0EF2"/>
    <w:rsid w:val="000F0F1A"/>
    <w:rsid w:val="000F167D"/>
    <w:rsid w:val="000F283F"/>
    <w:rsid w:val="000F388E"/>
    <w:rsid w:val="000F4EB0"/>
    <w:rsid w:val="000F59B5"/>
    <w:rsid w:val="000F7204"/>
    <w:rsid w:val="000F75EB"/>
    <w:rsid w:val="00100720"/>
    <w:rsid w:val="0010093A"/>
    <w:rsid w:val="00102118"/>
    <w:rsid w:val="001026DD"/>
    <w:rsid w:val="00103294"/>
    <w:rsid w:val="0010397B"/>
    <w:rsid w:val="001049FE"/>
    <w:rsid w:val="00105238"/>
    <w:rsid w:val="001053A5"/>
    <w:rsid w:val="00106B19"/>
    <w:rsid w:val="0010743F"/>
    <w:rsid w:val="0010767E"/>
    <w:rsid w:val="00110695"/>
    <w:rsid w:val="00110965"/>
    <w:rsid w:val="00112351"/>
    <w:rsid w:val="00114833"/>
    <w:rsid w:val="001205E7"/>
    <w:rsid w:val="00121274"/>
    <w:rsid w:val="0012230A"/>
    <w:rsid w:val="001230D3"/>
    <w:rsid w:val="001264FC"/>
    <w:rsid w:val="00130E12"/>
    <w:rsid w:val="00130E41"/>
    <w:rsid w:val="00131708"/>
    <w:rsid w:val="00133F72"/>
    <w:rsid w:val="00133F8C"/>
    <w:rsid w:val="00134895"/>
    <w:rsid w:val="00134C33"/>
    <w:rsid w:val="00134E15"/>
    <w:rsid w:val="00135AC9"/>
    <w:rsid w:val="00136AC5"/>
    <w:rsid w:val="001370CE"/>
    <w:rsid w:val="00137284"/>
    <w:rsid w:val="001405F1"/>
    <w:rsid w:val="00142C46"/>
    <w:rsid w:val="0014370C"/>
    <w:rsid w:val="00144824"/>
    <w:rsid w:val="00144BB9"/>
    <w:rsid w:val="00145B90"/>
    <w:rsid w:val="00147CE1"/>
    <w:rsid w:val="00151F56"/>
    <w:rsid w:val="00155EC6"/>
    <w:rsid w:val="00160E3D"/>
    <w:rsid w:val="00162B29"/>
    <w:rsid w:val="001657A3"/>
    <w:rsid w:val="001679CF"/>
    <w:rsid w:val="00170AEC"/>
    <w:rsid w:val="001724B0"/>
    <w:rsid w:val="00175D95"/>
    <w:rsid w:val="001761E5"/>
    <w:rsid w:val="00176D45"/>
    <w:rsid w:val="00177377"/>
    <w:rsid w:val="001806BD"/>
    <w:rsid w:val="00180B7B"/>
    <w:rsid w:val="00182958"/>
    <w:rsid w:val="0018533A"/>
    <w:rsid w:val="00185614"/>
    <w:rsid w:val="00186670"/>
    <w:rsid w:val="00190083"/>
    <w:rsid w:val="0019037F"/>
    <w:rsid w:val="00191589"/>
    <w:rsid w:val="0019158A"/>
    <w:rsid w:val="00191CA6"/>
    <w:rsid w:val="00193270"/>
    <w:rsid w:val="00197213"/>
    <w:rsid w:val="00197CE8"/>
    <w:rsid w:val="001A1106"/>
    <w:rsid w:val="001A1AA1"/>
    <w:rsid w:val="001A36B1"/>
    <w:rsid w:val="001A4BA5"/>
    <w:rsid w:val="001A5C36"/>
    <w:rsid w:val="001A74D8"/>
    <w:rsid w:val="001A77B4"/>
    <w:rsid w:val="001A7C7D"/>
    <w:rsid w:val="001A7D39"/>
    <w:rsid w:val="001B003B"/>
    <w:rsid w:val="001B0624"/>
    <w:rsid w:val="001B08D9"/>
    <w:rsid w:val="001B09DE"/>
    <w:rsid w:val="001B297C"/>
    <w:rsid w:val="001B5103"/>
    <w:rsid w:val="001B758E"/>
    <w:rsid w:val="001C021B"/>
    <w:rsid w:val="001C0BB9"/>
    <w:rsid w:val="001C1399"/>
    <w:rsid w:val="001C23B4"/>
    <w:rsid w:val="001C28A3"/>
    <w:rsid w:val="001C67F1"/>
    <w:rsid w:val="001D22C5"/>
    <w:rsid w:val="001D268D"/>
    <w:rsid w:val="001D2734"/>
    <w:rsid w:val="001D34CF"/>
    <w:rsid w:val="001D3828"/>
    <w:rsid w:val="001D5D01"/>
    <w:rsid w:val="001D606F"/>
    <w:rsid w:val="001E306A"/>
    <w:rsid w:val="001E3106"/>
    <w:rsid w:val="001E53A3"/>
    <w:rsid w:val="001E6B05"/>
    <w:rsid w:val="001F1C09"/>
    <w:rsid w:val="001F25D9"/>
    <w:rsid w:val="001F3480"/>
    <w:rsid w:val="001F7A48"/>
    <w:rsid w:val="0020025A"/>
    <w:rsid w:val="00200B6C"/>
    <w:rsid w:val="00201582"/>
    <w:rsid w:val="002046AA"/>
    <w:rsid w:val="00205AFF"/>
    <w:rsid w:val="00206D61"/>
    <w:rsid w:val="00207978"/>
    <w:rsid w:val="00210963"/>
    <w:rsid w:val="00211011"/>
    <w:rsid w:val="00211976"/>
    <w:rsid w:val="00213CFC"/>
    <w:rsid w:val="002151C6"/>
    <w:rsid w:val="002153A1"/>
    <w:rsid w:val="00215FEE"/>
    <w:rsid w:val="002248F4"/>
    <w:rsid w:val="0022719E"/>
    <w:rsid w:val="002274F0"/>
    <w:rsid w:val="00227611"/>
    <w:rsid w:val="002317B8"/>
    <w:rsid w:val="00231DFA"/>
    <w:rsid w:val="0023284A"/>
    <w:rsid w:val="0023310D"/>
    <w:rsid w:val="00235B2E"/>
    <w:rsid w:val="00236F6C"/>
    <w:rsid w:val="002374F0"/>
    <w:rsid w:val="00237AA6"/>
    <w:rsid w:val="00237F45"/>
    <w:rsid w:val="0024113B"/>
    <w:rsid w:val="00241197"/>
    <w:rsid w:val="00241333"/>
    <w:rsid w:val="00241381"/>
    <w:rsid w:val="00241C2E"/>
    <w:rsid w:val="00241FC4"/>
    <w:rsid w:val="00242CF1"/>
    <w:rsid w:val="00242E73"/>
    <w:rsid w:val="00242FF3"/>
    <w:rsid w:val="00243BCD"/>
    <w:rsid w:val="00245055"/>
    <w:rsid w:val="00246370"/>
    <w:rsid w:val="00246780"/>
    <w:rsid w:val="002474C7"/>
    <w:rsid w:val="00247AA7"/>
    <w:rsid w:val="00251AA5"/>
    <w:rsid w:val="00253352"/>
    <w:rsid w:val="002536B4"/>
    <w:rsid w:val="00254068"/>
    <w:rsid w:val="00256877"/>
    <w:rsid w:val="00262D10"/>
    <w:rsid w:val="00264F70"/>
    <w:rsid w:val="002651A0"/>
    <w:rsid w:val="00265453"/>
    <w:rsid w:val="00266393"/>
    <w:rsid w:val="00266D08"/>
    <w:rsid w:val="00267957"/>
    <w:rsid w:val="0027083B"/>
    <w:rsid w:val="00271F40"/>
    <w:rsid w:val="00272374"/>
    <w:rsid w:val="0027366E"/>
    <w:rsid w:val="00274544"/>
    <w:rsid w:val="00275001"/>
    <w:rsid w:val="00277634"/>
    <w:rsid w:val="002808D3"/>
    <w:rsid w:val="002836C3"/>
    <w:rsid w:val="002837F0"/>
    <w:rsid w:val="0028585D"/>
    <w:rsid w:val="00286D9F"/>
    <w:rsid w:val="00287B15"/>
    <w:rsid w:val="002907E5"/>
    <w:rsid w:val="00292726"/>
    <w:rsid w:val="00293156"/>
    <w:rsid w:val="002939C0"/>
    <w:rsid w:val="00295987"/>
    <w:rsid w:val="00296DA1"/>
    <w:rsid w:val="002A0EF5"/>
    <w:rsid w:val="002A1D0F"/>
    <w:rsid w:val="002A2F19"/>
    <w:rsid w:val="002A349F"/>
    <w:rsid w:val="002B201E"/>
    <w:rsid w:val="002B505F"/>
    <w:rsid w:val="002B53AE"/>
    <w:rsid w:val="002B7C1A"/>
    <w:rsid w:val="002C04CD"/>
    <w:rsid w:val="002C0F00"/>
    <w:rsid w:val="002C10E6"/>
    <w:rsid w:val="002C14EE"/>
    <w:rsid w:val="002C1FA0"/>
    <w:rsid w:val="002C6F7A"/>
    <w:rsid w:val="002C7531"/>
    <w:rsid w:val="002C7826"/>
    <w:rsid w:val="002D0DB3"/>
    <w:rsid w:val="002D26B5"/>
    <w:rsid w:val="002D46EC"/>
    <w:rsid w:val="002D4D4E"/>
    <w:rsid w:val="002D59CE"/>
    <w:rsid w:val="002D7720"/>
    <w:rsid w:val="002D7DDE"/>
    <w:rsid w:val="002D7F65"/>
    <w:rsid w:val="002E0D45"/>
    <w:rsid w:val="002E15D9"/>
    <w:rsid w:val="002E180F"/>
    <w:rsid w:val="002E1F0C"/>
    <w:rsid w:val="002E33D5"/>
    <w:rsid w:val="002E3896"/>
    <w:rsid w:val="002E4C08"/>
    <w:rsid w:val="002E5453"/>
    <w:rsid w:val="002E54CD"/>
    <w:rsid w:val="002E6742"/>
    <w:rsid w:val="002F0C2F"/>
    <w:rsid w:val="002F15FC"/>
    <w:rsid w:val="002F3C6A"/>
    <w:rsid w:val="002F507F"/>
    <w:rsid w:val="002F6D5A"/>
    <w:rsid w:val="003055EA"/>
    <w:rsid w:val="00305B0E"/>
    <w:rsid w:val="0030658E"/>
    <w:rsid w:val="00306602"/>
    <w:rsid w:val="003066B2"/>
    <w:rsid w:val="00306D4F"/>
    <w:rsid w:val="00306E4A"/>
    <w:rsid w:val="00307DD9"/>
    <w:rsid w:val="0031032F"/>
    <w:rsid w:val="003133ED"/>
    <w:rsid w:val="00313605"/>
    <w:rsid w:val="00313679"/>
    <w:rsid w:val="0031450B"/>
    <w:rsid w:val="0031470C"/>
    <w:rsid w:val="00314D88"/>
    <w:rsid w:val="0031516C"/>
    <w:rsid w:val="00315E32"/>
    <w:rsid w:val="0032007D"/>
    <w:rsid w:val="0032311D"/>
    <w:rsid w:val="003247BD"/>
    <w:rsid w:val="00325529"/>
    <w:rsid w:val="00332510"/>
    <w:rsid w:val="00333229"/>
    <w:rsid w:val="00333D5A"/>
    <w:rsid w:val="00337651"/>
    <w:rsid w:val="003418B2"/>
    <w:rsid w:val="00342025"/>
    <w:rsid w:val="00343CAB"/>
    <w:rsid w:val="003448C3"/>
    <w:rsid w:val="003451EB"/>
    <w:rsid w:val="00346EC1"/>
    <w:rsid w:val="00351349"/>
    <w:rsid w:val="00351E05"/>
    <w:rsid w:val="003528FF"/>
    <w:rsid w:val="00352AAF"/>
    <w:rsid w:val="00354181"/>
    <w:rsid w:val="00354392"/>
    <w:rsid w:val="003549DA"/>
    <w:rsid w:val="00355A93"/>
    <w:rsid w:val="00355D63"/>
    <w:rsid w:val="00356675"/>
    <w:rsid w:val="003567FC"/>
    <w:rsid w:val="00356B69"/>
    <w:rsid w:val="00357DB6"/>
    <w:rsid w:val="003600C5"/>
    <w:rsid w:val="003608E2"/>
    <w:rsid w:val="00360EDD"/>
    <w:rsid w:val="003615E0"/>
    <w:rsid w:val="003628B9"/>
    <w:rsid w:val="003629A1"/>
    <w:rsid w:val="00367177"/>
    <w:rsid w:val="00367FC4"/>
    <w:rsid w:val="0037004B"/>
    <w:rsid w:val="0037364B"/>
    <w:rsid w:val="00373EF3"/>
    <w:rsid w:val="00374120"/>
    <w:rsid w:val="00374B94"/>
    <w:rsid w:val="003756BA"/>
    <w:rsid w:val="00377247"/>
    <w:rsid w:val="003779A3"/>
    <w:rsid w:val="00381DD2"/>
    <w:rsid w:val="003845FA"/>
    <w:rsid w:val="00384CEC"/>
    <w:rsid w:val="00386A33"/>
    <w:rsid w:val="00386E80"/>
    <w:rsid w:val="00390A16"/>
    <w:rsid w:val="00392CE2"/>
    <w:rsid w:val="003932F6"/>
    <w:rsid w:val="0039395A"/>
    <w:rsid w:val="00393FBD"/>
    <w:rsid w:val="00395AC9"/>
    <w:rsid w:val="0039608B"/>
    <w:rsid w:val="00396438"/>
    <w:rsid w:val="003966BE"/>
    <w:rsid w:val="00397AF3"/>
    <w:rsid w:val="00397B16"/>
    <w:rsid w:val="003A0C22"/>
    <w:rsid w:val="003A21F1"/>
    <w:rsid w:val="003A3471"/>
    <w:rsid w:val="003A4376"/>
    <w:rsid w:val="003A450E"/>
    <w:rsid w:val="003A4BED"/>
    <w:rsid w:val="003A4D19"/>
    <w:rsid w:val="003A5996"/>
    <w:rsid w:val="003A7944"/>
    <w:rsid w:val="003B0280"/>
    <w:rsid w:val="003B0B50"/>
    <w:rsid w:val="003B1827"/>
    <w:rsid w:val="003B3DD7"/>
    <w:rsid w:val="003B5F60"/>
    <w:rsid w:val="003B6072"/>
    <w:rsid w:val="003B685E"/>
    <w:rsid w:val="003B6873"/>
    <w:rsid w:val="003B6A08"/>
    <w:rsid w:val="003B7049"/>
    <w:rsid w:val="003C217B"/>
    <w:rsid w:val="003C5435"/>
    <w:rsid w:val="003C6447"/>
    <w:rsid w:val="003C65BF"/>
    <w:rsid w:val="003D09DB"/>
    <w:rsid w:val="003D0A15"/>
    <w:rsid w:val="003D0DB2"/>
    <w:rsid w:val="003D17DF"/>
    <w:rsid w:val="003D1935"/>
    <w:rsid w:val="003D1A73"/>
    <w:rsid w:val="003D2008"/>
    <w:rsid w:val="003D2B80"/>
    <w:rsid w:val="003D50EC"/>
    <w:rsid w:val="003D5267"/>
    <w:rsid w:val="003D6495"/>
    <w:rsid w:val="003D65A2"/>
    <w:rsid w:val="003D6FED"/>
    <w:rsid w:val="003D7A92"/>
    <w:rsid w:val="003E1277"/>
    <w:rsid w:val="003E525F"/>
    <w:rsid w:val="003E584C"/>
    <w:rsid w:val="003E5AE5"/>
    <w:rsid w:val="003E7799"/>
    <w:rsid w:val="003F15E9"/>
    <w:rsid w:val="003F1822"/>
    <w:rsid w:val="003F1E9D"/>
    <w:rsid w:val="003F2610"/>
    <w:rsid w:val="003F27B3"/>
    <w:rsid w:val="003F2B2B"/>
    <w:rsid w:val="003F3D0F"/>
    <w:rsid w:val="003F4225"/>
    <w:rsid w:val="003F7637"/>
    <w:rsid w:val="003F7FEC"/>
    <w:rsid w:val="00402BB5"/>
    <w:rsid w:val="004033CD"/>
    <w:rsid w:val="00403F10"/>
    <w:rsid w:val="0040504A"/>
    <w:rsid w:val="0040544F"/>
    <w:rsid w:val="00406412"/>
    <w:rsid w:val="00407327"/>
    <w:rsid w:val="00407D2C"/>
    <w:rsid w:val="00410281"/>
    <w:rsid w:val="00410CF6"/>
    <w:rsid w:val="004117C7"/>
    <w:rsid w:val="004135E2"/>
    <w:rsid w:val="004156A5"/>
    <w:rsid w:val="00415C6B"/>
    <w:rsid w:val="0041603E"/>
    <w:rsid w:val="00420C61"/>
    <w:rsid w:val="004220C6"/>
    <w:rsid w:val="0042295F"/>
    <w:rsid w:val="00422A50"/>
    <w:rsid w:val="00422F1F"/>
    <w:rsid w:val="004243F9"/>
    <w:rsid w:val="004256A1"/>
    <w:rsid w:val="0042571F"/>
    <w:rsid w:val="00425BB7"/>
    <w:rsid w:val="004301EE"/>
    <w:rsid w:val="00430FAF"/>
    <w:rsid w:val="00431B15"/>
    <w:rsid w:val="0043235E"/>
    <w:rsid w:val="004326B5"/>
    <w:rsid w:val="00432F4D"/>
    <w:rsid w:val="0043341D"/>
    <w:rsid w:val="00434D69"/>
    <w:rsid w:val="00434E7F"/>
    <w:rsid w:val="0043615B"/>
    <w:rsid w:val="004379E3"/>
    <w:rsid w:val="00440A1F"/>
    <w:rsid w:val="00441727"/>
    <w:rsid w:val="00441FA8"/>
    <w:rsid w:val="004508B6"/>
    <w:rsid w:val="00454774"/>
    <w:rsid w:val="0045674C"/>
    <w:rsid w:val="00456B81"/>
    <w:rsid w:val="00457D5A"/>
    <w:rsid w:val="00460B27"/>
    <w:rsid w:val="00460C97"/>
    <w:rsid w:val="00460DAB"/>
    <w:rsid w:val="004611E1"/>
    <w:rsid w:val="00462362"/>
    <w:rsid w:val="004640AA"/>
    <w:rsid w:val="00464807"/>
    <w:rsid w:val="0046490D"/>
    <w:rsid w:val="004653D8"/>
    <w:rsid w:val="004663DA"/>
    <w:rsid w:val="00467EEC"/>
    <w:rsid w:val="00470442"/>
    <w:rsid w:val="00472B36"/>
    <w:rsid w:val="00472E7F"/>
    <w:rsid w:val="0047407A"/>
    <w:rsid w:val="004746E6"/>
    <w:rsid w:val="00475138"/>
    <w:rsid w:val="00480305"/>
    <w:rsid w:val="004806A8"/>
    <w:rsid w:val="00483197"/>
    <w:rsid w:val="00485B3D"/>
    <w:rsid w:val="00485FFC"/>
    <w:rsid w:val="00486039"/>
    <w:rsid w:val="004867F6"/>
    <w:rsid w:val="00486841"/>
    <w:rsid w:val="00486E61"/>
    <w:rsid w:val="00487E61"/>
    <w:rsid w:val="00490CA0"/>
    <w:rsid w:val="00491E10"/>
    <w:rsid w:val="0049280F"/>
    <w:rsid w:val="0049410C"/>
    <w:rsid w:val="004965CD"/>
    <w:rsid w:val="00497217"/>
    <w:rsid w:val="0049761F"/>
    <w:rsid w:val="00497AC2"/>
    <w:rsid w:val="00497ED7"/>
    <w:rsid w:val="004A0DC8"/>
    <w:rsid w:val="004A1049"/>
    <w:rsid w:val="004A1844"/>
    <w:rsid w:val="004A1C1D"/>
    <w:rsid w:val="004A2921"/>
    <w:rsid w:val="004A3044"/>
    <w:rsid w:val="004A3748"/>
    <w:rsid w:val="004A6E31"/>
    <w:rsid w:val="004A7C43"/>
    <w:rsid w:val="004B32EA"/>
    <w:rsid w:val="004B393E"/>
    <w:rsid w:val="004B5732"/>
    <w:rsid w:val="004B6C27"/>
    <w:rsid w:val="004B7721"/>
    <w:rsid w:val="004C0E36"/>
    <w:rsid w:val="004C297D"/>
    <w:rsid w:val="004C2CA5"/>
    <w:rsid w:val="004C2CE1"/>
    <w:rsid w:val="004C469D"/>
    <w:rsid w:val="004C4C50"/>
    <w:rsid w:val="004C5E79"/>
    <w:rsid w:val="004D0DF8"/>
    <w:rsid w:val="004D1282"/>
    <w:rsid w:val="004D13C9"/>
    <w:rsid w:val="004D2300"/>
    <w:rsid w:val="004D3F5D"/>
    <w:rsid w:val="004D444E"/>
    <w:rsid w:val="004D505C"/>
    <w:rsid w:val="004E00FC"/>
    <w:rsid w:val="004E171F"/>
    <w:rsid w:val="004E1ABA"/>
    <w:rsid w:val="004E2516"/>
    <w:rsid w:val="004E2B61"/>
    <w:rsid w:val="004E4E23"/>
    <w:rsid w:val="004E51DB"/>
    <w:rsid w:val="004E6358"/>
    <w:rsid w:val="004E78B7"/>
    <w:rsid w:val="004E7A5C"/>
    <w:rsid w:val="004E7F0A"/>
    <w:rsid w:val="004F0E84"/>
    <w:rsid w:val="004F4717"/>
    <w:rsid w:val="004F5112"/>
    <w:rsid w:val="004F67D6"/>
    <w:rsid w:val="004F740B"/>
    <w:rsid w:val="004F751F"/>
    <w:rsid w:val="00500EA8"/>
    <w:rsid w:val="0050127E"/>
    <w:rsid w:val="0050151F"/>
    <w:rsid w:val="00501570"/>
    <w:rsid w:val="00501848"/>
    <w:rsid w:val="00501F34"/>
    <w:rsid w:val="00503685"/>
    <w:rsid w:val="00503901"/>
    <w:rsid w:val="0050400C"/>
    <w:rsid w:val="005103E2"/>
    <w:rsid w:val="00510A53"/>
    <w:rsid w:val="00510BD0"/>
    <w:rsid w:val="00511580"/>
    <w:rsid w:val="0051215E"/>
    <w:rsid w:val="005133A4"/>
    <w:rsid w:val="00513E28"/>
    <w:rsid w:val="00521D05"/>
    <w:rsid w:val="005234DF"/>
    <w:rsid w:val="00532AD3"/>
    <w:rsid w:val="005343AC"/>
    <w:rsid w:val="00535FE1"/>
    <w:rsid w:val="0053662D"/>
    <w:rsid w:val="00542BA6"/>
    <w:rsid w:val="00542E00"/>
    <w:rsid w:val="00542EC1"/>
    <w:rsid w:val="005433A5"/>
    <w:rsid w:val="00544111"/>
    <w:rsid w:val="00546BEC"/>
    <w:rsid w:val="0054722D"/>
    <w:rsid w:val="00553C0A"/>
    <w:rsid w:val="00553E59"/>
    <w:rsid w:val="0055477D"/>
    <w:rsid w:val="0055489B"/>
    <w:rsid w:val="0055570B"/>
    <w:rsid w:val="00561A84"/>
    <w:rsid w:val="00562886"/>
    <w:rsid w:val="005633D2"/>
    <w:rsid w:val="005645DD"/>
    <w:rsid w:val="00570970"/>
    <w:rsid w:val="00572279"/>
    <w:rsid w:val="005729E1"/>
    <w:rsid w:val="0057427E"/>
    <w:rsid w:val="00576050"/>
    <w:rsid w:val="00576FA5"/>
    <w:rsid w:val="00580E12"/>
    <w:rsid w:val="00582C7F"/>
    <w:rsid w:val="00584C53"/>
    <w:rsid w:val="00584EAA"/>
    <w:rsid w:val="00584FA4"/>
    <w:rsid w:val="005866C3"/>
    <w:rsid w:val="00591F06"/>
    <w:rsid w:val="0059248D"/>
    <w:rsid w:val="005939A0"/>
    <w:rsid w:val="005959B6"/>
    <w:rsid w:val="00597656"/>
    <w:rsid w:val="005A18DB"/>
    <w:rsid w:val="005A1B81"/>
    <w:rsid w:val="005A285E"/>
    <w:rsid w:val="005A3281"/>
    <w:rsid w:val="005A436A"/>
    <w:rsid w:val="005A5419"/>
    <w:rsid w:val="005A660A"/>
    <w:rsid w:val="005A7480"/>
    <w:rsid w:val="005A7CEB"/>
    <w:rsid w:val="005B0D0B"/>
    <w:rsid w:val="005B2B34"/>
    <w:rsid w:val="005B480B"/>
    <w:rsid w:val="005B4C56"/>
    <w:rsid w:val="005B5AF8"/>
    <w:rsid w:val="005B73BB"/>
    <w:rsid w:val="005B788C"/>
    <w:rsid w:val="005B799F"/>
    <w:rsid w:val="005C001E"/>
    <w:rsid w:val="005C0774"/>
    <w:rsid w:val="005C0B9D"/>
    <w:rsid w:val="005C0E2C"/>
    <w:rsid w:val="005C1CA2"/>
    <w:rsid w:val="005C2453"/>
    <w:rsid w:val="005C4789"/>
    <w:rsid w:val="005C4F14"/>
    <w:rsid w:val="005C5C7A"/>
    <w:rsid w:val="005C7C07"/>
    <w:rsid w:val="005C7FDF"/>
    <w:rsid w:val="005D0BEE"/>
    <w:rsid w:val="005D2ED6"/>
    <w:rsid w:val="005D355C"/>
    <w:rsid w:val="005D5F83"/>
    <w:rsid w:val="005E098D"/>
    <w:rsid w:val="005E1BE7"/>
    <w:rsid w:val="005E4297"/>
    <w:rsid w:val="005E4EF4"/>
    <w:rsid w:val="005E56BE"/>
    <w:rsid w:val="005E6707"/>
    <w:rsid w:val="005E6DE5"/>
    <w:rsid w:val="005E7C62"/>
    <w:rsid w:val="005F293A"/>
    <w:rsid w:val="005F2AF6"/>
    <w:rsid w:val="005F46C5"/>
    <w:rsid w:val="005F5D94"/>
    <w:rsid w:val="005F6177"/>
    <w:rsid w:val="005F714A"/>
    <w:rsid w:val="005F75B5"/>
    <w:rsid w:val="005F7D23"/>
    <w:rsid w:val="00600ED1"/>
    <w:rsid w:val="006011DF"/>
    <w:rsid w:val="0060244C"/>
    <w:rsid w:val="00602C20"/>
    <w:rsid w:val="00603A9C"/>
    <w:rsid w:val="00603B71"/>
    <w:rsid w:val="00605A7F"/>
    <w:rsid w:val="00607489"/>
    <w:rsid w:val="006106D1"/>
    <w:rsid w:val="006117F0"/>
    <w:rsid w:val="006127F7"/>
    <w:rsid w:val="00612BC4"/>
    <w:rsid w:val="00613FC7"/>
    <w:rsid w:val="00614C4F"/>
    <w:rsid w:val="0061502A"/>
    <w:rsid w:val="0061607C"/>
    <w:rsid w:val="00617F93"/>
    <w:rsid w:val="006219DB"/>
    <w:rsid w:val="00622E6F"/>
    <w:rsid w:val="006241ED"/>
    <w:rsid w:val="0062424D"/>
    <w:rsid w:val="00626274"/>
    <w:rsid w:val="006263FC"/>
    <w:rsid w:val="00626F87"/>
    <w:rsid w:val="006307F1"/>
    <w:rsid w:val="00630E84"/>
    <w:rsid w:val="0063104B"/>
    <w:rsid w:val="006323FA"/>
    <w:rsid w:val="00634025"/>
    <w:rsid w:val="00634336"/>
    <w:rsid w:val="00634552"/>
    <w:rsid w:val="00637C45"/>
    <w:rsid w:val="00640061"/>
    <w:rsid w:val="00646525"/>
    <w:rsid w:val="006472F4"/>
    <w:rsid w:val="00647B15"/>
    <w:rsid w:val="00647B2E"/>
    <w:rsid w:val="00651FD7"/>
    <w:rsid w:val="0065534D"/>
    <w:rsid w:val="00655907"/>
    <w:rsid w:val="006579B8"/>
    <w:rsid w:val="00660750"/>
    <w:rsid w:val="006620F7"/>
    <w:rsid w:val="00662247"/>
    <w:rsid w:val="00662F31"/>
    <w:rsid w:val="006638E8"/>
    <w:rsid w:val="006647E0"/>
    <w:rsid w:val="00665CAA"/>
    <w:rsid w:val="00666D25"/>
    <w:rsid w:val="0066706C"/>
    <w:rsid w:val="0066763B"/>
    <w:rsid w:val="006714A1"/>
    <w:rsid w:val="00671ED9"/>
    <w:rsid w:val="00672078"/>
    <w:rsid w:val="00677100"/>
    <w:rsid w:val="00677257"/>
    <w:rsid w:val="006777BF"/>
    <w:rsid w:val="00680B84"/>
    <w:rsid w:val="00681118"/>
    <w:rsid w:val="00681F06"/>
    <w:rsid w:val="00682C13"/>
    <w:rsid w:val="00682E50"/>
    <w:rsid w:val="00683E44"/>
    <w:rsid w:val="00684FB4"/>
    <w:rsid w:val="00685D04"/>
    <w:rsid w:val="006862C7"/>
    <w:rsid w:val="006879FE"/>
    <w:rsid w:val="00687B6A"/>
    <w:rsid w:val="00690E28"/>
    <w:rsid w:val="00692062"/>
    <w:rsid w:val="006935C7"/>
    <w:rsid w:val="0069752D"/>
    <w:rsid w:val="00697B65"/>
    <w:rsid w:val="006A1AB3"/>
    <w:rsid w:val="006B08FE"/>
    <w:rsid w:val="006B353D"/>
    <w:rsid w:val="006B3EF3"/>
    <w:rsid w:val="006B42AE"/>
    <w:rsid w:val="006B46E4"/>
    <w:rsid w:val="006B4C68"/>
    <w:rsid w:val="006B6D16"/>
    <w:rsid w:val="006B7B3E"/>
    <w:rsid w:val="006C1065"/>
    <w:rsid w:val="006C3461"/>
    <w:rsid w:val="006C3E20"/>
    <w:rsid w:val="006C5797"/>
    <w:rsid w:val="006C6F95"/>
    <w:rsid w:val="006C7995"/>
    <w:rsid w:val="006D04F6"/>
    <w:rsid w:val="006D0684"/>
    <w:rsid w:val="006D263D"/>
    <w:rsid w:val="006D3856"/>
    <w:rsid w:val="006D4234"/>
    <w:rsid w:val="006D4EC9"/>
    <w:rsid w:val="006D62B1"/>
    <w:rsid w:val="006E0B75"/>
    <w:rsid w:val="006E24D1"/>
    <w:rsid w:val="006E46D2"/>
    <w:rsid w:val="006E56DC"/>
    <w:rsid w:val="006E5DD1"/>
    <w:rsid w:val="006E623B"/>
    <w:rsid w:val="006F0002"/>
    <w:rsid w:val="006F1406"/>
    <w:rsid w:val="006F3291"/>
    <w:rsid w:val="006F36C1"/>
    <w:rsid w:val="006F3E2A"/>
    <w:rsid w:val="006F5F43"/>
    <w:rsid w:val="006F71ED"/>
    <w:rsid w:val="006F74D0"/>
    <w:rsid w:val="007013E6"/>
    <w:rsid w:val="00701FC9"/>
    <w:rsid w:val="00703BB1"/>
    <w:rsid w:val="00706549"/>
    <w:rsid w:val="00707652"/>
    <w:rsid w:val="00710F35"/>
    <w:rsid w:val="00713D70"/>
    <w:rsid w:val="00713E57"/>
    <w:rsid w:val="00714C95"/>
    <w:rsid w:val="00714CA3"/>
    <w:rsid w:val="00714D5B"/>
    <w:rsid w:val="007159C9"/>
    <w:rsid w:val="00716C67"/>
    <w:rsid w:val="00716F5B"/>
    <w:rsid w:val="00722229"/>
    <w:rsid w:val="00723418"/>
    <w:rsid w:val="00723955"/>
    <w:rsid w:val="0072415D"/>
    <w:rsid w:val="007249D2"/>
    <w:rsid w:val="007249E6"/>
    <w:rsid w:val="00724B8F"/>
    <w:rsid w:val="00724E4F"/>
    <w:rsid w:val="00725B17"/>
    <w:rsid w:val="00730C57"/>
    <w:rsid w:val="00731B7B"/>
    <w:rsid w:val="00732A84"/>
    <w:rsid w:val="00732BC4"/>
    <w:rsid w:val="0073318B"/>
    <w:rsid w:val="007345FB"/>
    <w:rsid w:val="0073475B"/>
    <w:rsid w:val="00735BED"/>
    <w:rsid w:val="00736C65"/>
    <w:rsid w:val="007429B3"/>
    <w:rsid w:val="00743B36"/>
    <w:rsid w:val="00744430"/>
    <w:rsid w:val="00746479"/>
    <w:rsid w:val="00746C24"/>
    <w:rsid w:val="007471EF"/>
    <w:rsid w:val="00747C3A"/>
    <w:rsid w:val="0075194F"/>
    <w:rsid w:val="00753D1A"/>
    <w:rsid w:val="007544CF"/>
    <w:rsid w:val="007575F2"/>
    <w:rsid w:val="00757894"/>
    <w:rsid w:val="00761DF0"/>
    <w:rsid w:val="00762B0B"/>
    <w:rsid w:val="00762C89"/>
    <w:rsid w:val="007640E9"/>
    <w:rsid w:val="00766048"/>
    <w:rsid w:val="00766FDA"/>
    <w:rsid w:val="0077075B"/>
    <w:rsid w:val="00770EDA"/>
    <w:rsid w:val="007714E9"/>
    <w:rsid w:val="007714F6"/>
    <w:rsid w:val="0077190C"/>
    <w:rsid w:val="00773899"/>
    <w:rsid w:val="0077468C"/>
    <w:rsid w:val="00774CF9"/>
    <w:rsid w:val="007807FD"/>
    <w:rsid w:val="0078110B"/>
    <w:rsid w:val="00784D39"/>
    <w:rsid w:val="00786B85"/>
    <w:rsid w:val="00786C0C"/>
    <w:rsid w:val="00791172"/>
    <w:rsid w:val="00791D07"/>
    <w:rsid w:val="00792B8B"/>
    <w:rsid w:val="007942D5"/>
    <w:rsid w:val="007952B8"/>
    <w:rsid w:val="00796D42"/>
    <w:rsid w:val="007A11C1"/>
    <w:rsid w:val="007A3B6B"/>
    <w:rsid w:val="007A4066"/>
    <w:rsid w:val="007A418B"/>
    <w:rsid w:val="007A45A8"/>
    <w:rsid w:val="007A6EE4"/>
    <w:rsid w:val="007A6F02"/>
    <w:rsid w:val="007A7C6B"/>
    <w:rsid w:val="007B05F0"/>
    <w:rsid w:val="007B08CB"/>
    <w:rsid w:val="007B2316"/>
    <w:rsid w:val="007B2FA8"/>
    <w:rsid w:val="007B4D77"/>
    <w:rsid w:val="007B54FB"/>
    <w:rsid w:val="007B5BA0"/>
    <w:rsid w:val="007C0585"/>
    <w:rsid w:val="007C1648"/>
    <w:rsid w:val="007C20BA"/>
    <w:rsid w:val="007C266C"/>
    <w:rsid w:val="007C29B5"/>
    <w:rsid w:val="007C3603"/>
    <w:rsid w:val="007C58D5"/>
    <w:rsid w:val="007C68E3"/>
    <w:rsid w:val="007C71A2"/>
    <w:rsid w:val="007D0A18"/>
    <w:rsid w:val="007D36F9"/>
    <w:rsid w:val="007D4581"/>
    <w:rsid w:val="007D78C5"/>
    <w:rsid w:val="007E164D"/>
    <w:rsid w:val="007E2AC6"/>
    <w:rsid w:val="007E5E0F"/>
    <w:rsid w:val="007E7653"/>
    <w:rsid w:val="007F020B"/>
    <w:rsid w:val="007F07F7"/>
    <w:rsid w:val="007F3ACD"/>
    <w:rsid w:val="007F3CAF"/>
    <w:rsid w:val="007F4E07"/>
    <w:rsid w:val="007F778D"/>
    <w:rsid w:val="00802503"/>
    <w:rsid w:val="00804517"/>
    <w:rsid w:val="008127FC"/>
    <w:rsid w:val="00813CF9"/>
    <w:rsid w:val="00814C2F"/>
    <w:rsid w:val="00815F43"/>
    <w:rsid w:val="00820263"/>
    <w:rsid w:val="008205E1"/>
    <w:rsid w:val="0082102D"/>
    <w:rsid w:val="00823450"/>
    <w:rsid w:val="00824F1D"/>
    <w:rsid w:val="0082509F"/>
    <w:rsid w:val="00825364"/>
    <w:rsid w:val="00830D73"/>
    <w:rsid w:val="00831953"/>
    <w:rsid w:val="0083304A"/>
    <w:rsid w:val="00833A7F"/>
    <w:rsid w:val="008370ED"/>
    <w:rsid w:val="00837E58"/>
    <w:rsid w:val="008406AA"/>
    <w:rsid w:val="008409FB"/>
    <w:rsid w:val="008419B7"/>
    <w:rsid w:val="008427D4"/>
    <w:rsid w:val="008439CB"/>
    <w:rsid w:val="00846CDE"/>
    <w:rsid w:val="00851D2B"/>
    <w:rsid w:val="0085513B"/>
    <w:rsid w:val="008556B2"/>
    <w:rsid w:val="008561D8"/>
    <w:rsid w:val="00860640"/>
    <w:rsid w:val="00861B63"/>
    <w:rsid w:val="00865B80"/>
    <w:rsid w:val="008678E7"/>
    <w:rsid w:val="00870D05"/>
    <w:rsid w:val="00870EA6"/>
    <w:rsid w:val="00871FB1"/>
    <w:rsid w:val="00873488"/>
    <w:rsid w:val="008743DE"/>
    <w:rsid w:val="00874591"/>
    <w:rsid w:val="00875C9C"/>
    <w:rsid w:val="00875D6C"/>
    <w:rsid w:val="0087698E"/>
    <w:rsid w:val="00877260"/>
    <w:rsid w:val="00877342"/>
    <w:rsid w:val="0088071B"/>
    <w:rsid w:val="00880759"/>
    <w:rsid w:val="00883A54"/>
    <w:rsid w:val="00884186"/>
    <w:rsid w:val="00884C1C"/>
    <w:rsid w:val="00885F5A"/>
    <w:rsid w:val="00886B8B"/>
    <w:rsid w:val="008875D4"/>
    <w:rsid w:val="00894D5B"/>
    <w:rsid w:val="008A0A49"/>
    <w:rsid w:val="008A1908"/>
    <w:rsid w:val="008A2400"/>
    <w:rsid w:val="008A24F0"/>
    <w:rsid w:val="008A3948"/>
    <w:rsid w:val="008A4419"/>
    <w:rsid w:val="008A4FD3"/>
    <w:rsid w:val="008A5137"/>
    <w:rsid w:val="008A736E"/>
    <w:rsid w:val="008A7CC5"/>
    <w:rsid w:val="008A7F01"/>
    <w:rsid w:val="008B3020"/>
    <w:rsid w:val="008B519C"/>
    <w:rsid w:val="008B566A"/>
    <w:rsid w:val="008B5D89"/>
    <w:rsid w:val="008B6384"/>
    <w:rsid w:val="008B6BE4"/>
    <w:rsid w:val="008B738B"/>
    <w:rsid w:val="008B7BC8"/>
    <w:rsid w:val="008B7C64"/>
    <w:rsid w:val="008C0CB2"/>
    <w:rsid w:val="008C38E9"/>
    <w:rsid w:val="008C3AC0"/>
    <w:rsid w:val="008C3B63"/>
    <w:rsid w:val="008C3EE1"/>
    <w:rsid w:val="008C66E2"/>
    <w:rsid w:val="008C6E27"/>
    <w:rsid w:val="008D0D1C"/>
    <w:rsid w:val="008D12C9"/>
    <w:rsid w:val="008D1924"/>
    <w:rsid w:val="008D1A63"/>
    <w:rsid w:val="008D20D9"/>
    <w:rsid w:val="008D39AF"/>
    <w:rsid w:val="008D5FB5"/>
    <w:rsid w:val="008D70DE"/>
    <w:rsid w:val="008D71B5"/>
    <w:rsid w:val="008E3E19"/>
    <w:rsid w:val="008E5D38"/>
    <w:rsid w:val="008F035A"/>
    <w:rsid w:val="008F1862"/>
    <w:rsid w:val="008F2A1A"/>
    <w:rsid w:val="008F4347"/>
    <w:rsid w:val="008F52E6"/>
    <w:rsid w:val="008F57A0"/>
    <w:rsid w:val="008F6A56"/>
    <w:rsid w:val="008F6F59"/>
    <w:rsid w:val="008F7D75"/>
    <w:rsid w:val="008F7D78"/>
    <w:rsid w:val="00900207"/>
    <w:rsid w:val="0090090A"/>
    <w:rsid w:val="00900C44"/>
    <w:rsid w:val="00901640"/>
    <w:rsid w:val="00902C60"/>
    <w:rsid w:val="00904526"/>
    <w:rsid w:val="00904C51"/>
    <w:rsid w:val="009074E1"/>
    <w:rsid w:val="00912387"/>
    <w:rsid w:val="00917319"/>
    <w:rsid w:val="009173B1"/>
    <w:rsid w:val="009221B4"/>
    <w:rsid w:val="00922701"/>
    <w:rsid w:val="00922752"/>
    <w:rsid w:val="009249C1"/>
    <w:rsid w:val="00926935"/>
    <w:rsid w:val="009277BA"/>
    <w:rsid w:val="00931773"/>
    <w:rsid w:val="00932B56"/>
    <w:rsid w:val="009340EB"/>
    <w:rsid w:val="009346C4"/>
    <w:rsid w:val="009363DE"/>
    <w:rsid w:val="009367B1"/>
    <w:rsid w:val="009371E6"/>
    <w:rsid w:val="0094087B"/>
    <w:rsid w:val="00942F4E"/>
    <w:rsid w:val="00944655"/>
    <w:rsid w:val="00945E45"/>
    <w:rsid w:val="00946F58"/>
    <w:rsid w:val="0094722D"/>
    <w:rsid w:val="00950D26"/>
    <w:rsid w:val="00956335"/>
    <w:rsid w:val="009574C6"/>
    <w:rsid w:val="009626BE"/>
    <w:rsid w:val="00962C56"/>
    <w:rsid w:val="00963863"/>
    <w:rsid w:val="009638DD"/>
    <w:rsid w:val="00963D25"/>
    <w:rsid w:val="0096402F"/>
    <w:rsid w:val="00966990"/>
    <w:rsid w:val="00967E2F"/>
    <w:rsid w:val="00972B03"/>
    <w:rsid w:val="00973AEF"/>
    <w:rsid w:val="00973F2A"/>
    <w:rsid w:val="00975653"/>
    <w:rsid w:val="00976822"/>
    <w:rsid w:val="00976C58"/>
    <w:rsid w:val="00977AFC"/>
    <w:rsid w:val="00980DDF"/>
    <w:rsid w:val="00981C46"/>
    <w:rsid w:val="00982BF4"/>
    <w:rsid w:val="00982D0C"/>
    <w:rsid w:val="00984054"/>
    <w:rsid w:val="00986336"/>
    <w:rsid w:val="0098753A"/>
    <w:rsid w:val="00987A9D"/>
    <w:rsid w:val="00991B97"/>
    <w:rsid w:val="00995CB0"/>
    <w:rsid w:val="00995DAD"/>
    <w:rsid w:val="009A05BC"/>
    <w:rsid w:val="009A2506"/>
    <w:rsid w:val="009A40F7"/>
    <w:rsid w:val="009A5F4A"/>
    <w:rsid w:val="009A703D"/>
    <w:rsid w:val="009A7545"/>
    <w:rsid w:val="009A773B"/>
    <w:rsid w:val="009B28CA"/>
    <w:rsid w:val="009B2C04"/>
    <w:rsid w:val="009B547D"/>
    <w:rsid w:val="009B6605"/>
    <w:rsid w:val="009B6949"/>
    <w:rsid w:val="009B79C5"/>
    <w:rsid w:val="009C0377"/>
    <w:rsid w:val="009C03E1"/>
    <w:rsid w:val="009C2DF6"/>
    <w:rsid w:val="009C4561"/>
    <w:rsid w:val="009C6714"/>
    <w:rsid w:val="009D06F9"/>
    <w:rsid w:val="009D0B48"/>
    <w:rsid w:val="009D0EBE"/>
    <w:rsid w:val="009D1119"/>
    <w:rsid w:val="009D1228"/>
    <w:rsid w:val="009D2FDB"/>
    <w:rsid w:val="009D342E"/>
    <w:rsid w:val="009D6A08"/>
    <w:rsid w:val="009D6C95"/>
    <w:rsid w:val="009E0B8A"/>
    <w:rsid w:val="009E0BA3"/>
    <w:rsid w:val="009E2097"/>
    <w:rsid w:val="009E4BB7"/>
    <w:rsid w:val="009E52D1"/>
    <w:rsid w:val="009E537A"/>
    <w:rsid w:val="009E5F74"/>
    <w:rsid w:val="009E60FE"/>
    <w:rsid w:val="009E66A2"/>
    <w:rsid w:val="009E7481"/>
    <w:rsid w:val="009F0667"/>
    <w:rsid w:val="009F0FD1"/>
    <w:rsid w:val="009F12F7"/>
    <w:rsid w:val="009F35DE"/>
    <w:rsid w:val="009F35EA"/>
    <w:rsid w:val="009F714D"/>
    <w:rsid w:val="00A00701"/>
    <w:rsid w:val="00A00F7D"/>
    <w:rsid w:val="00A04464"/>
    <w:rsid w:val="00A05C82"/>
    <w:rsid w:val="00A063FB"/>
    <w:rsid w:val="00A10563"/>
    <w:rsid w:val="00A10B09"/>
    <w:rsid w:val="00A10C0B"/>
    <w:rsid w:val="00A11CF3"/>
    <w:rsid w:val="00A13A6B"/>
    <w:rsid w:val="00A15E39"/>
    <w:rsid w:val="00A172C0"/>
    <w:rsid w:val="00A20AB2"/>
    <w:rsid w:val="00A20CC9"/>
    <w:rsid w:val="00A22362"/>
    <w:rsid w:val="00A22A99"/>
    <w:rsid w:val="00A2330C"/>
    <w:rsid w:val="00A235CC"/>
    <w:rsid w:val="00A24342"/>
    <w:rsid w:val="00A252D4"/>
    <w:rsid w:val="00A2623D"/>
    <w:rsid w:val="00A26777"/>
    <w:rsid w:val="00A327E2"/>
    <w:rsid w:val="00A369A1"/>
    <w:rsid w:val="00A36D59"/>
    <w:rsid w:val="00A374D1"/>
    <w:rsid w:val="00A40A23"/>
    <w:rsid w:val="00A4132C"/>
    <w:rsid w:val="00A42484"/>
    <w:rsid w:val="00A42AC1"/>
    <w:rsid w:val="00A43218"/>
    <w:rsid w:val="00A465CE"/>
    <w:rsid w:val="00A465D9"/>
    <w:rsid w:val="00A46BB1"/>
    <w:rsid w:val="00A47B50"/>
    <w:rsid w:val="00A47E38"/>
    <w:rsid w:val="00A522FA"/>
    <w:rsid w:val="00A5325E"/>
    <w:rsid w:val="00A53444"/>
    <w:rsid w:val="00A539B0"/>
    <w:rsid w:val="00A53AD3"/>
    <w:rsid w:val="00A544E2"/>
    <w:rsid w:val="00A563C9"/>
    <w:rsid w:val="00A564B8"/>
    <w:rsid w:val="00A56573"/>
    <w:rsid w:val="00A6264F"/>
    <w:rsid w:val="00A633E6"/>
    <w:rsid w:val="00A637FD"/>
    <w:rsid w:val="00A65621"/>
    <w:rsid w:val="00A65FED"/>
    <w:rsid w:val="00A66E6E"/>
    <w:rsid w:val="00A67F78"/>
    <w:rsid w:val="00A707BB"/>
    <w:rsid w:val="00A708D7"/>
    <w:rsid w:val="00A70BF7"/>
    <w:rsid w:val="00A70CF0"/>
    <w:rsid w:val="00A73DAB"/>
    <w:rsid w:val="00A75015"/>
    <w:rsid w:val="00A776D6"/>
    <w:rsid w:val="00A8002A"/>
    <w:rsid w:val="00A816C1"/>
    <w:rsid w:val="00A8190E"/>
    <w:rsid w:val="00A82F1B"/>
    <w:rsid w:val="00A83488"/>
    <w:rsid w:val="00A83A69"/>
    <w:rsid w:val="00A87692"/>
    <w:rsid w:val="00A921FB"/>
    <w:rsid w:val="00A926ED"/>
    <w:rsid w:val="00A955F2"/>
    <w:rsid w:val="00A959FA"/>
    <w:rsid w:val="00A95C9F"/>
    <w:rsid w:val="00A9676D"/>
    <w:rsid w:val="00A97F60"/>
    <w:rsid w:val="00AA1CC8"/>
    <w:rsid w:val="00AA36F1"/>
    <w:rsid w:val="00AA4358"/>
    <w:rsid w:val="00AA4E9C"/>
    <w:rsid w:val="00AA5E29"/>
    <w:rsid w:val="00AB0248"/>
    <w:rsid w:val="00AB0398"/>
    <w:rsid w:val="00AB03B4"/>
    <w:rsid w:val="00AB0C60"/>
    <w:rsid w:val="00AB103B"/>
    <w:rsid w:val="00AB2C54"/>
    <w:rsid w:val="00AB3855"/>
    <w:rsid w:val="00AB3AE9"/>
    <w:rsid w:val="00AB3AFC"/>
    <w:rsid w:val="00AB467D"/>
    <w:rsid w:val="00AB46DA"/>
    <w:rsid w:val="00AB4763"/>
    <w:rsid w:val="00AB4E7D"/>
    <w:rsid w:val="00AB655E"/>
    <w:rsid w:val="00AB7708"/>
    <w:rsid w:val="00AC400E"/>
    <w:rsid w:val="00AC405C"/>
    <w:rsid w:val="00AC4CAA"/>
    <w:rsid w:val="00AC4DA7"/>
    <w:rsid w:val="00AC53DD"/>
    <w:rsid w:val="00AC6845"/>
    <w:rsid w:val="00AD05C0"/>
    <w:rsid w:val="00AD08CD"/>
    <w:rsid w:val="00AD0C25"/>
    <w:rsid w:val="00AD1F7F"/>
    <w:rsid w:val="00AD2C23"/>
    <w:rsid w:val="00AD6122"/>
    <w:rsid w:val="00AD7BC1"/>
    <w:rsid w:val="00AE21DA"/>
    <w:rsid w:val="00AE2A34"/>
    <w:rsid w:val="00AE385A"/>
    <w:rsid w:val="00AE40F0"/>
    <w:rsid w:val="00AE4504"/>
    <w:rsid w:val="00AE5BA6"/>
    <w:rsid w:val="00AE6718"/>
    <w:rsid w:val="00AE68FD"/>
    <w:rsid w:val="00AE71C8"/>
    <w:rsid w:val="00AE7423"/>
    <w:rsid w:val="00AF0238"/>
    <w:rsid w:val="00AF1317"/>
    <w:rsid w:val="00AF41C4"/>
    <w:rsid w:val="00AF5D93"/>
    <w:rsid w:val="00AF6880"/>
    <w:rsid w:val="00AF74F0"/>
    <w:rsid w:val="00B000F8"/>
    <w:rsid w:val="00B00171"/>
    <w:rsid w:val="00B01988"/>
    <w:rsid w:val="00B042CC"/>
    <w:rsid w:val="00B05D51"/>
    <w:rsid w:val="00B12232"/>
    <w:rsid w:val="00B13349"/>
    <w:rsid w:val="00B15E0A"/>
    <w:rsid w:val="00B161E7"/>
    <w:rsid w:val="00B16B95"/>
    <w:rsid w:val="00B17660"/>
    <w:rsid w:val="00B17BB6"/>
    <w:rsid w:val="00B20F9F"/>
    <w:rsid w:val="00B2231A"/>
    <w:rsid w:val="00B223EF"/>
    <w:rsid w:val="00B2429B"/>
    <w:rsid w:val="00B253E0"/>
    <w:rsid w:val="00B2606A"/>
    <w:rsid w:val="00B301C6"/>
    <w:rsid w:val="00B308F6"/>
    <w:rsid w:val="00B30BEE"/>
    <w:rsid w:val="00B320D8"/>
    <w:rsid w:val="00B32297"/>
    <w:rsid w:val="00B33FBD"/>
    <w:rsid w:val="00B36C15"/>
    <w:rsid w:val="00B377E8"/>
    <w:rsid w:val="00B418C2"/>
    <w:rsid w:val="00B442F5"/>
    <w:rsid w:val="00B44614"/>
    <w:rsid w:val="00B47098"/>
    <w:rsid w:val="00B47721"/>
    <w:rsid w:val="00B477A6"/>
    <w:rsid w:val="00B47E93"/>
    <w:rsid w:val="00B5188B"/>
    <w:rsid w:val="00B52055"/>
    <w:rsid w:val="00B533CF"/>
    <w:rsid w:val="00B54E57"/>
    <w:rsid w:val="00B568A7"/>
    <w:rsid w:val="00B568E6"/>
    <w:rsid w:val="00B601CE"/>
    <w:rsid w:val="00B61667"/>
    <w:rsid w:val="00B62E58"/>
    <w:rsid w:val="00B64FDD"/>
    <w:rsid w:val="00B678D2"/>
    <w:rsid w:val="00B67D48"/>
    <w:rsid w:val="00B71B2C"/>
    <w:rsid w:val="00B769E7"/>
    <w:rsid w:val="00B77DC1"/>
    <w:rsid w:val="00B77FB7"/>
    <w:rsid w:val="00B80541"/>
    <w:rsid w:val="00B83DBF"/>
    <w:rsid w:val="00B841AF"/>
    <w:rsid w:val="00B86859"/>
    <w:rsid w:val="00B8687B"/>
    <w:rsid w:val="00B90F44"/>
    <w:rsid w:val="00B94515"/>
    <w:rsid w:val="00B96292"/>
    <w:rsid w:val="00BA1726"/>
    <w:rsid w:val="00BA27C2"/>
    <w:rsid w:val="00BA3131"/>
    <w:rsid w:val="00BA3A89"/>
    <w:rsid w:val="00BA457C"/>
    <w:rsid w:val="00BA66F0"/>
    <w:rsid w:val="00BA718D"/>
    <w:rsid w:val="00BA7CB9"/>
    <w:rsid w:val="00BB1303"/>
    <w:rsid w:val="00BB1BEF"/>
    <w:rsid w:val="00BB2DC3"/>
    <w:rsid w:val="00BB3239"/>
    <w:rsid w:val="00BB4457"/>
    <w:rsid w:val="00BB4E52"/>
    <w:rsid w:val="00BB519E"/>
    <w:rsid w:val="00BB569E"/>
    <w:rsid w:val="00BB79B2"/>
    <w:rsid w:val="00BC0CF8"/>
    <w:rsid w:val="00BC3077"/>
    <w:rsid w:val="00BC33B5"/>
    <w:rsid w:val="00BC519B"/>
    <w:rsid w:val="00BC5FA8"/>
    <w:rsid w:val="00BD0961"/>
    <w:rsid w:val="00BD0B96"/>
    <w:rsid w:val="00BD2045"/>
    <w:rsid w:val="00BD4169"/>
    <w:rsid w:val="00BD4A6B"/>
    <w:rsid w:val="00BD5C00"/>
    <w:rsid w:val="00BD5F6F"/>
    <w:rsid w:val="00BD6A3D"/>
    <w:rsid w:val="00BD7B7E"/>
    <w:rsid w:val="00BD7DCA"/>
    <w:rsid w:val="00BE1917"/>
    <w:rsid w:val="00BF2F04"/>
    <w:rsid w:val="00BF31E1"/>
    <w:rsid w:val="00BF361D"/>
    <w:rsid w:val="00BF36C9"/>
    <w:rsid w:val="00BF3BF8"/>
    <w:rsid w:val="00BF3E0F"/>
    <w:rsid w:val="00BF5B9F"/>
    <w:rsid w:val="00BF7627"/>
    <w:rsid w:val="00C000AA"/>
    <w:rsid w:val="00C00576"/>
    <w:rsid w:val="00C026B2"/>
    <w:rsid w:val="00C0292E"/>
    <w:rsid w:val="00C037F4"/>
    <w:rsid w:val="00C03C1C"/>
    <w:rsid w:val="00C05606"/>
    <w:rsid w:val="00C058E5"/>
    <w:rsid w:val="00C10885"/>
    <w:rsid w:val="00C10A72"/>
    <w:rsid w:val="00C11DBA"/>
    <w:rsid w:val="00C13300"/>
    <w:rsid w:val="00C146C4"/>
    <w:rsid w:val="00C14AF1"/>
    <w:rsid w:val="00C15988"/>
    <w:rsid w:val="00C16961"/>
    <w:rsid w:val="00C17A1A"/>
    <w:rsid w:val="00C17B5F"/>
    <w:rsid w:val="00C17CBE"/>
    <w:rsid w:val="00C2033C"/>
    <w:rsid w:val="00C227B9"/>
    <w:rsid w:val="00C238B9"/>
    <w:rsid w:val="00C23B65"/>
    <w:rsid w:val="00C25A00"/>
    <w:rsid w:val="00C2719A"/>
    <w:rsid w:val="00C27B56"/>
    <w:rsid w:val="00C30D76"/>
    <w:rsid w:val="00C3249E"/>
    <w:rsid w:val="00C33B2F"/>
    <w:rsid w:val="00C41A5F"/>
    <w:rsid w:val="00C421CA"/>
    <w:rsid w:val="00C430FF"/>
    <w:rsid w:val="00C43EA7"/>
    <w:rsid w:val="00C445F6"/>
    <w:rsid w:val="00C448C8"/>
    <w:rsid w:val="00C44E95"/>
    <w:rsid w:val="00C511A4"/>
    <w:rsid w:val="00C51C59"/>
    <w:rsid w:val="00C54C90"/>
    <w:rsid w:val="00C5506B"/>
    <w:rsid w:val="00C55976"/>
    <w:rsid w:val="00C55DF6"/>
    <w:rsid w:val="00C56A8F"/>
    <w:rsid w:val="00C56C36"/>
    <w:rsid w:val="00C56F85"/>
    <w:rsid w:val="00C6132D"/>
    <w:rsid w:val="00C6172B"/>
    <w:rsid w:val="00C62DB2"/>
    <w:rsid w:val="00C63906"/>
    <w:rsid w:val="00C6413C"/>
    <w:rsid w:val="00C64624"/>
    <w:rsid w:val="00C700DD"/>
    <w:rsid w:val="00C71364"/>
    <w:rsid w:val="00C73115"/>
    <w:rsid w:val="00C73BAF"/>
    <w:rsid w:val="00C74EC1"/>
    <w:rsid w:val="00C75D6F"/>
    <w:rsid w:val="00C762D3"/>
    <w:rsid w:val="00C804D9"/>
    <w:rsid w:val="00C818CA"/>
    <w:rsid w:val="00C82CD7"/>
    <w:rsid w:val="00C86940"/>
    <w:rsid w:val="00C87271"/>
    <w:rsid w:val="00C90A19"/>
    <w:rsid w:val="00C90D42"/>
    <w:rsid w:val="00C91580"/>
    <w:rsid w:val="00C918DB"/>
    <w:rsid w:val="00C91EA2"/>
    <w:rsid w:val="00C9291A"/>
    <w:rsid w:val="00C93597"/>
    <w:rsid w:val="00C951CC"/>
    <w:rsid w:val="00C9568B"/>
    <w:rsid w:val="00C971E9"/>
    <w:rsid w:val="00CA094F"/>
    <w:rsid w:val="00CA1952"/>
    <w:rsid w:val="00CA3844"/>
    <w:rsid w:val="00CA50B2"/>
    <w:rsid w:val="00CA532C"/>
    <w:rsid w:val="00CB12D7"/>
    <w:rsid w:val="00CB189E"/>
    <w:rsid w:val="00CB3E7E"/>
    <w:rsid w:val="00CC04D7"/>
    <w:rsid w:val="00CC18F2"/>
    <w:rsid w:val="00CC310F"/>
    <w:rsid w:val="00CC4B1C"/>
    <w:rsid w:val="00CC5320"/>
    <w:rsid w:val="00CD0137"/>
    <w:rsid w:val="00CD0931"/>
    <w:rsid w:val="00CD1D5A"/>
    <w:rsid w:val="00CD2CC5"/>
    <w:rsid w:val="00CD4D56"/>
    <w:rsid w:val="00CD5C48"/>
    <w:rsid w:val="00CD74DD"/>
    <w:rsid w:val="00CD7BB0"/>
    <w:rsid w:val="00CD7DB9"/>
    <w:rsid w:val="00CE26D4"/>
    <w:rsid w:val="00CE422D"/>
    <w:rsid w:val="00CE52FB"/>
    <w:rsid w:val="00CF11CF"/>
    <w:rsid w:val="00CF1567"/>
    <w:rsid w:val="00CF319E"/>
    <w:rsid w:val="00CF4A8F"/>
    <w:rsid w:val="00CF4BE5"/>
    <w:rsid w:val="00CF5073"/>
    <w:rsid w:val="00CF741F"/>
    <w:rsid w:val="00CF7729"/>
    <w:rsid w:val="00D00467"/>
    <w:rsid w:val="00D00A9F"/>
    <w:rsid w:val="00D0125C"/>
    <w:rsid w:val="00D0150F"/>
    <w:rsid w:val="00D01D9A"/>
    <w:rsid w:val="00D0231B"/>
    <w:rsid w:val="00D04788"/>
    <w:rsid w:val="00D05444"/>
    <w:rsid w:val="00D0600D"/>
    <w:rsid w:val="00D063C9"/>
    <w:rsid w:val="00D0705A"/>
    <w:rsid w:val="00D116BA"/>
    <w:rsid w:val="00D14A6E"/>
    <w:rsid w:val="00D160BB"/>
    <w:rsid w:val="00D172D1"/>
    <w:rsid w:val="00D17886"/>
    <w:rsid w:val="00D17F95"/>
    <w:rsid w:val="00D20735"/>
    <w:rsid w:val="00D22142"/>
    <w:rsid w:val="00D2360F"/>
    <w:rsid w:val="00D24B95"/>
    <w:rsid w:val="00D26586"/>
    <w:rsid w:val="00D301EB"/>
    <w:rsid w:val="00D31573"/>
    <w:rsid w:val="00D32B3A"/>
    <w:rsid w:val="00D35BD7"/>
    <w:rsid w:val="00D35D20"/>
    <w:rsid w:val="00D412FB"/>
    <w:rsid w:val="00D42415"/>
    <w:rsid w:val="00D424BA"/>
    <w:rsid w:val="00D44290"/>
    <w:rsid w:val="00D449DF"/>
    <w:rsid w:val="00D470D4"/>
    <w:rsid w:val="00D5122F"/>
    <w:rsid w:val="00D513D3"/>
    <w:rsid w:val="00D528A3"/>
    <w:rsid w:val="00D530C9"/>
    <w:rsid w:val="00D5375C"/>
    <w:rsid w:val="00D537B3"/>
    <w:rsid w:val="00D5439D"/>
    <w:rsid w:val="00D55944"/>
    <w:rsid w:val="00D56C3F"/>
    <w:rsid w:val="00D5723E"/>
    <w:rsid w:val="00D577AC"/>
    <w:rsid w:val="00D60B9D"/>
    <w:rsid w:val="00D60BF6"/>
    <w:rsid w:val="00D60D7A"/>
    <w:rsid w:val="00D60F47"/>
    <w:rsid w:val="00D63350"/>
    <w:rsid w:val="00D65FBC"/>
    <w:rsid w:val="00D6726B"/>
    <w:rsid w:val="00D714BB"/>
    <w:rsid w:val="00D72E0E"/>
    <w:rsid w:val="00D72F9E"/>
    <w:rsid w:val="00D73A9D"/>
    <w:rsid w:val="00D73B4F"/>
    <w:rsid w:val="00D75FF0"/>
    <w:rsid w:val="00D770C1"/>
    <w:rsid w:val="00D77594"/>
    <w:rsid w:val="00D8372A"/>
    <w:rsid w:val="00D84371"/>
    <w:rsid w:val="00D84CB1"/>
    <w:rsid w:val="00D857DC"/>
    <w:rsid w:val="00D9036E"/>
    <w:rsid w:val="00D91D5C"/>
    <w:rsid w:val="00D921BD"/>
    <w:rsid w:val="00D92701"/>
    <w:rsid w:val="00D92A35"/>
    <w:rsid w:val="00D94D0A"/>
    <w:rsid w:val="00D96DA2"/>
    <w:rsid w:val="00D97FA1"/>
    <w:rsid w:val="00DA0DE7"/>
    <w:rsid w:val="00DA1794"/>
    <w:rsid w:val="00DA278B"/>
    <w:rsid w:val="00DA2BC5"/>
    <w:rsid w:val="00DA2D8E"/>
    <w:rsid w:val="00DA3674"/>
    <w:rsid w:val="00DA4765"/>
    <w:rsid w:val="00DA4B63"/>
    <w:rsid w:val="00DA4E47"/>
    <w:rsid w:val="00DB0882"/>
    <w:rsid w:val="00DB0D14"/>
    <w:rsid w:val="00DB5B15"/>
    <w:rsid w:val="00DC010A"/>
    <w:rsid w:val="00DC1AC5"/>
    <w:rsid w:val="00DC45F8"/>
    <w:rsid w:val="00DC7106"/>
    <w:rsid w:val="00DC7149"/>
    <w:rsid w:val="00DC7A07"/>
    <w:rsid w:val="00DC7B94"/>
    <w:rsid w:val="00DD054B"/>
    <w:rsid w:val="00DD0E2A"/>
    <w:rsid w:val="00DD0E86"/>
    <w:rsid w:val="00DD1D6E"/>
    <w:rsid w:val="00DD378E"/>
    <w:rsid w:val="00DD3EA1"/>
    <w:rsid w:val="00DD6534"/>
    <w:rsid w:val="00DD72A2"/>
    <w:rsid w:val="00DD7426"/>
    <w:rsid w:val="00DE0633"/>
    <w:rsid w:val="00DE1A3B"/>
    <w:rsid w:val="00DE28EA"/>
    <w:rsid w:val="00DE5EAC"/>
    <w:rsid w:val="00DE78A3"/>
    <w:rsid w:val="00DE7B04"/>
    <w:rsid w:val="00DF0461"/>
    <w:rsid w:val="00DF0688"/>
    <w:rsid w:val="00DF12D1"/>
    <w:rsid w:val="00DF3059"/>
    <w:rsid w:val="00DF3C61"/>
    <w:rsid w:val="00DF55A3"/>
    <w:rsid w:val="00DF63A4"/>
    <w:rsid w:val="00E00E4D"/>
    <w:rsid w:val="00E0157F"/>
    <w:rsid w:val="00E0437F"/>
    <w:rsid w:val="00E06489"/>
    <w:rsid w:val="00E0675E"/>
    <w:rsid w:val="00E147A2"/>
    <w:rsid w:val="00E21F78"/>
    <w:rsid w:val="00E23359"/>
    <w:rsid w:val="00E2435D"/>
    <w:rsid w:val="00E26BDB"/>
    <w:rsid w:val="00E27AA1"/>
    <w:rsid w:val="00E31AEE"/>
    <w:rsid w:val="00E3200C"/>
    <w:rsid w:val="00E327D0"/>
    <w:rsid w:val="00E32A79"/>
    <w:rsid w:val="00E3437F"/>
    <w:rsid w:val="00E34E28"/>
    <w:rsid w:val="00E41E90"/>
    <w:rsid w:val="00E46594"/>
    <w:rsid w:val="00E46F34"/>
    <w:rsid w:val="00E47928"/>
    <w:rsid w:val="00E527C2"/>
    <w:rsid w:val="00E537CE"/>
    <w:rsid w:val="00E54B4D"/>
    <w:rsid w:val="00E569FB"/>
    <w:rsid w:val="00E57876"/>
    <w:rsid w:val="00E62A69"/>
    <w:rsid w:val="00E64E98"/>
    <w:rsid w:val="00E65C47"/>
    <w:rsid w:val="00E6619C"/>
    <w:rsid w:val="00E66631"/>
    <w:rsid w:val="00E67C99"/>
    <w:rsid w:val="00E7022B"/>
    <w:rsid w:val="00E71FCB"/>
    <w:rsid w:val="00E723F3"/>
    <w:rsid w:val="00E73392"/>
    <w:rsid w:val="00E7369C"/>
    <w:rsid w:val="00E74CC6"/>
    <w:rsid w:val="00E74DA0"/>
    <w:rsid w:val="00E77742"/>
    <w:rsid w:val="00E813C7"/>
    <w:rsid w:val="00E81ACE"/>
    <w:rsid w:val="00E81BC4"/>
    <w:rsid w:val="00E831F6"/>
    <w:rsid w:val="00E83372"/>
    <w:rsid w:val="00E83D96"/>
    <w:rsid w:val="00E902AF"/>
    <w:rsid w:val="00E91686"/>
    <w:rsid w:val="00E917B9"/>
    <w:rsid w:val="00E921B5"/>
    <w:rsid w:val="00E9270F"/>
    <w:rsid w:val="00E93F2F"/>
    <w:rsid w:val="00E94326"/>
    <w:rsid w:val="00E963D3"/>
    <w:rsid w:val="00E97EE0"/>
    <w:rsid w:val="00EA0178"/>
    <w:rsid w:val="00EA03A9"/>
    <w:rsid w:val="00EA1E3D"/>
    <w:rsid w:val="00EA4B2D"/>
    <w:rsid w:val="00EB0662"/>
    <w:rsid w:val="00EB06BF"/>
    <w:rsid w:val="00EB1F07"/>
    <w:rsid w:val="00EB38B1"/>
    <w:rsid w:val="00EB4A48"/>
    <w:rsid w:val="00EB547F"/>
    <w:rsid w:val="00EB586B"/>
    <w:rsid w:val="00EB5E3C"/>
    <w:rsid w:val="00EB66D1"/>
    <w:rsid w:val="00EC2D21"/>
    <w:rsid w:val="00EC44E2"/>
    <w:rsid w:val="00EC6121"/>
    <w:rsid w:val="00ED0CFD"/>
    <w:rsid w:val="00ED208E"/>
    <w:rsid w:val="00ED23D4"/>
    <w:rsid w:val="00ED2581"/>
    <w:rsid w:val="00ED2B71"/>
    <w:rsid w:val="00ED3409"/>
    <w:rsid w:val="00ED6144"/>
    <w:rsid w:val="00ED69C8"/>
    <w:rsid w:val="00ED6FD7"/>
    <w:rsid w:val="00EE0B9D"/>
    <w:rsid w:val="00EE0C90"/>
    <w:rsid w:val="00EE2AC1"/>
    <w:rsid w:val="00EE3DAF"/>
    <w:rsid w:val="00EE5390"/>
    <w:rsid w:val="00EE53C2"/>
    <w:rsid w:val="00EE6544"/>
    <w:rsid w:val="00EE6645"/>
    <w:rsid w:val="00EE74DA"/>
    <w:rsid w:val="00EF15EC"/>
    <w:rsid w:val="00EF166F"/>
    <w:rsid w:val="00EF20AC"/>
    <w:rsid w:val="00F00724"/>
    <w:rsid w:val="00F01421"/>
    <w:rsid w:val="00F079BF"/>
    <w:rsid w:val="00F07FEE"/>
    <w:rsid w:val="00F1100C"/>
    <w:rsid w:val="00F111E5"/>
    <w:rsid w:val="00F120AD"/>
    <w:rsid w:val="00F12EAE"/>
    <w:rsid w:val="00F17BEB"/>
    <w:rsid w:val="00F20236"/>
    <w:rsid w:val="00F20656"/>
    <w:rsid w:val="00F220C8"/>
    <w:rsid w:val="00F2334C"/>
    <w:rsid w:val="00F23C6E"/>
    <w:rsid w:val="00F2594D"/>
    <w:rsid w:val="00F25EA3"/>
    <w:rsid w:val="00F26D82"/>
    <w:rsid w:val="00F31614"/>
    <w:rsid w:val="00F3254C"/>
    <w:rsid w:val="00F32F83"/>
    <w:rsid w:val="00F36353"/>
    <w:rsid w:val="00F37384"/>
    <w:rsid w:val="00F40377"/>
    <w:rsid w:val="00F434FD"/>
    <w:rsid w:val="00F43BA1"/>
    <w:rsid w:val="00F4475E"/>
    <w:rsid w:val="00F500FA"/>
    <w:rsid w:val="00F518B8"/>
    <w:rsid w:val="00F51DB8"/>
    <w:rsid w:val="00F51E19"/>
    <w:rsid w:val="00F5255C"/>
    <w:rsid w:val="00F52A03"/>
    <w:rsid w:val="00F52E69"/>
    <w:rsid w:val="00F55109"/>
    <w:rsid w:val="00F56504"/>
    <w:rsid w:val="00F568D3"/>
    <w:rsid w:val="00F57C5F"/>
    <w:rsid w:val="00F57C7E"/>
    <w:rsid w:val="00F64D19"/>
    <w:rsid w:val="00F65CC6"/>
    <w:rsid w:val="00F65F41"/>
    <w:rsid w:val="00F669CA"/>
    <w:rsid w:val="00F71A32"/>
    <w:rsid w:val="00F73829"/>
    <w:rsid w:val="00F76AEB"/>
    <w:rsid w:val="00F8261D"/>
    <w:rsid w:val="00F84BDE"/>
    <w:rsid w:val="00F854A0"/>
    <w:rsid w:val="00F86323"/>
    <w:rsid w:val="00F877B5"/>
    <w:rsid w:val="00F87BDE"/>
    <w:rsid w:val="00F9158B"/>
    <w:rsid w:val="00F91A67"/>
    <w:rsid w:val="00F9328C"/>
    <w:rsid w:val="00F93319"/>
    <w:rsid w:val="00F943C2"/>
    <w:rsid w:val="00F95092"/>
    <w:rsid w:val="00F962EB"/>
    <w:rsid w:val="00F97840"/>
    <w:rsid w:val="00F97A0C"/>
    <w:rsid w:val="00F97B7C"/>
    <w:rsid w:val="00F97F92"/>
    <w:rsid w:val="00FA0633"/>
    <w:rsid w:val="00FA115A"/>
    <w:rsid w:val="00FA1478"/>
    <w:rsid w:val="00FA306D"/>
    <w:rsid w:val="00FA651A"/>
    <w:rsid w:val="00FA6E2F"/>
    <w:rsid w:val="00FB15E2"/>
    <w:rsid w:val="00FB324C"/>
    <w:rsid w:val="00FB401A"/>
    <w:rsid w:val="00FB4C72"/>
    <w:rsid w:val="00FB5C46"/>
    <w:rsid w:val="00FB73BF"/>
    <w:rsid w:val="00FC0043"/>
    <w:rsid w:val="00FC12E4"/>
    <w:rsid w:val="00FC1A69"/>
    <w:rsid w:val="00FC2C4A"/>
    <w:rsid w:val="00FC4370"/>
    <w:rsid w:val="00FC45EF"/>
    <w:rsid w:val="00FC5594"/>
    <w:rsid w:val="00FC7C3F"/>
    <w:rsid w:val="00FD2300"/>
    <w:rsid w:val="00FD2E13"/>
    <w:rsid w:val="00FD51C1"/>
    <w:rsid w:val="00FD52E3"/>
    <w:rsid w:val="00FD68F5"/>
    <w:rsid w:val="00FE116A"/>
    <w:rsid w:val="00FE2413"/>
    <w:rsid w:val="00FE336A"/>
    <w:rsid w:val="00FE6F4E"/>
    <w:rsid w:val="00FE7F72"/>
    <w:rsid w:val="00FF1E9A"/>
    <w:rsid w:val="00FF1EBC"/>
    <w:rsid w:val="00FF1F80"/>
    <w:rsid w:val="00FF276E"/>
    <w:rsid w:val="00FF2FAF"/>
    <w:rsid w:val="00FF45F5"/>
    <w:rsid w:val="00FF47B8"/>
    <w:rsid w:val="249D2639"/>
    <w:rsid w:val="26F44A6F"/>
    <w:rsid w:val="29B65D3C"/>
    <w:rsid w:val="34E0337D"/>
    <w:rsid w:val="3C1A7A9B"/>
    <w:rsid w:val="402970B3"/>
    <w:rsid w:val="492C3AE5"/>
    <w:rsid w:val="51306355"/>
    <w:rsid w:val="51CB7B79"/>
    <w:rsid w:val="585E74E0"/>
    <w:rsid w:val="5B6A381E"/>
    <w:rsid w:val="5C060C45"/>
    <w:rsid w:val="607F317C"/>
    <w:rsid w:val="768748FB"/>
    <w:rsid w:val="794B39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4"/>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5"/>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17">
    <w:name w:val="Default Paragraph Font"/>
    <w:unhideWhenUsed/>
    <w:qFormat/>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semiHidden/>
    <w:qFormat/>
    <w:uiPriority w:val="0"/>
    <w:rPr>
      <w:b/>
      <w:bCs/>
    </w:rPr>
  </w:style>
  <w:style w:type="paragraph" w:styleId="5">
    <w:name w:val="annotation text"/>
    <w:basedOn w:val="1"/>
    <w:semiHidden/>
    <w:qFormat/>
    <w:uiPriority w:val="0"/>
    <w:pPr>
      <w:jc w:val="left"/>
    </w:pPr>
  </w:style>
  <w:style w:type="paragraph" w:styleId="6">
    <w:name w:val="Document Map"/>
    <w:basedOn w:val="1"/>
    <w:link w:val="29"/>
    <w:qFormat/>
    <w:uiPriority w:val="0"/>
    <w:rPr>
      <w:rFonts w:ascii="宋体"/>
      <w:sz w:val="18"/>
      <w:szCs w:val="18"/>
    </w:rPr>
  </w:style>
  <w:style w:type="paragraph" w:styleId="7">
    <w:name w:val="Body Text Indent"/>
    <w:basedOn w:val="1"/>
    <w:link w:val="32"/>
    <w:qFormat/>
    <w:uiPriority w:val="0"/>
    <w:pPr>
      <w:spacing w:after="120"/>
      <w:ind w:left="420" w:leftChars="200"/>
    </w:pPr>
  </w:style>
  <w:style w:type="paragraph" w:styleId="8">
    <w:name w:val="Plain Text"/>
    <w:basedOn w:val="1"/>
    <w:qFormat/>
    <w:uiPriority w:val="0"/>
    <w:rPr>
      <w:rFonts w:ascii="宋体" w:hAnsi="Courier New"/>
      <w:szCs w:val="20"/>
    </w:rPr>
  </w:style>
  <w:style w:type="paragraph" w:styleId="9">
    <w:name w:val="Date"/>
    <w:basedOn w:val="1"/>
    <w:next w:val="1"/>
    <w:qFormat/>
    <w:uiPriority w:val="0"/>
    <w:pPr>
      <w:ind w:left="100" w:leftChars="2500"/>
    </w:pPr>
  </w:style>
  <w:style w:type="paragraph" w:styleId="10">
    <w:name w:val="Body Text Indent 2"/>
    <w:basedOn w:val="1"/>
    <w:qFormat/>
    <w:uiPriority w:val="0"/>
    <w:pPr>
      <w:spacing w:after="120" w:line="480" w:lineRule="auto"/>
      <w:ind w:left="420" w:leftChars="200"/>
    </w:pPr>
  </w:style>
  <w:style w:type="paragraph" w:styleId="11">
    <w:name w:val="Balloon Text"/>
    <w:basedOn w:val="1"/>
    <w:semiHidden/>
    <w:qFormat/>
    <w:uiPriority w:val="0"/>
    <w:rPr>
      <w:sz w:val="18"/>
      <w:szCs w:val="18"/>
    </w:rPr>
  </w:style>
  <w:style w:type="paragraph" w:styleId="12">
    <w:name w:val="footer"/>
    <w:basedOn w:val="1"/>
    <w:link w:val="31"/>
    <w:qFormat/>
    <w:uiPriority w:val="99"/>
    <w:pPr>
      <w:tabs>
        <w:tab w:val="center" w:pos="4153"/>
        <w:tab w:val="right" w:pos="8306"/>
      </w:tabs>
      <w:snapToGrid w:val="0"/>
      <w:jc w:val="left"/>
    </w:pPr>
    <w:rPr>
      <w:sz w:val="18"/>
      <w:szCs w:val="18"/>
    </w:rPr>
  </w:style>
  <w:style w:type="paragraph" w:styleId="13">
    <w:name w:val="header"/>
    <w:basedOn w:val="1"/>
    <w:link w:val="4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style>
  <w:style w:type="paragraph" w:styleId="15">
    <w:name w:val="toc 2"/>
    <w:basedOn w:val="1"/>
    <w:next w:val="1"/>
    <w:qFormat/>
    <w:uiPriority w:val="39"/>
    <w:pPr>
      <w:ind w:left="420" w:leftChars="200"/>
    </w:pPr>
  </w:style>
  <w:style w:type="paragraph" w:styleId="16">
    <w:name w:val="Title"/>
    <w:basedOn w:val="1"/>
    <w:next w:val="1"/>
    <w:link w:val="39"/>
    <w:qFormat/>
    <w:uiPriority w:val="0"/>
    <w:pPr>
      <w:spacing w:before="240" w:after="60"/>
      <w:jc w:val="center"/>
      <w:outlineLvl w:val="0"/>
    </w:pPr>
    <w:rPr>
      <w:rFonts w:asciiTheme="majorHAnsi" w:hAnsiTheme="majorHAnsi" w:cstheme="majorBidi"/>
      <w:b/>
      <w:bCs/>
      <w:sz w:val="32"/>
      <w:szCs w:val="32"/>
    </w:rPr>
  </w:style>
  <w:style w:type="character" w:styleId="18">
    <w:name w:val="page number"/>
    <w:basedOn w:val="17"/>
    <w:qFormat/>
    <w:uiPriority w:val="0"/>
  </w:style>
  <w:style w:type="character" w:styleId="19">
    <w:name w:val="Hyperlink"/>
    <w:basedOn w:val="17"/>
    <w:unhideWhenUsed/>
    <w:qFormat/>
    <w:uiPriority w:val="99"/>
    <w:rPr>
      <w:color w:val="0000FF"/>
      <w:u w:val="single"/>
    </w:rPr>
  </w:style>
  <w:style w:type="character" w:styleId="20">
    <w:name w:val="annotation reference"/>
    <w:semiHidden/>
    <w:qFormat/>
    <w:uiPriority w:val="0"/>
    <w:rPr>
      <w:sz w:val="21"/>
      <w:szCs w:val="21"/>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3">
    <w:name w:val="short_text"/>
    <w:basedOn w:val="17"/>
    <w:qFormat/>
    <w:uiPriority w:val="0"/>
  </w:style>
  <w:style w:type="character" w:customStyle="1" w:styleId="24">
    <w:name w:val="highlight1"/>
    <w:qFormat/>
    <w:uiPriority w:val="0"/>
    <w:rPr>
      <w:shd w:val="clear" w:color="auto" w:fill="FFFF00"/>
    </w:rPr>
  </w:style>
  <w:style w:type="paragraph" w:customStyle="1" w:styleId="25">
    <w:name w:val="Char"/>
    <w:basedOn w:val="1"/>
    <w:qFormat/>
    <w:uiPriority w:val="0"/>
    <w:pPr>
      <w:widowControl/>
      <w:spacing w:line="400" w:lineRule="exact"/>
      <w:jc w:val="center"/>
    </w:pPr>
    <w:rPr>
      <w:rFonts w:ascii="Verdana" w:hAnsi="Verdana"/>
      <w:kern w:val="0"/>
      <w:szCs w:val="20"/>
      <w:lang w:eastAsia="en-US"/>
    </w:rPr>
  </w:style>
  <w:style w:type="paragraph" w:customStyle="1" w:styleId="26">
    <w:name w:val="默认段落字体 Para Char"/>
    <w:basedOn w:val="1"/>
    <w:qFormat/>
    <w:uiPriority w:val="0"/>
    <w:rPr>
      <w:szCs w:val="20"/>
    </w:rPr>
  </w:style>
  <w:style w:type="character" w:customStyle="1" w:styleId="27">
    <w:name w:val="long_text"/>
    <w:basedOn w:val="17"/>
    <w:qFormat/>
    <w:uiPriority w:val="0"/>
  </w:style>
  <w:style w:type="paragraph" w:customStyle="1" w:styleId="28">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9">
    <w:name w:val="文档结构图 字符"/>
    <w:link w:val="6"/>
    <w:qFormat/>
    <w:uiPriority w:val="0"/>
    <w:rPr>
      <w:rFonts w:ascii="宋体"/>
      <w:kern w:val="2"/>
      <w:sz w:val="18"/>
      <w:szCs w:val="18"/>
    </w:rPr>
  </w:style>
  <w:style w:type="paragraph" w:customStyle="1" w:styleId="30">
    <w:name w:val="Char1"/>
    <w:basedOn w:val="1"/>
    <w:qFormat/>
    <w:uiPriority w:val="0"/>
    <w:pPr>
      <w:tabs>
        <w:tab w:val="left" w:pos="4665"/>
        <w:tab w:val="left" w:pos="8970"/>
      </w:tabs>
      <w:ind w:firstLine="400"/>
    </w:pPr>
    <w:rPr>
      <w:rFonts w:ascii="Tahoma" w:hAnsi="Tahoma" w:cs="Tahoma"/>
      <w:sz w:val="24"/>
    </w:rPr>
  </w:style>
  <w:style w:type="character" w:customStyle="1" w:styleId="31">
    <w:name w:val="页脚 字符"/>
    <w:link w:val="12"/>
    <w:qFormat/>
    <w:uiPriority w:val="99"/>
    <w:rPr>
      <w:kern w:val="2"/>
      <w:sz w:val="18"/>
      <w:szCs w:val="18"/>
    </w:rPr>
  </w:style>
  <w:style w:type="character" w:customStyle="1" w:styleId="32">
    <w:name w:val="正文文本缩进 字符"/>
    <w:link w:val="7"/>
    <w:qFormat/>
    <w:uiPriority w:val="0"/>
    <w:rPr>
      <w:kern w:val="2"/>
      <w:sz w:val="21"/>
      <w:szCs w:val="24"/>
    </w:rPr>
  </w:style>
  <w:style w:type="character" w:customStyle="1" w:styleId="33">
    <w:name w:val="Placeholder Text"/>
    <w:basedOn w:val="17"/>
    <w:semiHidden/>
    <w:qFormat/>
    <w:uiPriority w:val="99"/>
    <w:rPr>
      <w:color w:val="808080"/>
    </w:rPr>
  </w:style>
  <w:style w:type="character" w:customStyle="1" w:styleId="34">
    <w:name w:val="标题 1 字符"/>
    <w:basedOn w:val="17"/>
    <w:link w:val="2"/>
    <w:qFormat/>
    <w:uiPriority w:val="9"/>
    <w:rPr>
      <w:rFonts w:ascii="宋体" w:hAnsi="宋体" w:cs="宋体"/>
      <w:b/>
      <w:bCs/>
      <w:kern w:val="36"/>
      <w:sz w:val="48"/>
      <w:szCs w:val="48"/>
    </w:rPr>
  </w:style>
  <w:style w:type="character" w:customStyle="1" w:styleId="35">
    <w:name w:val="标题 2 字符"/>
    <w:basedOn w:val="17"/>
    <w:link w:val="3"/>
    <w:qFormat/>
    <w:uiPriority w:val="9"/>
    <w:rPr>
      <w:rFonts w:ascii="宋体" w:hAnsi="宋体" w:cs="宋体"/>
      <w:b/>
      <w:bCs/>
      <w:sz w:val="36"/>
      <w:szCs w:val="36"/>
    </w:rPr>
  </w:style>
  <w:style w:type="character" w:customStyle="1" w:styleId="36">
    <w:name w:val="apple-converted-space"/>
    <w:basedOn w:val="17"/>
    <w:qFormat/>
    <w:uiPriority w:val="0"/>
  </w:style>
  <w:style w:type="character" w:customStyle="1" w:styleId="37">
    <w:name w:val="index"/>
    <w:basedOn w:val="17"/>
    <w:qFormat/>
    <w:uiPriority w:val="0"/>
  </w:style>
  <w:style w:type="character" w:customStyle="1" w:styleId="38">
    <w:name w:val="text"/>
    <w:basedOn w:val="17"/>
    <w:qFormat/>
    <w:uiPriority w:val="0"/>
  </w:style>
  <w:style w:type="character" w:customStyle="1" w:styleId="39">
    <w:name w:val="标题 字符"/>
    <w:basedOn w:val="17"/>
    <w:link w:val="16"/>
    <w:qFormat/>
    <w:uiPriority w:val="0"/>
    <w:rPr>
      <w:rFonts w:asciiTheme="majorHAnsi" w:hAnsiTheme="majorHAnsi" w:cstheme="majorBidi"/>
      <w:b/>
      <w:bCs/>
      <w:kern w:val="2"/>
      <w:sz w:val="32"/>
      <w:szCs w:val="32"/>
    </w:rPr>
  </w:style>
  <w:style w:type="paragraph" w:customStyle="1" w:styleId="40">
    <w:name w:val="TOC 标题1"/>
    <w:basedOn w:val="2"/>
    <w:next w:val="1"/>
    <w:unhideWhenUsed/>
    <w:qFormat/>
    <w:uiPriority w:val="39"/>
    <w:pPr>
      <w:keepNext/>
      <w:keepLines/>
      <w:spacing w:before="480" w:beforeAutospacing="0" w:after="0" w:afterAutospacing="0" w:line="276" w:lineRule="auto"/>
      <w:outlineLvl w:val="9"/>
    </w:pPr>
    <w:rPr>
      <w:rFonts w:asciiTheme="majorHAnsi" w:hAnsiTheme="majorHAnsi" w:eastAsiaTheme="majorEastAsia" w:cstheme="majorBidi"/>
      <w:color w:val="2E75B5" w:themeColor="accent1" w:themeShade="BF"/>
      <w:kern w:val="0"/>
      <w:sz w:val="28"/>
      <w:szCs w:val="28"/>
    </w:rPr>
  </w:style>
  <w:style w:type="character" w:customStyle="1" w:styleId="41">
    <w:name w:val="页眉 字符"/>
    <w:basedOn w:val="17"/>
    <w:link w:val="13"/>
    <w:qFormat/>
    <w:uiPriority w:val="0"/>
    <w:rPr>
      <w:kern w:val="2"/>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44.wmf"/><Relationship Id="rId98" Type="http://schemas.openxmlformats.org/officeDocument/2006/relationships/oleObject" Target="embeddings/oleObject43.bin"/><Relationship Id="rId97" Type="http://schemas.openxmlformats.org/officeDocument/2006/relationships/image" Target="media/image43.wmf"/><Relationship Id="rId96" Type="http://schemas.openxmlformats.org/officeDocument/2006/relationships/oleObject" Target="embeddings/oleObject42.bin"/><Relationship Id="rId95" Type="http://schemas.openxmlformats.org/officeDocument/2006/relationships/image" Target="media/image42.wmf"/><Relationship Id="rId94" Type="http://schemas.openxmlformats.org/officeDocument/2006/relationships/oleObject" Target="embeddings/oleObject41.bin"/><Relationship Id="rId93" Type="http://schemas.openxmlformats.org/officeDocument/2006/relationships/image" Target="media/image41.wmf"/><Relationship Id="rId92" Type="http://schemas.openxmlformats.org/officeDocument/2006/relationships/oleObject" Target="embeddings/oleObject40.bin"/><Relationship Id="rId91" Type="http://schemas.openxmlformats.org/officeDocument/2006/relationships/image" Target="media/image40.wmf"/><Relationship Id="rId90" Type="http://schemas.openxmlformats.org/officeDocument/2006/relationships/oleObject" Target="embeddings/oleObject39.bin"/><Relationship Id="rId9" Type="http://schemas.openxmlformats.org/officeDocument/2006/relationships/footer" Target="footer4.xml"/><Relationship Id="rId89" Type="http://schemas.openxmlformats.org/officeDocument/2006/relationships/image" Target="media/image39.wmf"/><Relationship Id="rId88" Type="http://schemas.openxmlformats.org/officeDocument/2006/relationships/oleObject" Target="embeddings/oleObject38.bin"/><Relationship Id="rId87" Type="http://schemas.openxmlformats.org/officeDocument/2006/relationships/image" Target="media/image38.wmf"/><Relationship Id="rId86" Type="http://schemas.openxmlformats.org/officeDocument/2006/relationships/oleObject" Target="embeddings/oleObject37.bin"/><Relationship Id="rId85" Type="http://schemas.openxmlformats.org/officeDocument/2006/relationships/image" Target="media/image37.wmf"/><Relationship Id="rId84" Type="http://schemas.openxmlformats.org/officeDocument/2006/relationships/oleObject" Target="embeddings/oleObject36.bin"/><Relationship Id="rId83" Type="http://schemas.openxmlformats.org/officeDocument/2006/relationships/image" Target="media/image36.wmf"/><Relationship Id="rId82" Type="http://schemas.openxmlformats.org/officeDocument/2006/relationships/oleObject" Target="embeddings/oleObject35.bin"/><Relationship Id="rId81" Type="http://schemas.openxmlformats.org/officeDocument/2006/relationships/image" Target="media/image35.wmf"/><Relationship Id="rId80" Type="http://schemas.openxmlformats.org/officeDocument/2006/relationships/oleObject" Target="embeddings/oleObject34.bin"/><Relationship Id="rId8" Type="http://schemas.openxmlformats.org/officeDocument/2006/relationships/footer" Target="footer3.xml"/><Relationship Id="rId79" Type="http://schemas.openxmlformats.org/officeDocument/2006/relationships/image" Target="media/image34.wmf"/><Relationship Id="rId78" Type="http://schemas.openxmlformats.org/officeDocument/2006/relationships/oleObject" Target="embeddings/oleObject33.bin"/><Relationship Id="rId77" Type="http://schemas.openxmlformats.org/officeDocument/2006/relationships/image" Target="media/image33.wmf"/><Relationship Id="rId76" Type="http://schemas.openxmlformats.org/officeDocument/2006/relationships/oleObject" Target="embeddings/oleObject32.bin"/><Relationship Id="rId75" Type="http://schemas.openxmlformats.org/officeDocument/2006/relationships/image" Target="media/image32.wmf"/><Relationship Id="rId74" Type="http://schemas.openxmlformats.org/officeDocument/2006/relationships/oleObject" Target="embeddings/oleObject31.bin"/><Relationship Id="rId73" Type="http://schemas.openxmlformats.org/officeDocument/2006/relationships/image" Target="media/image31.wmf"/><Relationship Id="rId72" Type="http://schemas.openxmlformats.org/officeDocument/2006/relationships/oleObject" Target="embeddings/oleObject30.bin"/><Relationship Id="rId71" Type="http://schemas.openxmlformats.org/officeDocument/2006/relationships/image" Target="media/image30.wmf"/><Relationship Id="rId70" Type="http://schemas.openxmlformats.org/officeDocument/2006/relationships/oleObject" Target="embeddings/oleObject29.bin"/><Relationship Id="rId7" Type="http://schemas.openxmlformats.org/officeDocument/2006/relationships/footer" Target="footer2.xml"/><Relationship Id="rId69" Type="http://schemas.openxmlformats.org/officeDocument/2006/relationships/image" Target="media/image29.wmf"/><Relationship Id="rId68" Type="http://schemas.openxmlformats.org/officeDocument/2006/relationships/oleObject" Target="embeddings/oleObject28.bin"/><Relationship Id="rId67" Type="http://schemas.openxmlformats.org/officeDocument/2006/relationships/image" Target="media/image28.wmf"/><Relationship Id="rId66" Type="http://schemas.openxmlformats.org/officeDocument/2006/relationships/oleObject" Target="embeddings/oleObject27.bin"/><Relationship Id="rId65" Type="http://schemas.openxmlformats.org/officeDocument/2006/relationships/image" Target="media/image27.wmf"/><Relationship Id="rId64" Type="http://schemas.openxmlformats.org/officeDocument/2006/relationships/oleObject" Target="embeddings/oleObject26.bin"/><Relationship Id="rId63" Type="http://schemas.openxmlformats.org/officeDocument/2006/relationships/image" Target="media/image26.wmf"/><Relationship Id="rId62" Type="http://schemas.openxmlformats.org/officeDocument/2006/relationships/oleObject" Target="embeddings/oleObject25.bin"/><Relationship Id="rId61" Type="http://schemas.openxmlformats.org/officeDocument/2006/relationships/image" Target="media/image25.wmf"/><Relationship Id="rId60" Type="http://schemas.openxmlformats.org/officeDocument/2006/relationships/oleObject" Target="embeddings/oleObject24.bin"/><Relationship Id="rId6" Type="http://schemas.openxmlformats.org/officeDocument/2006/relationships/footer" Target="footer1.xml"/><Relationship Id="rId59" Type="http://schemas.openxmlformats.org/officeDocument/2006/relationships/image" Target="media/image24.wmf"/><Relationship Id="rId58" Type="http://schemas.openxmlformats.org/officeDocument/2006/relationships/oleObject" Target="embeddings/oleObject23.bin"/><Relationship Id="rId57" Type="http://schemas.openxmlformats.org/officeDocument/2006/relationships/oleObject" Target="embeddings/oleObject22.bin"/><Relationship Id="rId56" Type="http://schemas.openxmlformats.org/officeDocument/2006/relationships/oleObject" Target="embeddings/oleObject21.bin"/><Relationship Id="rId55" Type="http://schemas.openxmlformats.org/officeDocument/2006/relationships/image" Target="media/image23.wmf"/><Relationship Id="rId54" Type="http://schemas.openxmlformats.org/officeDocument/2006/relationships/oleObject" Target="embeddings/oleObject20.bin"/><Relationship Id="rId53" Type="http://schemas.openxmlformats.org/officeDocument/2006/relationships/image" Target="media/image22.wmf"/><Relationship Id="rId52" Type="http://schemas.openxmlformats.org/officeDocument/2006/relationships/oleObject" Target="embeddings/oleObject19.bin"/><Relationship Id="rId51" Type="http://schemas.openxmlformats.org/officeDocument/2006/relationships/image" Target="media/image21.wmf"/><Relationship Id="rId50" Type="http://schemas.openxmlformats.org/officeDocument/2006/relationships/oleObject" Target="embeddings/oleObject18.bin"/><Relationship Id="rId5" Type="http://schemas.openxmlformats.org/officeDocument/2006/relationships/header" Target="header3.xml"/><Relationship Id="rId49" Type="http://schemas.openxmlformats.org/officeDocument/2006/relationships/image" Target="media/image20.wmf"/><Relationship Id="rId48" Type="http://schemas.openxmlformats.org/officeDocument/2006/relationships/oleObject" Target="embeddings/oleObject17.bin"/><Relationship Id="rId47" Type="http://schemas.openxmlformats.org/officeDocument/2006/relationships/image" Target="media/image19.wmf"/><Relationship Id="rId46" Type="http://schemas.openxmlformats.org/officeDocument/2006/relationships/oleObject" Target="embeddings/oleObject16.bin"/><Relationship Id="rId45" Type="http://schemas.openxmlformats.org/officeDocument/2006/relationships/image" Target="media/image18.wmf"/><Relationship Id="rId44" Type="http://schemas.openxmlformats.org/officeDocument/2006/relationships/oleObject" Target="embeddings/oleObject15.bin"/><Relationship Id="rId43" Type="http://schemas.openxmlformats.org/officeDocument/2006/relationships/image" Target="media/image17.wmf"/><Relationship Id="rId42" Type="http://schemas.openxmlformats.org/officeDocument/2006/relationships/oleObject" Target="embeddings/oleObject14.bin"/><Relationship Id="rId41" Type="http://schemas.openxmlformats.org/officeDocument/2006/relationships/oleObject" Target="embeddings/oleObject13.bin"/><Relationship Id="rId40" Type="http://schemas.openxmlformats.org/officeDocument/2006/relationships/image" Target="media/image16.wmf"/><Relationship Id="rId4" Type="http://schemas.openxmlformats.org/officeDocument/2006/relationships/header" Target="header2.xml"/><Relationship Id="rId39" Type="http://schemas.openxmlformats.org/officeDocument/2006/relationships/oleObject" Target="embeddings/oleObject12.bin"/><Relationship Id="rId38" Type="http://schemas.openxmlformats.org/officeDocument/2006/relationships/image" Target="media/image15.wmf"/><Relationship Id="rId37" Type="http://schemas.openxmlformats.org/officeDocument/2006/relationships/oleObject" Target="embeddings/oleObject11.bin"/><Relationship Id="rId36" Type="http://schemas.openxmlformats.org/officeDocument/2006/relationships/image" Target="media/image14.wmf"/><Relationship Id="rId35" Type="http://schemas.openxmlformats.org/officeDocument/2006/relationships/oleObject" Target="embeddings/oleObject10.bin"/><Relationship Id="rId34" Type="http://schemas.openxmlformats.org/officeDocument/2006/relationships/image" Target="media/image13.wmf"/><Relationship Id="rId33" Type="http://schemas.openxmlformats.org/officeDocument/2006/relationships/oleObject" Target="embeddings/oleObject9.bin"/><Relationship Id="rId32" Type="http://schemas.openxmlformats.org/officeDocument/2006/relationships/image" Target="media/image12.wmf"/><Relationship Id="rId31" Type="http://schemas.openxmlformats.org/officeDocument/2006/relationships/oleObject" Target="embeddings/oleObject8.bin"/><Relationship Id="rId30" Type="http://schemas.openxmlformats.org/officeDocument/2006/relationships/image" Target="media/image11.wmf"/><Relationship Id="rId3" Type="http://schemas.openxmlformats.org/officeDocument/2006/relationships/header" Target="header1.xml"/><Relationship Id="rId291" Type="http://schemas.openxmlformats.org/officeDocument/2006/relationships/fontTable" Target="fontTable.xml"/><Relationship Id="rId290" Type="http://schemas.openxmlformats.org/officeDocument/2006/relationships/customXml" Target="../customXml/item2.xml"/><Relationship Id="rId29" Type="http://schemas.openxmlformats.org/officeDocument/2006/relationships/oleObject" Target="embeddings/oleObject7.bin"/><Relationship Id="rId289" Type="http://schemas.openxmlformats.org/officeDocument/2006/relationships/customXml" Target="../customXml/item1.xml"/><Relationship Id="rId288" Type="http://schemas.openxmlformats.org/officeDocument/2006/relationships/image" Target="media/image132.wmf"/><Relationship Id="rId287" Type="http://schemas.openxmlformats.org/officeDocument/2006/relationships/oleObject" Target="embeddings/oleObject144.bin"/><Relationship Id="rId286" Type="http://schemas.openxmlformats.org/officeDocument/2006/relationships/oleObject" Target="embeddings/oleObject143.bin"/><Relationship Id="rId285" Type="http://schemas.openxmlformats.org/officeDocument/2006/relationships/image" Target="media/image131.wmf"/><Relationship Id="rId284" Type="http://schemas.openxmlformats.org/officeDocument/2006/relationships/oleObject" Target="embeddings/oleObject142.bin"/><Relationship Id="rId283" Type="http://schemas.openxmlformats.org/officeDocument/2006/relationships/oleObject" Target="embeddings/oleObject141.bin"/><Relationship Id="rId282" Type="http://schemas.openxmlformats.org/officeDocument/2006/relationships/oleObject" Target="embeddings/oleObject140.bin"/><Relationship Id="rId281" Type="http://schemas.openxmlformats.org/officeDocument/2006/relationships/image" Target="media/image130.wmf"/><Relationship Id="rId280" Type="http://schemas.openxmlformats.org/officeDocument/2006/relationships/oleObject" Target="embeddings/oleObject139.bin"/><Relationship Id="rId28" Type="http://schemas.openxmlformats.org/officeDocument/2006/relationships/image" Target="media/image10.wmf"/><Relationship Id="rId279" Type="http://schemas.openxmlformats.org/officeDocument/2006/relationships/oleObject" Target="embeddings/oleObject138.bin"/><Relationship Id="rId278" Type="http://schemas.openxmlformats.org/officeDocument/2006/relationships/image" Target="media/image129.wmf"/><Relationship Id="rId277" Type="http://schemas.openxmlformats.org/officeDocument/2006/relationships/oleObject" Target="embeddings/oleObject137.bin"/><Relationship Id="rId276" Type="http://schemas.openxmlformats.org/officeDocument/2006/relationships/oleObject" Target="embeddings/oleObject136.bin"/><Relationship Id="rId275" Type="http://schemas.openxmlformats.org/officeDocument/2006/relationships/oleObject" Target="embeddings/oleObject135.bin"/><Relationship Id="rId274" Type="http://schemas.openxmlformats.org/officeDocument/2006/relationships/image" Target="media/image128.wmf"/><Relationship Id="rId273" Type="http://schemas.openxmlformats.org/officeDocument/2006/relationships/oleObject" Target="embeddings/oleObject134.bin"/><Relationship Id="rId272" Type="http://schemas.openxmlformats.org/officeDocument/2006/relationships/image" Target="media/image127.wmf"/><Relationship Id="rId271" Type="http://schemas.openxmlformats.org/officeDocument/2006/relationships/oleObject" Target="embeddings/oleObject133.bin"/><Relationship Id="rId270" Type="http://schemas.openxmlformats.org/officeDocument/2006/relationships/image" Target="media/image126.wmf"/><Relationship Id="rId27" Type="http://schemas.openxmlformats.org/officeDocument/2006/relationships/oleObject" Target="embeddings/oleObject6.bin"/><Relationship Id="rId269" Type="http://schemas.openxmlformats.org/officeDocument/2006/relationships/oleObject" Target="embeddings/oleObject132.bin"/><Relationship Id="rId268" Type="http://schemas.openxmlformats.org/officeDocument/2006/relationships/image" Target="media/image125.wmf"/><Relationship Id="rId267" Type="http://schemas.openxmlformats.org/officeDocument/2006/relationships/oleObject" Target="embeddings/oleObject131.bin"/><Relationship Id="rId266" Type="http://schemas.openxmlformats.org/officeDocument/2006/relationships/image" Target="media/image124.wmf"/><Relationship Id="rId265" Type="http://schemas.openxmlformats.org/officeDocument/2006/relationships/oleObject" Target="embeddings/oleObject130.bin"/><Relationship Id="rId264" Type="http://schemas.openxmlformats.org/officeDocument/2006/relationships/oleObject" Target="embeddings/oleObject129.bin"/><Relationship Id="rId263" Type="http://schemas.openxmlformats.org/officeDocument/2006/relationships/image" Target="media/image123.wmf"/><Relationship Id="rId262" Type="http://schemas.openxmlformats.org/officeDocument/2006/relationships/oleObject" Target="embeddings/oleObject128.bin"/><Relationship Id="rId261" Type="http://schemas.openxmlformats.org/officeDocument/2006/relationships/image" Target="media/image122.wmf"/><Relationship Id="rId260" Type="http://schemas.openxmlformats.org/officeDocument/2006/relationships/oleObject" Target="embeddings/oleObject127.bin"/><Relationship Id="rId26" Type="http://schemas.openxmlformats.org/officeDocument/2006/relationships/image" Target="media/image9.wmf"/><Relationship Id="rId259" Type="http://schemas.openxmlformats.org/officeDocument/2006/relationships/image" Target="media/image121.wmf"/><Relationship Id="rId258" Type="http://schemas.openxmlformats.org/officeDocument/2006/relationships/oleObject" Target="embeddings/oleObject126.bin"/><Relationship Id="rId257" Type="http://schemas.openxmlformats.org/officeDocument/2006/relationships/image" Target="media/image120.wmf"/><Relationship Id="rId256" Type="http://schemas.openxmlformats.org/officeDocument/2006/relationships/oleObject" Target="embeddings/oleObject125.bin"/><Relationship Id="rId255" Type="http://schemas.openxmlformats.org/officeDocument/2006/relationships/image" Target="media/image119.wmf"/><Relationship Id="rId254" Type="http://schemas.openxmlformats.org/officeDocument/2006/relationships/oleObject" Target="embeddings/oleObject124.bin"/><Relationship Id="rId253" Type="http://schemas.openxmlformats.org/officeDocument/2006/relationships/image" Target="media/image118.wmf"/><Relationship Id="rId252" Type="http://schemas.openxmlformats.org/officeDocument/2006/relationships/oleObject" Target="embeddings/oleObject123.bin"/><Relationship Id="rId251" Type="http://schemas.openxmlformats.org/officeDocument/2006/relationships/image" Target="media/image117.wmf"/><Relationship Id="rId250" Type="http://schemas.openxmlformats.org/officeDocument/2006/relationships/oleObject" Target="embeddings/oleObject122.bin"/><Relationship Id="rId25" Type="http://schemas.openxmlformats.org/officeDocument/2006/relationships/oleObject" Target="embeddings/oleObject5.bin"/><Relationship Id="rId249" Type="http://schemas.openxmlformats.org/officeDocument/2006/relationships/image" Target="media/image116.wmf"/><Relationship Id="rId248" Type="http://schemas.openxmlformats.org/officeDocument/2006/relationships/oleObject" Target="embeddings/oleObject121.bin"/><Relationship Id="rId247" Type="http://schemas.openxmlformats.org/officeDocument/2006/relationships/image" Target="media/image115.wmf"/><Relationship Id="rId246" Type="http://schemas.openxmlformats.org/officeDocument/2006/relationships/oleObject" Target="embeddings/oleObject120.bin"/><Relationship Id="rId245" Type="http://schemas.openxmlformats.org/officeDocument/2006/relationships/image" Target="media/image114.wmf"/><Relationship Id="rId244" Type="http://schemas.openxmlformats.org/officeDocument/2006/relationships/oleObject" Target="embeddings/oleObject119.bin"/><Relationship Id="rId243" Type="http://schemas.openxmlformats.org/officeDocument/2006/relationships/image" Target="media/image113.wmf"/><Relationship Id="rId242" Type="http://schemas.openxmlformats.org/officeDocument/2006/relationships/oleObject" Target="embeddings/oleObject118.bin"/><Relationship Id="rId241" Type="http://schemas.openxmlformats.org/officeDocument/2006/relationships/image" Target="media/image112.wmf"/><Relationship Id="rId240" Type="http://schemas.openxmlformats.org/officeDocument/2006/relationships/oleObject" Target="embeddings/oleObject117.bin"/><Relationship Id="rId24" Type="http://schemas.openxmlformats.org/officeDocument/2006/relationships/image" Target="media/image8.wmf"/><Relationship Id="rId239" Type="http://schemas.openxmlformats.org/officeDocument/2006/relationships/image" Target="media/image111.wmf"/><Relationship Id="rId238" Type="http://schemas.openxmlformats.org/officeDocument/2006/relationships/oleObject" Target="embeddings/oleObject116.bin"/><Relationship Id="rId237" Type="http://schemas.openxmlformats.org/officeDocument/2006/relationships/image" Target="media/image110.wmf"/><Relationship Id="rId236" Type="http://schemas.openxmlformats.org/officeDocument/2006/relationships/oleObject" Target="embeddings/oleObject115.bin"/><Relationship Id="rId235" Type="http://schemas.openxmlformats.org/officeDocument/2006/relationships/image" Target="media/image109.wmf"/><Relationship Id="rId234" Type="http://schemas.openxmlformats.org/officeDocument/2006/relationships/oleObject" Target="embeddings/oleObject114.bin"/><Relationship Id="rId233" Type="http://schemas.openxmlformats.org/officeDocument/2006/relationships/image" Target="media/image108.wmf"/><Relationship Id="rId232" Type="http://schemas.openxmlformats.org/officeDocument/2006/relationships/oleObject" Target="embeddings/oleObject113.bin"/><Relationship Id="rId231" Type="http://schemas.openxmlformats.org/officeDocument/2006/relationships/image" Target="media/image107.wmf"/><Relationship Id="rId230" Type="http://schemas.openxmlformats.org/officeDocument/2006/relationships/oleObject" Target="embeddings/oleObject112.bin"/><Relationship Id="rId23" Type="http://schemas.openxmlformats.org/officeDocument/2006/relationships/oleObject" Target="embeddings/oleObject4.bin"/><Relationship Id="rId229" Type="http://schemas.openxmlformats.org/officeDocument/2006/relationships/oleObject" Target="embeddings/oleObject111.bin"/><Relationship Id="rId228" Type="http://schemas.openxmlformats.org/officeDocument/2006/relationships/image" Target="media/image106.wmf"/><Relationship Id="rId227" Type="http://schemas.openxmlformats.org/officeDocument/2006/relationships/oleObject" Target="embeddings/oleObject110.bin"/><Relationship Id="rId226" Type="http://schemas.openxmlformats.org/officeDocument/2006/relationships/image" Target="media/image105.wmf"/><Relationship Id="rId225" Type="http://schemas.openxmlformats.org/officeDocument/2006/relationships/oleObject" Target="embeddings/oleObject109.bin"/><Relationship Id="rId224" Type="http://schemas.openxmlformats.org/officeDocument/2006/relationships/image" Target="media/image104.wmf"/><Relationship Id="rId223" Type="http://schemas.openxmlformats.org/officeDocument/2006/relationships/oleObject" Target="embeddings/oleObject108.bin"/><Relationship Id="rId222" Type="http://schemas.openxmlformats.org/officeDocument/2006/relationships/oleObject" Target="embeddings/oleObject107.bin"/><Relationship Id="rId221" Type="http://schemas.openxmlformats.org/officeDocument/2006/relationships/oleObject" Target="embeddings/oleObject106.bin"/><Relationship Id="rId220" Type="http://schemas.openxmlformats.org/officeDocument/2006/relationships/image" Target="media/image103.wmf"/><Relationship Id="rId22" Type="http://schemas.openxmlformats.org/officeDocument/2006/relationships/image" Target="media/image7.wmf"/><Relationship Id="rId219" Type="http://schemas.openxmlformats.org/officeDocument/2006/relationships/oleObject" Target="embeddings/oleObject105.bin"/><Relationship Id="rId218" Type="http://schemas.openxmlformats.org/officeDocument/2006/relationships/oleObject" Target="embeddings/oleObject104.bin"/><Relationship Id="rId217" Type="http://schemas.openxmlformats.org/officeDocument/2006/relationships/image" Target="media/image102.wmf"/><Relationship Id="rId216" Type="http://schemas.openxmlformats.org/officeDocument/2006/relationships/oleObject" Target="embeddings/oleObject103.bin"/><Relationship Id="rId215" Type="http://schemas.openxmlformats.org/officeDocument/2006/relationships/image" Target="media/image101.wmf"/><Relationship Id="rId214" Type="http://schemas.openxmlformats.org/officeDocument/2006/relationships/oleObject" Target="embeddings/oleObject102.bin"/><Relationship Id="rId213" Type="http://schemas.openxmlformats.org/officeDocument/2006/relationships/image" Target="media/image100.wmf"/><Relationship Id="rId212" Type="http://schemas.openxmlformats.org/officeDocument/2006/relationships/oleObject" Target="embeddings/oleObject101.bin"/><Relationship Id="rId211" Type="http://schemas.openxmlformats.org/officeDocument/2006/relationships/image" Target="media/image99.wmf"/><Relationship Id="rId210" Type="http://schemas.openxmlformats.org/officeDocument/2006/relationships/oleObject" Target="embeddings/oleObject100.bin"/><Relationship Id="rId21" Type="http://schemas.openxmlformats.org/officeDocument/2006/relationships/oleObject" Target="embeddings/oleObject3.bin"/><Relationship Id="rId209" Type="http://schemas.openxmlformats.org/officeDocument/2006/relationships/image" Target="media/image98.wmf"/><Relationship Id="rId208" Type="http://schemas.openxmlformats.org/officeDocument/2006/relationships/oleObject" Target="embeddings/oleObject99.bin"/><Relationship Id="rId207" Type="http://schemas.openxmlformats.org/officeDocument/2006/relationships/image" Target="media/image97.wmf"/><Relationship Id="rId206" Type="http://schemas.openxmlformats.org/officeDocument/2006/relationships/oleObject" Target="embeddings/oleObject98.bin"/><Relationship Id="rId205" Type="http://schemas.openxmlformats.org/officeDocument/2006/relationships/image" Target="media/image96.wmf"/><Relationship Id="rId204" Type="http://schemas.openxmlformats.org/officeDocument/2006/relationships/oleObject" Target="embeddings/oleObject97.bin"/><Relationship Id="rId203" Type="http://schemas.openxmlformats.org/officeDocument/2006/relationships/image" Target="media/image95.wmf"/><Relationship Id="rId202" Type="http://schemas.openxmlformats.org/officeDocument/2006/relationships/oleObject" Target="embeddings/oleObject96.bin"/><Relationship Id="rId201" Type="http://schemas.openxmlformats.org/officeDocument/2006/relationships/image" Target="media/image94.wmf"/><Relationship Id="rId200" Type="http://schemas.openxmlformats.org/officeDocument/2006/relationships/oleObject" Target="embeddings/oleObject95.bin"/><Relationship Id="rId20" Type="http://schemas.openxmlformats.org/officeDocument/2006/relationships/image" Target="media/image6.wmf"/><Relationship Id="rId2" Type="http://schemas.openxmlformats.org/officeDocument/2006/relationships/settings" Target="settings.xml"/><Relationship Id="rId199" Type="http://schemas.openxmlformats.org/officeDocument/2006/relationships/image" Target="media/image93.wmf"/><Relationship Id="rId198" Type="http://schemas.openxmlformats.org/officeDocument/2006/relationships/oleObject" Target="embeddings/oleObject94.bin"/><Relationship Id="rId197" Type="http://schemas.openxmlformats.org/officeDocument/2006/relationships/oleObject" Target="embeddings/oleObject93.bin"/><Relationship Id="rId196" Type="http://schemas.openxmlformats.org/officeDocument/2006/relationships/oleObject" Target="embeddings/oleObject92.bin"/><Relationship Id="rId195" Type="http://schemas.openxmlformats.org/officeDocument/2006/relationships/image" Target="media/image92.wmf"/><Relationship Id="rId194" Type="http://schemas.openxmlformats.org/officeDocument/2006/relationships/oleObject" Target="embeddings/oleObject91.bin"/><Relationship Id="rId193" Type="http://schemas.openxmlformats.org/officeDocument/2006/relationships/image" Target="media/image91.wmf"/><Relationship Id="rId192" Type="http://schemas.openxmlformats.org/officeDocument/2006/relationships/oleObject" Target="embeddings/oleObject90.bin"/><Relationship Id="rId191" Type="http://schemas.openxmlformats.org/officeDocument/2006/relationships/image" Target="media/image90.wmf"/><Relationship Id="rId190" Type="http://schemas.openxmlformats.org/officeDocument/2006/relationships/oleObject" Target="embeddings/oleObject89.bin"/><Relationship Id="rId19" Type="http://schemas.openxmlformats.org/officeDocument/2006/relationships/oleObject" Target="embeddings/oleObject2.bin"/><Relationship Id="rId189" Type="http://schemas.openxmlformats.org/officeDocument/2006/relationships/image" Target="media/image89.wmf"/><Relationship Id="rId188" Type="http://schemas.openxmlformats.org/officeDocument/2006/relationships/oleObject" Target="embeddings/oleObject88.bin"/><Relationship Id="rId187" Type="http://schemas.openxmlformats.org/officeDocument/2006/relationships/image" Target="media/image88.wmf"/><Relationship Id="rId186" Type="http://schemas.openxmlformats.org/officeDocument/2006/relationships/oleObject" Target="embeddings/oleObject87.bin"/><Relationship Id="rId185" Type="http://schemas.openxmlformats.org/officeDocument/2006/relationships/image" Target="media/image87.wmf"/><Relationship Id="rId184" Type="http://schemas.openxmlformats.org/officeDocument/2006/relationships/oleObject" Target="embeddings/oleObject86.bin"/><Relationship Id="rId183" Type="http://schemas.openxmlformats.org/officeDocument/2006/relationships/image" Target="media/image86.wmf"/><Relationship Id="rId182" Type="http://schemas.openxmlformats.org/officeDocument/2006/relationships/oleObject" Target="embeddings/oleObject85.bin"/><Relationship Id="rId181" Type="http://schemas.openxmlformats.org/officeDocument/2006/relationships/image" Target="media/image85.wmf"/><Relationship Id="rId180" Type="http://schemas.openxmlformats.org/officeDocument/2006/relationships/oleObject" Target="embeddings/oleObject84.bin"/><Relationship Id="rId18" Type="http://schemas.openxmlformats.org/officeDocument/2006/relationships/image" Target="media/image5.wmf"/><Relationship Id="rId179" Type="http://schemas.openxmlformats.org/officeDocument/2006/relationships/image" Target="media/image84.wmf"/><Relationship Id="rId178" Type="http://schemas.openxmlformats.org/officeDocument/2006/relationships/oleObject" Target="embeddings/oleObject83.bin"/><Relationship Id="rId177" Type="http://schemas.openxmlformats.org/officeDocument/2006/relationships/image" Target="media/image83.wmf"/><Relationship Id="rId176" Type="http://schemas.openxmlformats.org/officeDocument/2006/relationships/oleObject" Target="embeddings/oleObject82.bin"/><Relationship Id="rId175" Type="http://schemas.openxmlformats.org/officeDocument/2006/relationships/image" Target="media/image82.wmf"/><Relationship Id="rId174" Type="http://schemas.openxmlformats.org/officeDocument/2006/relationships/oleObject" Target="embeddings/oleObject81.bin"/><Relationship Id="rId173" Type="http://schemas.openxmlformats.org/officeDocument/2006/relationships/image" Target="media/image81.wmf"/><Relationship Id="rId172" Type="http://schemas.openxmlformats.org/officeDocument/2006/relationships/oleObject" Target="embeddings/oleObject80.bin"/><Relationship Id="rId171" Type="http://schemas.openxmlformats.org/officeDocument/2006/relationships/image" Target="media/image80.wmf"/><Relationship Id="rId170" Type="http://schemas.openxmlformats.org/officeDocument/2006/relationships/oleObject" Target="embeddings/oleObject79.bin"/><Relationship Id="rId17" Type="http://schemas.openxmlformats.org/officeDocument/2006/relationships/oleObject" Target="embeddings/oleObject1.bin"/><Relationship Id="rId169" Type="http://schemas.openxmlformats.org/officeDocument/2006/relationships/image" Target="media/image79.wmf"/><Relationship Id="rId168" Type="http://schemas.openxmlformats.org/officeDocument/2006/relationships/oleObject" Target="embeddings/oleObject78.bin"/><Relationship Id="rId167" Type="http://schemas.openxmlformats.org/officeDocument/2006/relationships/image" Target="media/image78.wmf"/><Relationship Id="rId166" Type="http://schemas.openxmlformats.org/officeDocument/2006/relationships/oleObject" Target="embeddings/oleObject77.bin"/><Relationship Id="rId165" Type="http://schemas.openxmlformats.org/officeDocument/2006/relationships/image" Target="media/image77.wmf"/><Relationship Id="rId164" Type="http://schemas.openxmlformats.org/officeDocument/2006/relationships/oleObject" Target="embeddings/oleObject76.bin"/><Relationship Id="rId163" Type="http://schemas.openxmlformats.org/officeDocument/2006/relationships/image" Target="media/image76.wmf"/><Relationship Id="rId162" Type="http://schemas.openxmlformats.org/officeDocument/2006/relationships/oleObject" Target="embeddings/oleObject75.bin"/><Relationship Id="rId161" Type="http://schemas.openxmlformats.org/officeDocument/2006/relationships/image" Target="media/image75.wmf"/><Relationship Id="rId160" Type="http://schemas.openxmlformats.org/officeDocument/2006/relationships/oleObject" Target="embeddings/oleObject74.bin"/><Relationship Id="rId16" Type="http://schemas.openxmlformats.org/officeDocument/2006/relationships/image" Target="media/image4.png"/><Relationship Id="rId159" Type="http://schemas.openxmlformats.org/officeDocument/2006/relationships/image" Target="media/image74.wmf"/><Relationship Id="rId158" Type="http://schemas.openxmlformats.org/officeDocument/2006/relationships/oleObject" Target="embeddings/oleObject73.bin"/><Relationship Id="rId157" Type="http://schemas.openxmlformats.org/officeDocument/2006/relationships/image" Target="media/image73.wmf"/><Relationship Id="rId156" Type="http://schemas.openxmlformats.org/officeDocument/2006/relationships/oleObject" Target="embeddings/oleObject72.bin"/><Relationship Id="rId155" Type="http://schemas.openxmlformats.org/officeDocument/2006/relationships/image" Target="media/image72.wmf"/><Relationship Id="rId154" Type="http://schemas.openxmlformats.org/officeDocument/2006/relationships/oleObject" Target="embeddings/oleObject71.bin"/><Relationship Id="rId153" Type="http://schemas.openxmlformats.org/officeDocument/2006/relationships/image" Target="media/image71.wmf"/><Relationship Id="rId152" Type="http://schemas.openxmlformats.org/officeDocument/2006/relationships/oleObject" Target="embeddings/oleObject70.bin"/><Relationship Id="rId151" Type="http://schemas.openxmlformats.org/officeDocument/2006/relationships/image" Target="media/image70.wmf"/><Relationship Id="rId150" Type="http://schemas.openxmlformats.org/officeDocument/2006/relationships/oleObject" Target="embeddings/oleObject69.bin"/><Relationship Id="rId15" Type="http://schemas.openxmlformats.org/officeDocument/2006/relationships/image" Target="media/image3.emf"/><Relationship Id="rId149" Type="http://schemas.openxmlformats.org/officeDocument/2006/relationships/image" Target="media/image69.wmf"/><Relationship Id="rId148" Type="http://schemas.openxmlformats.org/officeDocument/2006/relationships/oleObject" Target="embeddings/oleObject68.bin"/><Relationship Id="rId147" Type="http://schemas.openxmlformats.org/officeDocument/2006/relationships/image" Target="media/image68.wmf"/><Relationship Id="rId146" Type="http://schemas.openxmlformats.org/officeDocument/2006/relationships/oleObject" Target="embeddings/oleObject67.bin"/><Relationship Id="rId145" Type="http://schemas.openxmlformats.org/officeDocument/2006/relationships/image" Target="media/image67.wmf"/><Relationship Id="rId144" Type="http://schemas.openxmlformats.org/officeDocument/2006/relationships/oleObject" Target="embeddings/oleObject66.bin"/><Relationship Id="rId143" Type="http://schemas.openxmlformats.org/officeDocument/2006/relationships/image" Target="media/image66.wmf"/><Relationship Id="rId142" Type="http://schemas.openxmlformats.org/officeDocument/2006/relationships/oleObject" Target="embeddings/oleObject65.bin"/><Relationship Id="rId141" Type="http://schemas.openxmlformats.org/officeDocument/2006/relationships/image" Target="media/image65.wmf"/><Relationship Id="rId140" Type="http://schemas.openxmlformats.org/officeDocument/2006/relationships/oleObject" Target="embeddings/oleObject64.bin"/><Relationship Id="rId14" Type="http://schemas.openxmlformats.org/officeDocument/2006/relationships/image" Target="media/image2.emf"/><Relationship Id="rId139" Type="http://schemas.openxmlformats.org/officeDocument/2006/relationships/image" Target="media/image64.wmf"/><Relationship Id="rId138" Type="http://schemas.openxmlformats.org/officeDocument/2006/relationships/oleObject" Target="embeddings/oleObject63.bin"/><Relationship Id="rId137" Type="http://schemas.openxmlformats.org/officeDocument/2006/relationships/image" Target="media/image63.wmf"/><Relationship Id="rId136" Type="http://schemas.openxmlformats.org/officeDocument/2006/relationships/oleObject" Target="embeddings/oleObject62.bin"/><Relationship Id="rId135" Type="http://schemas.openxmlformats.org/officeDocument/2006/relationships/image" Target="media/image62.wmf"/><Relationship Id="rId134" Type="http://schemas.openxmlformats.org/officeDocument/2006/relationships/oleObject" Target="embeddings/oleObject61.bin"/><Relationship Id="rId133" Type="http://schemas.openxmlformats.org/officeDocument/2006/relationships/image" Target="media/image61.wmf"/><Relationship Id="rId132" Type="http://schemas.openxmlformats.org/officeDocument/2006/relationships/oleObject" Target="embeddings/oleObject60.bin"/><Relationship Id="rId131" Type="http://schemas.openxmlformats.org/officeDocument/2006/relationships/image" Target="media/image60.wmf"/><Relationship Id="rId130" Type="http://schemas.openxmlformats.org/officeDocument/2006/relationships/oleObject" Target="embeddings/oleObject59.bin"/><Relationship Id="rId13" Type="http://schemas.openxmlformats.org/officeDocument/2006/relationships/image" Target="media/image1.png"/><Relationship Id="rId129" Type="http://schemas.openxmlformats.org/officeDocument/2006/relationships/image" Target="media/image59.wmf"/><Relationship Id="rId128" Type="http://schemas.openxmlformats.org/officeDocument/2006/relationships/oleObject" Target="embeddings/oleObject58.bin"/><Relationship Id="rId127" Type="http://schemas.openxmlformats.org/officeDocument/2006/relationships/image" Target="media/image58.wmf"/><Relationship Id="rId126" Type="http://schemas.openxmlformats.org/officeDocument/2006/relationships/oleObject" Target="embeddings/oleObject57.bin"/><Relationship Id="rId125" Type="http://schemas.openxmlformats.org/officeDocument/2006/relationships/image" Target="media/image57.wmf"/><Relationship Id="rId124" Type="http://schemas.openxmlformats.org/officeDocument/2006/relationships/oleObject" Target="embeddings/oleObject56.bin"/><Relationship Id="rId123" Type="http://schemas.openxmlformats.org/officeDocument/2006/relationships/image" Target="media/image56.wmf"/><Relationship Id="rId122" Type="http://schemas.openxmlformats.org/officeDocument/2006/relationships/oleObject" Target="embeddings/oleObject55.bin"/><Relationship Id="rId121" Type="http://schemas.openxmlformats.org/officeDocument/2006/relationships/image" Target="media/image55.wmf"/><Relationship Id="rId120" Type="http://schemas.openxmlformats.org/officeDocument/2006/relationships/oleObject" Target="embeddings/oleObject54.bin"/><Relationship Id="rId12" Type="http://schemas.openxmlformats.org/officeDocument/2006/relationships/theme" Target="theme/theme1.xml"/><Relationship Id="rId119" Type="http://schemas.openxmlformats.org/officeDocument/2006/relationships/image" Target="media/image54.wmf"/><Relationship Id="rId118" Type="http://schemas.openxmlformats.org/officeDocument/2006/relationships/oleObject" Target="embeddings/oleObject53.bin"/><Relationship Id="rId117" Type="http://schemas.openxmlformats.org/officeDocument/2006/relationships/image" Target="media/image53.wmf"/><Relationship Id="rId116" Type="http://schemas.openxmlformats.org/officeDocument/2006/relationships/oleObject" Target="embeddings/oleObject52.bin"/><Relationship Id="rId115" Type="http://schemas.openxmlformats.org/officeDocument/2006/relationships/image" Target="media/image52.wmf"/><Relationship Id="rId114" Type="http://schemas.openxmlformats.org/officeDocument/2006/relationships/oleObject" Target="embeddings/oleObject51.bin"/><Relationship Id="rId113" Type="http://schemas.openxmlformats.org/officeDocument/2006/relationships/image" Target="media/image51.wmf"/><Relationship Id="rId112" Type="http://schemas.openxmlformats.org/officeDocument/2006/relationships/oleObject" Target="embeddings/oleObject50.bin"/><Relationship Id="rId111" Type="http://schemas.openxmlformats.org/officeDocument/2006/relationships/image" Target="media/image50.wmf"/><Relationship Id="rId110" Type="http://schemas.openxmlformats.org/officeDocument/2006/relationships/oleObject" Target="embeddings/oleObject49.bin"/><Relationship Id="rId11" Type="http://schemas.openxmlformats.org/officeDocument/2006/relationships/header" Target="header5.xml"/><Relationship Id="rId109" Type="http://schemas.openxmlformats.org/officeDocument/2006/relationships/image" Target="media/image49.wmf"/><Relationship Id="rId108" Type="http://schemas.openxmlformats.org/officeDocument/2006/relationships/oleObject" Target="embeddings/oleObject48.bin"/><Relationship Id="rId107" Type="http://schemas.openxmlformats.org/officeDocument/2006/relationships/image" Target="media/image48.wmf"/><Relationship Id="rId106" Type="http://schemas.openxmlformats.org/officeDocument/2006/relationships/oleObject" Target="embeddings/oleObject47.bin"/><Relationship Id="rId105" Type="http://schemas.openxmlformats.org/officeDocument/2006/relationships/image" Target="media/image47.wmf"/><Relationship Id="rId104" Type="http://schemas.openxmlformats.org/officeDocument/2006/relationships/oleObject" Target="embeddings/oleObject46.bin"/><Relationship Id="rId103" Type="http://schemas.openxmlformats.org/officeDocument/2006/relationships/image" Target="media/image46.wmf"/><Relationship Id="rId102" Type="http://schemas.openxmlformats.org/officeDocument/2006/relationships/oleObject" Target="embeddings/oleObject45.bin"/><Relationship Id="rId101" Type="http://schemas.openxmlformats.org/officeDocument/2006/relationships/image" Target="media/image45.wmf"/><Relationship Id="rId100" Type="http://schemas.openxmlformats.org/officeDocument/2006/relationships/oleObject" Target="embeddings/oleObject44.bin"/><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1037"/>
    <customShpInfo spid="_x0000_s1036"/>
    <customShpInfo spid="_x0000_s1059"/>
    <customShpInfo spid="_x0000_s1063"/>
    <customShpInfo spid="_x0000_s1070"/>
    <customShpInfo spid="_x0000_s1065"/>
    <customShpInfo spid="_x0000_s1069"/>
    <customShpInfo spid="_x0000_s1283"/>
    <customShpInfo spid="_x0000_s1284"/>
    <customShpInfo spid="_x0000_s1285"/>
    <customShpInfo spid="_x0000_s1064"/>
    <customShpInfo spid="_x0000_s1058"/>
    <customShpInfo spid="_x0000_s1060"/>
    <customShpInfo spid="_x0000_s1061"/>
    <customShpInfo spid="_x0000_s1157"/>
    <customShpInfo spid="_x0000_s1161"/>
    <customShpInfo spid="_x0000_s1167"/>
    <customShpInfo spid="_x0000_s1166"/>
    <customShpInfo spid="_x0000_s1163"/>
    <customShpInfo spid="_x0000_s1165"/>
    <customShpInfo spid="_x0000_s1164"/>
    <customShpInfo spid="_x0000_s1162"/>
    <customShpInfo spid="_x0000_s1169"/>
    <customShpInfo spid="_x0000_s1168"/>
    <customShpInfo spid="_x0000_s1156"/>
    <customShpInfo spid="_x0000_s1158"/>
    <customShpInfo spid="_x0000_s1160"/>
    <customShpInfo spid="_x0000_s1159"/>
    <customShpInfo spid="_x0000_s1072"/>
    <customShpInfo spid="_x0000_s1082"/>
    <customShpInfo spid="_x0000_s1081"/>
    <customShpInfo spid="_x0000_s1078"/>
    <customShpInfo spid="_x0000_s1080"/>
    <customShpInfo spid="_x0000_s1079"/>
    <customShpInfo spid="_x0000_s1077"/>
    <customShpInfo spid="_x0000_s1083"/>
    <customShpInfo spid="_x0000_s1071"/>
    <customShpInfo spid="_x0000_s1073"/>
    <customShpInfo spid="_x0000_s1075"/>
    <customShpInfo spid="_x0000_s107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30BE07-D2D7-4678-BB71-0DEF04A26EA1}">
  <ds:schemaRefs/>
</ds:datastoreItem>
</file>

<file path=docProps/app.xml><?xml version="1.0" encoding="utf-8"?>
<Properties xmlns="http://schemas.openxmlformats.org/officeDocument/2006/extended-properties" xmlns:vt="http://schemas.openxmlformats.org/officeDocument/2006/docPropsVTypes">
  <Template>Normal</Template>
  <Company>fangkeyuan</Company>
  <Pages>24</Pages>
  <Words>2009</Words>
  <Characters>11455</Characters>
  <Lines>95</Lines>
  <Paragraphs>26</Paragraphs>
  <TotalTime>1</TotalTime>
  <ScaleCrop>false</ScaleCrop>
  <LinksUpToDate>false</LinksUpToDate>
  <CharactersWithSpaces>13438</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2019-03-01T09:39:00Z</dcterms:created>
  <dc:creator>chenyuli</dc:creator>
  <cp:lastModifiedBy>acer</cp:lastModifiedBy>
  <cp:lastPrinted>2019-03-14T01:28:00Z</cp:lastPrinted>
  <dcterms:modified xsi:type="dcterms:W3CDTF">2020-06-30T07:50:58Z</dcterms:modified>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2052-10.8.0.6470</vt:lpwstr>
  </property>
</Properties>
</file>